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49" w:rsidRPr="00F775FF" w:rsidRDefault="00127263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-452755</wp:posOffset>
                </wp:positionH>
                <wp:positionV relativeFrom="paragraph">
                  <wp:posOffset>62865</wp:posOffset>
                </wp:positionV>
                <wp:extent cx="3420110" cy="1838325"/>
                <wp:effectExtent l="0" t="0" r="2794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2A7" w:rsidRPr="005316C8" w:rsidRDefault="005132A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132A7" w:rsidRPr="005316C8" w:rsidRDefault="005132A7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5132A7" w:rsidRPr="005316C8" w:rsidRDefault="005132A7" w:rsidP="001E2B05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8B04D5">
                              <w:t>Начальник управления логистики и МТО филиала ОАО «МРСК Центра</w:t>
                            </w:r>
                            <w:proofErr w:type="gramStart"/>
                            <w:r w:rsidRPr="008B04D5">
                              <w:t>»-</w:t>
                            </w:r>
                            <w:proofErr w:type="gramEnd"/>
                            <w:r w:rsidRPr="008B04D5">
                              <w:t>«Липецкэнерго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</w:t>
                            </w:r>
                          </w:p>
                          <w:p w:rsidR="005132A7" w:rsidRPr="008416AB" w:rsidRDefault="005132A7" w:rsidP="00FB1F79">
                            <w:pPr>
                              <w:spacing w:before="240"/>
                              <w:rPr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FB1F79">
                              <w:rPr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 w:rsidRPr="00FB1F79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                                   </w:t>
                            </w: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Иванов  С.В</w:t>
                            </w:r>
                            <w:r w:rsidRPr="008416AB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5132A7" w:rsidRPr="00352603" w:rsidRDefault="005132A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2013г.</w:t>
                            </w:r>
                          </w:p>
                          <w:p w:rsidR="005132A7" w:rsidRPr="002C7FA2" w:rsidRDefault="005132A7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65pt;margin-top:4.95pt;width:269.3pt;height:14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" strokecolor="white">
                <v:textbox>
                  <w:txbxContent>
                    <w:p w:rsidR="005132A7" w:rsidRPr="005316C8" w:rsidRDefault="005132A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5132A7" w:rsidRPr="005316C8" w:rsidRDefault="005132A7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:</w:t>
                      </w:r>
                    </w:p>
                    <w:p w:rsidR="005132A7" w:rsidRPr="005316C8" w:rsidRDefault="005132A7" w:rsidP="001E2B05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8B04D5">
                        <w:t>Начальник управления логистики и МТО филиала ОАО «МРСК Центра»-«Липецкэнерго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                                        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</w:t>
                      </w:r>
                    </w:p>
                    <w:p w:rsidR="005132A7" w:rsidRPr="008416AB" w:rsidRDefault="005132A7" w:rsidP="00FB1F79">
                      <w:pPr>
                        <w:spacing w:before="240"/>
                        <w:rPr>
                          <w:sz w:val="26"/>
                          <w:szCs w:val="26"/>
                          <w:u w:val="single"/>
                        </w:rPr>
                      </w:pPr>
                      <w:r w:rsidRPr="00FB1F79">
                        <w:rPr>
                          <w:sz w:val="26"/>
                          <w:szCs w:val="26"/>
                        </w:rPr>
                        <w:t xml:space="preserve">      </w:t>
                      </w:r>
                      <w:r w:rsidRPr="00FB1F79">
                        <w:rPr>
                          <w:sz w:val="26"/>
                          <w:szCs w:val="26"/>
                          <w:u w:val="single"/>
                        </w:rPr>
                        <w:t xml:space="preserve">                                    </w:t>
                      </w:r>
                      <w:r>
                        <w:rPr>
                          <w:sz w:val="26"/>
                          <w:szCs w:val="26"/>
                          <w:u w:val="single"/>
                        </w:rPr>
                        <w:t xml:space="preserve">       </w:t>
                      </w:r>
                      <w:r>
                        <w:rPr>
                          <w:sz w:val="26"/>
                          <w:szCs w:val="26"/>
                        </w:rPr>
                        <w:t xml:space="preserve"> Иванов  С.В</w:t>
                      </w:r>
                      <w:r w:rsidRPr="008416AB">
                        <w:rPr>
                          <w:sz w:val="26"/>
                          <w:szCs w:val="26"/>
                        </w:rPr>
                        <w:t>.</w:t>
                      </w:r>
                    </w:p>
                    <w:p w:rsidR="005132A7" w:rsidRPr="00352603" w:rsidRDefault="005132A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2013г.</w:t>
                      </w:r>
                    </w:p>
                    <w:p w:rsidR="005132A7" w:rsidRPr="002C7FA2" w:rsidRDefault="005132A7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7485380</wp:posOffset>
                </wp:positionH>
                <wp:positionV relativeFrom="paragraph">
                  <wp:posOffset>95885</wp:posOffset>
                </wp:positionV>
                <wp:extent cx="2152650" cy="480695"/>
                <wp:effectExtent l="0" t="0" r="19050" b="152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2A7" w:rsidRPr="005316C8" w:rsidRDefault="005132A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132A7" w:rsidRPr="002C7FA2" w:rsidRDefault="005132A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89.4pt;margin-top:7.55pt;width:169.5pt;height:37.8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" strokecolor="white">
                <v:textbox style="mso-fit-shape-to-text:t">
                  <w:txbxContent>
                    <w:p w:rsidR="005132A7" w:rsidRPr="005316C8" w:rsidRDefault="005132A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5132A7" w:rsidRPr="002C7FA2" w:rsidRDefault="005132A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525D">
        <w:rPr>
          <w:caps/>
          <w:sz w:val="26"/>
          <w:szCs w:val="26"/>
        </w:rPr>
        <w:t xml:space="preserve">   </w:t>
      </w:r>
    </w:p>
    <w:p w:rsidR="003D6749" w:rsidRPr="00F775FF" w:rsidRDefault="003D6749" w:rsidP="00910CF6">
      <w:pPr>
        <w:pStyle w:val="21"/>
        <w:ind w:left="10348"/>
        <w:jc w:val="right"/>
        <w:rPr>
          <w:sz w:val="26"/>
          <w:szCs w:val="26"/>
        </w:rPr>
      </w:pPr>
    </w:p>
    <w:p w:rsidR="003D6749" w:rsidRPr="00F775FF" w:rsidRDefault="003D6749" w:rsidP="00910CF6">
      <w:pPr>
        <w:ind w:left="10348"/>
        <w:jc w:val="right"/>
        <w:rPr>
          <w:sz w:val="26"/>
          <w:szCs w:val="26"/>
        </w:rPr>
      </w:pPr>
    </w:p>
    <w:p w:rsidR="003D6749" w:rsidRPr="00F775FF" w:rsidRDefault="003D6749" w:rsidP="00910CF6">
      <w:pPr>
        <w:ind w:left="10348"/>
        <w:jc w:val="right"/>
        <w:rPr>
          <w:sz w:val="26"/>
          <w:szCs w:val="26"/>
        </w:rPr>
      </w:pPr>
    </w:p>
    <w:p w:rsidR="003D6749" w:rsidRPr="00F775FF" w:rsidRDefault="003D6749" w:rsidP="00910CF6">
      <w:pPr>
        <w:ind w:left="10348"/>
        <w:jc w:val="right"/>
        <w:rPr>
          <w:sz w:val="26"/>
          <w:szCs w:val="26"/>
        </w:rPr>
      </w:pPr>
    </w:p>
    <w:p w:rsidR="003D6749" w:rsidRPr="00F775FF" w:rsidRDefault="003D6749" w:rsidP="00910CF6">
      <w:pPr>
        <w:ind w:left="10348"/>
        <w:jc w:val="right"/>
        <w:rPr>
          <w:sz w:val="26"/>
          <w:szCs w:val="26"/>
        </w:rPr>
      </w:pPr>
    </w:p>
    <w:p w:rsidR="003D6749" w:rsidRDefault="009B00B4" w:rsidP="00910CF6">
      <w:pPr>
        <w:ind w:left="1034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B00B4" w:rsidRDefault="009B00B4" w:rsidP="00910CF6">
      <w:pPr>
        <w:ind w:left="10348"/>
        <w:jc w:val="right"/>
        <w:rPr>
          <w:sz w:val="26"/>
          <w:szCs w:val="26"/>
        </w:rPr>
      </w:pPr>
    </w:p>
    <w:p w:rsidR="003D6749" w:rsidRDefault="003D6749" w:rsidP="008B04D5">
      <w:pPr>
        <w:tabs>
          <w:tab w:val="left" w:pos="5985"/>
        </w:tabs>
        <w:rPr>
          <w:sz w:val="26"/>
          <w:szCs w:val="26"/>
        </w:rPr>
      </w:pPr>
    </w:p>
    <w:p w:rsidR="00773BFB" w:rsidRPr="00F775FF" w:rsidRDefault="00773BFB" w:rsidP="00F53657">
      <w:pPr>
        <w:tabs>
          <w:tab w:val="left" w:pos="5985"/>
        </w:tabs>
        <w:rPr>
          <w:sz w:val="26"/>
          <w:szCs w:val="26"/>
        </w:rPr>
      </w:pPr>
    </w:p>
    <w:p w:rsidR="00470F01" w:rsidRPr="00470F01" w:rsidRDefault="009B00B4" w:rsidP="008416AB">
      <w:pPr>
        <w:ind w:left="4678" w:hanging="127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8416AB">
        <w:rPr>
          <w:b/>
          <w:sz w:val="28"/>
          <w:szCs w:val="28"/>
        </w:rPr>
        <w:t xml:space="preserve">            </w:t>
      </w:r>
      <w:r w:rsidR="00470F01">
        <w:rPr>
          <w:b/>
          <w:sz w:val="28"/>
          <w:szCs w:val="28"/>
        </w:rPr>
        <w:t xml:space="preserve"> </w:t>
      </w:r>
      <w:r w:rsidR="003D6749" w:rsidRPr="00296FDB">
        <w:rPr>
          <w:b/>
          <w:sz w:val="28"/>
          <w:szCs w:val="28"/>
        </w:rPr>
        <w:t>ТЕХНИЧЕСКО</w:t>
      </w:r>
      <w:r w:rsidR="00470F01">
        <w:rPr>
          <w:b/>
          <w:sz w:val="28"/>
          <w:szCs w:val="28"/>
        </w:rPr>
        <w:t xml:space="preserve">Е ЗАДАНИЕ                                                                                                </w:t>
      </w:r>
      <w:r w:rsidR="00470F01" w:rsidRPr="007E2048">
        <w:t xml:space="preserve">на поставку </w:t>
      </w:r>
      <w:r w:rsidR="008416AB">
        <w:t xml:space="preserve">автомобильных </w:t>
      </w:r>
      <w:r w:rsidR="00470F01" w:rsidRPr="007E2048">
        <w:t>запч</w:t>
      </w:r>
      <w:r w:rsidR="00470F01">
        <w:t>а</w:t>
      </w:r>
      <w:r w:rsidR="00127263">
        <w:t>стей лот</w:t>
      </w:r>
      <w:r w:rsidR="008416AB">
        <w:t xml:space="preserve"> № 209С</w:t>
      </w:r>
      <w:r w:rsidR="00470F01" w:rsidRPr="007E2048">
        <w:t>.</w:t>
      </w:r>
      <w:r w:rsidR="00470F01" w:rsidRPr="007E2048">
        <w:rPr>
          <w:u w:val="single"/>
        </w:rPr>
        <w:t xml:space="preserve">  </w:t>
      </w:r>
    </w:p>
    <w:p w:rsidR="00470F01" w:rsidRPr="007E2048" w:rsidRDefault="00470F01" w:rsidP="00470F01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0864DA" w:rsidRPr="000864DA" w:rsidRDefault="000864DA" w:rsidP="00F41EFF">
      <w:pPr>
        <w:pStyle w:val="11"/>
        <w:numPr>
          <w:ilvl w:val="0"/>
          <w:numId w:val="21"/>
        </w:numPr>
        <w:tabs>
          <w:tab w:val="left" w:pos="851"/>
        </w:tabs>
        <w:ind w:left="1276" w:right="-850" w:hanging="283"/>
        <w:jc w:val="both"/>
        <w:rPr>
          <w:bCs/>
          <w:sz w:val="24"/>
          <w:szCs w:val="24"/>
        </w:rPr>
      </w:pPr>
      <w:r w:rsidRPr="000864DA">
        <w:rPr>
          <w:bCs/>
          <w:sz w:val="24"/>
          <w:szCs w:val="24"/>
        </w:rPr>
        <w:t>Общая часть: для нужд  филиала ОАО «МРСК Центра» - «Липецкэнерго» требуются автом</w:t>
      </w:r>
      <w:r>
        <w:rPr>
          <w:bCs/>
          <w:sz w:val="24"/>
          <w:szCs w:val="24"/>
        </w:rPr>
        <w:t>обильные запчасти для легковых,</w:t>
      </w:r>
      <w:r w:rsidRPr="000864DA">
        <w:rPr>
          <w:bCs/>
          <w:sz w:val="24"/>
          <w:szCs w:val="24"/>
        </w:rPr>
        <w:t xml:space="preserve"> грузовых автомобилей</w:t>
      </w:r>
      <w:r>
        <w:rPr>
          <w:bCs/>
          <w:sz w:val="24"/>
          <w:szCs w:val="24"/>
        </w:rPr>
        <w:t>, тракторной техники</w:t>
      </w:r>
      <w:r w:rsidRPr="000864DA">
        <w:rPr>
          <w:bCs/>
          <w:sz w:val="24"/>
          <w:szCs w:val="24"/>
        </w:rPr>
        <w:t xml:space="preserve"> отечественного и импортного производства в 2014 году, находящихся на балансе филиала ОАО «МРСК Центра» - «Липецкэнерго».</w:t>
      </w:r>
    </w:p>
    <w:p w:rsidR="002C7829" w:rsidRPr="000864DA" w:rsidRDefault="000864DA" w:rsidP="000864DA">
      <w:pPr>
        <w:pStyle w:val="11"/>
        <w:numPr>
          <w:ilvl w:val="0"/>
          <w:numId w:val="21"/>
        </w:numPr>
        <w:tabs>
          <w:tab w:val="left" w:pos="851"/>
        </w:tabs>
        <w:ind w:left="1276" w:right="-567" w:hanging="283"/>
        <w:jc w:val="both"/>
        <w:rPr>
          <w:bCs/>
          <w:sz w:val="24"/>
          <w:szCs w:val="24"/>
        </w:rPr>
      </w:pPr>
      <w:r w:rsidRPr="000864DA">
        <w:rPr>
          <w:bCs/>
          <w:sz w:val="24"/>
          <w:szCs w:val="24"/>
        </w:rPr>
        <w:t>Предмет конкурса: поставка автомобильных запчастей.</w:t>
      </w:r>
    </w:p>
    <w:p w:rsidR="007F38A3" w:rsidRDefault="002C7829" w:rsidP="00F41EFF">
      <w:pPr>
        <w:pStyle w:val="11"/>
        <w:tabs>
          <w:tab w:val="left" w:pos="851"/>
        </w:tabs>
        <w:ind w:left="1276" w:right="-794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 </w:t>
      </w:r>
      <w:r w:rsidR="000864DA">
        <w:rPr>
          <w:bCs/>
          <w:sz w:val="24"/>
          <w:szCs w:val="24"/>
        </w:rPr>
        <w:t xml:space="preserve">          </w:t>
      </w:r>
      <w:r w:rsidR="008416AB" w:rsidRPr="002C7829">
        <w:rPr>
          <w:bCs/>
          <w:sz w:val="24"/>
          <w:szCs w:val="24"/>
        </w:rPr>
        <w:t>Основные критерии отбора победителя</w:t>
      </w:r>
      <w:r w:rsidR="000864DA">
        <w:rPr>
          <w:bCs/>
          <w:sz w:val="24"/>
          <w:szCs w:val="24"/>
        </w:rPr>
        <w:t>:</w:t>
      </w:r>
      <w:r w:rsidR="008416AB" w:rsidRPr="002C7829">
        <w:rPr>
          <w:bCs/>
          <w:sz w:val="24"/>
          <w:szCs w:val="24"/>
        </w:rPr>
        <w:t xml:space="preserve"> </w:t>
      </w:r>
      <w:r w:rsidR="000864DA">
        <w:rPr>
          <w:bCs/>
          <w:sz w:val="24"/>
          <w:szCs w:val="24"/>
        </w:rPr>
        <w:t>предпочтительность приведенных цен конкурентных заявок на перечень запасных частей</w:t>
      </w:r>
      <w:r w:rsidR="007F38A3">
        <w:rPr>
          <w:bCs/>
          <w:sz w:val="24"/>
          <w:szCs w:val="24"/>
        </w:rPr>
        <w:t xml:space="preserve"> согласно</w:t>
      </w:r>
      <w:r w:rsidR="001B7108" w:rsidRPr="002C7829">
        <w:rPr>
          <w:bCs/>
          <w:sz w:val="24"/>
          <w:szCs w:val="24"/>
        </w:rPr>
        <w:t xml:space="preserve"> « П</w:t>
      </w:r>
      <w:r w:rsidR="0050383F" w:rsidRPr="002C7829">
        <w:rPr>
          <w:bCs/>
          <w:sz w:val="24"/>
          <w:szCs w:val="24"/>
        </w:rPr>
        <w:t xml:space="preserve">риложения  </w:t>
      </w:r>
      <w:r w:rsidR="001B7108" w:rsidRPr="002C7829">
        <w:rPr>
          <w:bCs/>
          <w:sz w:val="24"/>
          <w:szCs w:val="24"/>
        </w:rPr>
        <w:t xml:space="preserve">№1»  </w:t>
      </w:r>
      <w:r w:rsidRPr="002C7829">
        <w:rPr>
          <w:bCs/>
          <w:sz w:val="24"/>
          <w:szCs w:val="24"/>
        </w:rPr>
        <w:t>к данному техническому заданию.</w:t>
      </w:r>
    </w:p>
    <w:p w:rsidR="00F41EFF" w:rsidRPr="00F41EFF" w:rsidRDefault="005132A7" w:rsidP="00F41EFF">
      <w:pPr>
        <w:pStyle w:val="11"/>
        <w:tabs>
          <w:tab w:val="left" w:pos="851"/>
        </w:tabs>
        <w:ind w:left="1276" w:right="-850" w:hanging="283"/>
        <w:jc w:val="both"/>
        <w:rPr>
          <w:bCs/>
          <w:sz w:val="24"/>
          <w:szCs w:val="24"/>
        </w:rPr>
      </w:pPr>
      <w:r w:rsidRPr="002C7829">
        <w:rPr>
          <w:sz w:val="24"/>
          <w:szCs w:val="24"/>
        </w:rPr>
        <w:t>4.</w:t>
      </w:r>
      <w:r w:rsidRPr="002C7829">
        <w:rPr>
          <w:sz w:val="24"/>
          <w:szCs w:val="24"/>
        </w:rPr>
        <w:tab/>
      </w:r>
      <w:r w:rsidR="007F38A3">
        <w:rPr>
          <w:sz w:val="24"/>
          <w:szCs w:val="24"/>
        </w:rPr>
        <w:t xml:space="preserve">               </w:t>
      </w:r>
      <w:r w:rsidRPr="002C7829">
        <w:rPr>
          <w:sz w:val="24"/>
          <w:szCs w:val="24"/>
        </w:rPr>
        <w:t xml:space="preserve">По результатам конкурентной процедуры между  поставщиком и  филиалом  ОАО «МРСК Центра» - «Липецкэнерго» заключается  договор </w:t>
      </w:r>
      <w:r w:rsidR="007F38A3">
        <w:rPr>
          <w:sz w:val="24"/>
          <w:szCs w:val="24"/>
        </w:rPr>
        <w:t xml:space="preserve">поставки автомобильных, тракторных запчастей по единичным расценкам, предложенных победителем на перечень запасных частей согласно </w:t>
      </w:r>
      <w:r w:rsidR="007F38A3" w:rsidRPr="007F38A3">
        <w:rPr>
          <w:sz w:val="24"/>
          <w:szCs w:val="24"/>
        </w:rPr>
        <w:t>« Приложения  №1»  к данному техническому заданию</w:t>
      </w:r>
      <w:r w:rsidR="007F38A3">
        <w:rPr>
          <w:sz w:val="24"/>
          <w:szCs w:val="24"/>
        </w:rPr>
        <w:t>,</w:t>
      </w:r>
      <w:r w:rsidR="00F41EFF">
        <w:rPr>
          <w:sz w:val="24"/>
          <w:szCs w:val="24"/>
        </w:rPr>
        <w:t xml:space="preserve"> </w:t>
      </w:r>
      <w:r w:rsidRPr="002C7829">
        <w:rPr>
          <w:sz w:val="24"/>
          <w:szCs w:val="24"/>
        </w:rPr>
        <w:t xml:space="preserve"> соответствии с распределением денежных средств.   </w:t>
      </w:r>
      <w:r w:rsidRPr="00F41EFF">
        <w:rPr>
          <w:sz w:val="24"/>
          <w:szCs w:val="24"/>
        </w:rPr>
        <w:t>Предельная сум</w:t>
      </w:r>
      <w:r w:rsidR="00923C71" w:rsidRPr="00F41EFF">
        <w:rPr>
          <w:sz w:val="24"/>
          <w:szCs w:val="24"/>
        </w:rPr>
        <w:t>ма закупки составляет  6 169 250,04 (шесть миллионов сто шестьдесят девять тысяч двести пятьдесят рублей четыре копейки</w:t>
      </w:r>
      <w:r w:rsidRPr="00F41EFF">
        <w:rPr>
          <w:sz w:val="24"/>
          <w:szCs w:val="24"/>
        </w:rPr>
        <w:t>) руб. с НДС.</w:t>
      </w:r>
    </w:p>
    <w:p w:rsidR="0050383F" w:rsidRPr="00F41EFF" w:rsidRDefault="005132A7" w:rsidP="00F41EFF">
      <w:pPr>
        <w:pStyle w:val="11"/>
        <w:tabs>
          <w:tab w:val="left" w:pos="851"/>
        </w:tabs>
        <w:ind w:left="1276" w:right="-850" w:hanging="283"/>
        <w:jc w:val="both"/>
        <w:rPr>
          <w:bCs/>
          <w:sz w:val="24"/>
          <w:szCs w:val="24"/>
        </w:rPr>
      </w:pPr>
      <w:r w:rsidRPr="002C7829">
        <w:rPr>
          <w:sz w:val="24"/>
          <w:szCs w:val="24"/>
        </w:rPr>
        <w:t>5.</w:t>
      </w:r>
      <w:r w:rsidRPr="002C7829">
        <w:rPr>
          <w:sz w:val="24"/>
          <w:szCs w:val="24"/>
        </w:rPr>
        <w:tab/>
      </w:r>
      <w:r w:rsidR="00F41EFF">
        <w:rPr>
          <w:sz w:val="24"/>
          <w:szCs w:val="24"/>
        </w:rPr>
        <w:t xml:space="preserve">              </w:t>
      </w:r>
      <w:r w:rsidRPr="002C7829">
        <w:rPr>
          <w:sz w:val="24"/>
          <w:szCs w:val="24"/>
        </w:rPr>
        <w:t>Гарантийные обязательства:</w:t>
      </w:r>
      <w:r w:rsidR="002C7829" w:rsidRPr="002C7829">
        <w:rPr>
          <w:bCs/>
        </w:rPr>
        <w:t xml:space="preserve"> </w:t>
      </w:r>
      <w:r w:rsidR="002C7829">
        <w:rPr>
          <w:bCs/>
        </w:rPr>
        <w:t xml:space="preserve"> </w:t>
      </w:r>
      <w:r w:rsidR="002C7829">
        <w:rPr>
          <w:bCs/>
          <w:sz w:val="24"/>
          <w:szCs w:val="24"/>
        </w:rPr>
        <w:t>п</w:t>
      </w:r>
      <w:r w:rsidR="002C7829" w:rsidRPr="002C7829">
        <w:rPr>
          <w:bCs/>
          <w:sz w:val="24"/>
          <w:szCs w:val="24"/>
        </w:rPr>
        <w:t xml:space="preserve">оставляемая продукция должна </w:t>
      </w:r>
      <w:r w:rsidR="002C7829" w:rsidRPr="002C7829">
        <w:rPr>
          <w:sz w:val="24"/>
          <w:szCs w:val="24"/>
        </w:rPr>
        <w:t>соответствовать действующим ГОСТам, ТУ или другим документам, содержащим обязательные, либо обычно применяемые требования, предъявляемые к соответствующим товарам</w:t>
      </w:r>
      <w:r w:rsidR="002C7829" w:rsidRPr="002C7829">
        <w:rPr>
          <w:bCs/>
          <w:sz w:val="24"/>
          <w:szCs w:val="24"/>
        </w:rPr>
        <w:t xml:space="preserve">, соответствовать указанным </w:t>
      </w:r>
      <w:r w:rsidR="00470C79">
        <w:rPr>
          <w:bCs/>
          <w:sz w:val="24"/>
          <w:szCs w:val="24"/>
        </w:rPr>
        <w:t>техническим характеристикам.</w:t>
      </w:r>
      <w:r w:rsidR="002C7829" w:rsidRPr="002C7829">
        <w:rPr>
          <w:bCs/>
          <w:sz w:val="24"/>
          <w:szCs w:val="24"/>
        </w:rPr>
        <w:t xml:space="preserve"> Гарантия на поставляемую продукцию должна быть  не менее чем гарантийный срок указанный изготовителем.</w:t>
      </w:r>
    </w:p>
    <w:p w:rsidR="0050383F" w:rsidRDefault="001B7108" w:rsidP="00BA73ED">
      <w:pPr>
        <w:pStyle w:val="11"/>
        <w:tabs>
          <w:tab w:val="left" w:pos="851"/>
        </w:tabs>
        <w:ind w:left="1276" w:right="-850" w:hanging="283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r w:rsidR="00F41EF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Дополнительные требования: п</w:t>
      </w:r>
      <w:r w:rsidR="005132A7" w:rsidRPr="0050383F">
        <w:rPr>
          <w:sz w:val="24"/>
          <w:szCs w:val="24"/>
        </w:rPr>
        <w:t xml:space="preserve">оставка  запасных частей  должна осуществляться </w:t>
      </w:r>
      <w:r>
        <w:rPr>
          <w:sz w:val="24"/>
          <w:szCs w:val="24"/>
        </w:rPr>
        <w:t xml:space="preserve">по отдельным </w:t>
      </w:r>
      <w:proofErr w:type="gramStart"/>
      <w:r>
        <w:rPr>
          <w:sz w:val="24"/>
          <w:szCs w:val="24"/>
        </w:rPr>
        <w:t>заявкам</w:t>
      </w:r>
      <w:proofErr w:type="gramEnd"/>
      <w:r>
        <w:rPr>
          <w:sz w:val="24"/>
          <w:szCs w:val="24"/>
        </w:rPr>
        <w:t xml:space="preserve"> поступающим</w:t>
      </w:r>
      <w:r w:rsidR="005132A7" w:rsidRPr="0050383F">
        <w:rPr>
          <w:sz w:val="24"/>
          <w:szCs w:val="24"/>
        </w:rPr>
        <w:t xml:space="preserve"> от представителей   службы механизации и транспорта филиала ОАО «МРСК Центра» - «Липецкэнерго». </w:t>
      </w:r>
    </w:p>
    <w:p w:rsidR="00F41EFF" w:rsidRPr="0050383F" w:rsidRDefault="00F41EFF" w:rsidP="00BA73ED">
      <w:pPr>
        <w:pStyle w:val="11"/>
        <w:tabs>
          <w:tab w:val="left" w:pos="851"/>
        </w:tabs>
        <w:ind w:left="1276" w:right="-850" w:hanging="283"/>
        <w:jc w:val="both"/>
        <w:rPr>
          <w:sz w:val="24"/>
          <w:szCs w:val="24"/>
        </w:rPr>
      </w:pPr>
      <w:r w:rsidRPr="00F41EFF">
        <w:rPr>
          <w:sz w:val="24"/>
          <w:szCs w:val="24"/>
        </w:rPr>
        <w:t>7.</w:t>
      </w:r>
      <w:r w:rsidRPr="00F41EFF">
        <w:rPr>
          <w:sz w:val="24"/>
          <w:szCs w:val="24"/>
        </w:rPr>
        <w:tab/>
      </w:r>
      <w:r>
        <w:rPr>
          <w:sz w:val="24"/>
          <w:szCs w:val="24"/>
        </w:rPr>
        <w:t xml:space="preserve">             </w:t>
      </w:r>
      <w:r w:rsidRPr="00F41EFF">
        <w:rPr>
          <w:sz w:val="24"/>
          <w:szCs w:val="24"/>
        </w:rPr>
        <w:t>В цену</w:t>
      </w:r>
      <w:r w:rsidR="00127263">
        <w:rPr>
          <w:sz w:val="24"/>
          <w:szCs w:val="24"/>
        </w:rPr>
        <w:t xml:space="preserve"> </w:t>
      </w:r>
      <w:r w:rsidRPr="00F41EFF">
        <w:rPr>
          <w:sz w:val="24"/>
          <w:szCs w:val="24"/>
        </w:rPr>
        <w:t xml:space="preserve"> Продукции должны быть включены все налоги, обязательные платежи, стоимость тары, стоимость доставки на склады Получателей, при необходимости  страхование груза.</w:t>
      </w:r>
    </w:p>
    <w:p w:rsidR="005132A7" w:rsidRPr="002C7829" w:rsidRDefault="00127263" w:rsidP="00127263">
      <w:pPr>
        <w:pStyle w:val="11"/>
        <w:tabs>
          <w:tab w:val="left" w:pos="851"/>
        </w:tabs>
        <w:spacing w:after="240"/>
        <w:ind w:left="1276" w:hanging="283"/>
        <w:jc w:val="both"/>
        <w:rPr>
          <w:bCs/>
          <w:sz w:val="24"/>
          <w:szCs w:val="24"/>
        </w:rPr>
      </w:pPr>
      <w:r>
        <w:rPr>
          <w:sz w:val="24"/>
          <w:szCs w:val="24"/>
        </w:rPr>
        <w:t>8</w:t>
      </w:r>
      <w:r w:rsidR="005132A7" w:rsidRPr="0050383F">
        <w:rPr>
          <w:sz w:val="24"/>
          <w:szCs w:val="24"/>
        </w:rPr>
        <w:t>.</w:t>
      </w:r>
      <w:r w:rsidR="005132A7" w:rsidRPr="0050383F">
        <w:rPr>
          <w:sz w:val="24"/>
          <w:szCs w:val="24"/>
        </w:rPr>
        <w:tab/>
        <w:t>Условия оплаты: безналичный расчет, оплата производится в течение 30 (тридцати) рабочих дней с момента подписания сторонами Товарной накладной.</w:t>
      </w:r>
    </w:p>
    <w:p w:rsidR="005132A7" w:rsidRDefault="005132A7" w:rsidP="005132A7">
      <w:pPr>
        <w:ind w:left="-567"/>
      </w:pPr>
      <w:bookmarkStart w:id="0" w:name="_GoBack"/>
    </w:p>
    <w:p w:rsidR="005132A7" w:rsidRPr="002C7829" w:rsidRDefault="005132A7" w:rsidP="005132A7">
      <w:pPr>
        <w:ind w:left="-567"/>
      </w:pPr>
      <w:r>
        <w:rPr>
          <w:b/>
        </w:rPr>
        <w:t xml:space="preserve">                               </w:t>
      </w:r>
      <w:r w:rsidRPr="002C7829">
        <w:t xml:space="preserve">Начальник </w:t>
      </w:r>
      <w:proofErr w:type="spellStart"/>
      <w:r w:rsidRPr="002C7829">
        <w:t>СМиТ</w:t>
      </w:r>
      <w:proofErr w:type="spellEnd"/>
      <w:r w:rsidRPr="002C7829">
        <w:t xml:space="preserve">                                            </w:t>
      </w:r>
      <w:bookmarkEnd w:id="0"/>
      <w:r w:rsidRPr="002C7829">
        <w:t xml:space="preserve">                   </w:t>
      </w:r>
      <w:r w:rsidR="002C7829">
        <w:t xml:space="preserve">  </w:t>
      </w:r>
      <w:r w:rsidRPr="002C7829">
        <w:t xml:space="preserve">                                    И.Н. Беспалов</w:t>
      </w:r>
    </w:p>
    <w:sectPr w:rsidR="005132A7" w:rsidRPr="002C7829" w:rsidSect="00127263">
      <w:pgSz w:w="16838" w:h="11906" w:orient="landscape"/>
      <w:pgMar w:top="284" w:right="1134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1B6" w:rsidRDefault="004661B6" w:rsidP="00E7487D">
      <w:r>
        <w:separator/>
      </w:r>
    </w:p>
  </w:endnote>
  <w:endnote w:type="continuationSeparator" w:id="0">
    <w:p w:rsidR="004661B6" w:rsidRDefault="004661B6" w:rsidP="00E7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1B6" w:rsidRDefault="004661B6" w:rsidP="00E7487D">
      <w:r>
        <w:separator/>
      </w:r>
    </w:p>
  </w:footnote>
  <w:footnote w:type="continuationSeparator" w:id="0">
    <w:p w:rsidR="004661B6" w:rsidRDefault="004661B6" w:rsidP="00E74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5B21"/>
    <w:multiLevelType w:val="hybridMultilevel"/>
    <w:tmpl w:val="28BAD234"/>
    <w:lvl w:ilvl="0" w:tplc="D2721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B29BA"/>
    <w:multiLevelType w:val="multilevel"/>
    <w:tmpl w:val="FEBAC82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7E1F26"/>
    <w:multiLevelType w:val="hybridMultilevel"/>
    <w:tmpl w:val="28BAD234"/>
    <w:lvl w:ilvl="0" w:tplc="D2721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740652"/>
    <w:multiLevelType w:val="hybridMultilevel"/>
    <w:tmpl w:val="449C9338"/>
    <w:lvl w:ilvl="0" w:tplc="3D2E92F4">
      <w:start w:val="5"/>
      <w:numFmt w:val="decimal"/>
      <w:pStyle w:val="a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3AE4CA90" w:tentative="1">
      <w:start w:val="1"/>
      <w:numFmt w:val="lowerLetter"/>
      <w:lvlText w:val="%2."/>
      <w:lvlJc w:val="left"/>
      <w:pPr>
        <w:ind w:left="1931" w:hanging="360"/>
      </w:pPr>
    </w:lvl>
    <w:lvl w:ilvl="2" w:tplc="9934C9DA" w:tentative="1">
      <w:start w:val="1"/>
      <w:numFmt w:val="lowerRoman"/>
      <w:lvlText w:val="%3."/>
      <w:lvlJc w:val="right"/>
      <w:pPr>
        <w:ind w:left="2651" w:hanging="180"/>
      </w:pPr>
    </w:lvl>
    <w:lvl w:ilvl="3" w:tplc="60003A04" w:tentative="1">
      <w:start w:val="1"/>
      <w:numFmt w:val="decimal"/>
      <w:lvlText w:val="%4."/>
      <w:lvlJc w:val="left"/>
      <w:pPr>
        <w:ind w:left="3371" w:hanging="360"/>
      </w:pPr>
    </w:lvl>
    <w:lvl w:ilvl="4" w:tplc="117E7582" w:tentative="1">
      <w:start w:val="1"/>
      <w:numFmt w:val="lowerLetter"/>
      <w:lvlText w:val="%5."/>
      <w:lvlJc w:val="left"/>
      <w:pPr>
        <w:ind w:left="4091" w:hanging="360"/>
      </w:pPr>
    </w:lvl>
    <w:lvl w:ilvl="5" w:tplc="7A2C671C" w:tentative="1">
      <w:start w:val="1"/>
      <w:numFmt w:val="lowerRoman"/>
      <w:lvlText w:val="%6."/>
      <w:lvlJc w:val="right"/>
      <w:pPr>
        <w:ind w:left="4811" w:hanging="180"/>
      </w:pPr>
    </w:lvl>
    <w:lvl w:ilvl="6" w:tplc="0428CE34" w:tentative="1">
      <w:start w:val="1"/>
      <w:numFmt w:val="decimal"/>
      <w:lvlText w:val="%7."/>
      <w:lvlJc w:val="left"/>
      <w:pPr>
        <w:ind w:left="5531" w:hanging="360"/>
      </w:pPr>
    </w:lvl>
    <w:lvl w:ilvl="7" w:tplc="176E3B3A" w:tentative="1">
      <w:start w:val="1"/>
      <w:numFmt w:val="lowerLetter"/>
      <w:lvlText w:val="%8."/>
      <w:lvlJc w:val="left"/>
      <w:pPr>
        <w:ind w:left="6251" w:hanging="360"/>
      </w:pPr>
    </w:lvl>
    <w:lvl w:ilvl="8" w:tplc="A52C0FF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0F31A7"/>
    <w:multiLevelType w:val="hybridMultilevel"/>
    <w:tmpl w:val="430EF794"/>
    <w:lvl w:ilvl="0" w:tplc="C90C69D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F9B39C3"/>
    <w:multiLevelType w:val="hybridMultilevel"/>
    <w:tmpl w:val="E81C2CD2"/>
    <w:lvl w:ilvl="0" w:tplc="35BCD5CC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E2A6B"/>
    <w:multiLevelType w:val="hybridMultilevel"/>
    <w:tmpl w:val="A70CF42E"/>
    <w:lvl w:ilvl="0" w:tplc="0D96717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6D5649"/>
    <w:multiLevelType w:val="hybridMultilevel"/>
    <w:tmpl w:val="01021EA8"/>
    <w:lvl w:ilvl="0" w:tplc="A4DC2E0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8F8E9C78" w:tentative="1">
      <w:start w:val="1"/>
      <w:numFmt w:val="lowerLetter"/>
      <w:lvlText w:val="%2."/>
      <w:lvlJc w:val="left"/>
      <w:pPr>
        <w:ind w:left="1440" w:hanging="360"/>
      </w:pPr>
    </w:lvl>
    <w:lvl w:ilvl="2" w:tplc="4C1E8C88" w:tentative="1">
      <w:start w:val="1"/>
      <w:numFmt w:val="lowerRoman"/>
      <w:lvlText w:val="%3."/>
      <w:lvlJc w:val="right"/>
      <w:pPr>
        <w:ind w:left="2160" w:hanging="180"/>
      </w:pPr>
    </w:lvl>
    <w:lvl w:ilvl="3" w:tplc="D7AEBC8A" w:tentative="1">
      <w:start w:val="1"/>
      <w:numFmt w:val="decimal"/>
      <w:lvlText w:val="%4."/>
      <w:lvlJc w:val="left"/>
      <w:pPr>
        <w:ind w:left="2880" w:hanging="360"/>
      </w:pPr>
    </w:lvl>
    <w:lvl w:ilvl="4" w:tplc="7684282E" w:tentative="1">
      <w:start w:val="1"/>
      <w:numFmt w:val="lowerLetter"/>
      <w:lvlText w:val="%5."/>
      <w:lvlJc w:val="left"/>
      <w:pPr>
        <w:ind w:left="3600" w:hanging="360"/>
      </w:pPr>
    </w:lvl>
    <w:lvl w:ilvl="5" w:tplc="BD642B56" w:tentative="1">
      <w:start w:val="1"/>
      <w:numFmt w:val="lowerRoman"/>
      <w:lvlText w:val="%6."/>
      <w:lvlJc w:val="right"/>
      <w:pPr>
        <w:ind w:left="4320" w:hanging="180"/>
      </w:pPr>
    </w:lvl>
    <w:lvl w:ilvl="6" w:tplc="C9EC1486" w:tentative="1">
      <w:start w:val="1"/>
      <w:numFmt w:val="decimal"/>
      <w:lvlText w:val="%7."/>
      <w:lvlJc w:val="left"/>
      <w:pPr>
        <w:ind w:left="5040" w:hanging="360"/>
      </w:pPr>
    </w:lvl>
    <w:lvl w:ilvl="7" w:tplc="A8F06A58" w:tentative="1">
      <w:start w:val="1"/>
      <w:numFmt w:val="lowerLetter"/>
      <w:lvlText w:val="%8."/>
      <w:lvlJc w:val="left"/>
      <w:pPr>
        <w:ind w:left="5760" w:hanging="360"/>
      </w:pPr>
    </w:lvl>
    <w:lvl w:ilvl="8" w:tplc="1144D3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B20C23"/>
    <w:multiLevelType w:val="hybridMultilevel"/>
    <w:tmpl w:val="61508DE2"/>
    <w:lvl w:ilvl="0" w:tplc="B906CD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14569B1"/>
    <w:multiLevelType w:val="multilevel"/>
    <w:tmpl w:val="DE447E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6">
    <w:nsid w:val="6D7903F0"/>
    <w:multiLevelType w:val="hybridMultilevel"/>
    <w:tmpl w:val="5FF84C3E"/>
    <w:lvl w:ilvl="0" w:tplc="CAE420EE">
      <w:start w:val="1"/>
      <w:numFmt w:val="decimal"/>
      <w:lvlText w:val="%1."/>
      <w:lvlJc w:val="left"/>
      <w:pPr>
        <w:ind w:left="720" w:hanging="360"/>
      </w:pPr>
    </w:lvl>
    <w:lvl w:ilvl="1" w:tplc="96BADBAC" w:tentative="1">
      <w:start w:val="1"/>
      <w:numFmt w:val="lowerLetter"/>
      <w:lvlText w:val="%2."/>
      <w:lvlJc w:val="left"/>
      <w:pPr>
        <w:ind w:left="1440" w:hanging="360"/>
      </w:pPr>
    </w:lvl>
    <w:lvl w:ilvl="2" w:tplc="D5F46E18" w:tentative="1">
      <w:start w:val="1"/>
      <w:numFmt w:val="lowerRoman"/>
      <w:lvlText w:val="%3."/>
      <w:lvlJc w:val="right"/>
      <w:pPr>
        <w:ind w:left="2160" w:hanging="180"/>
      </w:pPr>
    </w:lvl>
    <w:lvl w:ilvl="3" w:tplc="F72027A4" w:tentative="1">
      <w:start w:val="1"/>
      <w:numFmt w:val="decimal"/>
      <w:lvlText w:val="%4."/>
      <w:lvlJc w:val="left"/>
      <w:pPr>
        <w:ind w:left="2880" w:hanging="360"/>
      </w:pPr>
    </w:lvl>
    <w:lvl w:ilvl="4" w:tplc="1CDEFA3E" w:tentative="1">
      <w:start w:val="1"/>
      <w:numFmt w:val="lowerLetter"/>
      <w:lvlText w:val="%5."/>
      <w:lvlJc w:val="left"/>
      <w:pPr>
        <w:ind w:left="3600" w:hanging="360"/>
      </w:pPr>
    </w:lvl>
    <w:lvl w:ilvl="5" w:tplc="D62A9132" w:tentative="1">
      <w:start w:val="1"/>
      <w:numFmt w:val="lowerRoman"/>
      <w:lvlText w:val="%6."/>
      <w:lvlJc w:val="right"/>
      <w:pPr>
        <w:ind w:left="4320" w:hanging="180"/>
      </w:pPr>
    </w:lvl>
    <w:lvl w:ilvl="6" w:tplc="CFA8E8E4" w:tentative="1">
      <w:start w:val="1"/>
      <w:numFmt w:val="decimal"/>
      <w:lvlText w:val="%7."/>
      <w:lvlJc w:val="left"/>
      <w:pPr>
        <w:ind w:left="5040" w:hanging="360"/>
      </w:pPr>
    </w:lvl>
    <w:lvl w:ilvl="7" w:tplc="2A5EE338" w:tentative="1">
      <w:start w:val="1"/>
      <w:numFmt w:val="lowerLetter"/>
      <w:lvlText w:val="%8."/>
      <w:lvlJc w:val="left"/>
      <w:pPr>
        <w:ind w:left="5760" w:hanging="360"/>
      </w:pPr>
    </w:lvl>
    <w:lvl w:ilvl="8" w:tplc="7DB61E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890643"/>
    <w:multiLevelType w:val="hybridMultilevel"/>
    <w:tmpl w:val="8AE4DAFC"/>
    <w:lvl w:ilvl="0" w:tplc="426471E2">
      <w:start w:val="2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8C8E9144" w:tentative="1">
      <w:start w:val="1"/>
      <w:numFmt w:val="lowerLetter"/>
      <w:lvlText w:val="%2."/>
      <w:lvlJc w:val="left"/>
      <w:pPr>
        <w:ind w:left="2291" w:hanging="360"/>
      </w:pPr>
    </w:lvl>
    <w:lvl w:ilvl="2" w:tplc="70B2EC54" w:tentative="1">
      <w:start w:val="1"/>
      <w:numFmt w:val="lowerRoman"/>
      <w:lvlText w:val="%3."/>
      <w:lvlJc w:val="right"/>
      <w:pPr>
        <w:ind w:left="3011" w:hanging="180"/>
      </w:pPr>
    </w:lvl>
    <w:lvl w:ilvl="3" w:tplc="D662FE14" w:tentative="1">
      <w:start w:val="1"/>
      <w:numFmt w:val="decimal"/>
      <w:lvlText w:val="%4."/>
      <w:lvlJc w:val="left"/>
      <w:pPr>
        <w:ind w:left="3731" w:hanging="360"/>
      </w:pPr>
    </w:lvl>
    <w:lvl w:ilvl="4" w:tplc="DCFEC088" w:tentative="1">
      <w:start w:val="1"/>
      <w:numFmt w:val="lowerLetter"/>
      <w:lvlText w:val="%5."/>
      <w:lvlJc w:val="left"/>
      <w:pPr>
        <w:ind w:left="4451" w:hanging="360"/>
      </w:pPr>
    </w:lvl>
    <w:lvl w:ilvl="5" w:tplc="D4600408" w:tentative="1">
      <w:start w:val="1"/>
      <w:numFmt w:val="lowerRoman"/>
      <w:lvlText w:val="%6."/>
      <w:lvlJc w:val="right"/>
      <w:pPr>
        <w:ind w:left="5171" w:hanging="180"/>
      </w:pPr>
    </w:lvl>
    <w:lvl w:ilvl="6" w:tplc="26C47484" w:tentative="1">
      <w:start w:val="1"/>
      <w:numFmt w:val="decimal"/>
      <w:lvlText w:val="%7."/>
      <w:lvlJc w:val="left"/>
      <w:pPr>
        <w:ind w:left="5891" w:hanging="360"/>
      </w:pPr>
    </w:lvl>
    <w:lvl w:ilvl="7" w:tplc="76BC9156" w:tentative="1">
      <w:start w:val="1"/>
      <w:numFmt w:val="lowerLetter"/>
      <w:lvlText w:val="%8."/>
      <w:lvlJc w:val="left"/>
      <w:pPr>
        <w:ind w:left="6611" w:hanging="360"/>
      </w:pPr>
    </w:lvl>
    <w:lvl w:ilvl="8" w:tplc="1B06300C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AB015FE"/>
    <w:multiLevelType w:val="hybridMultilevel"/>
    <w:tmpl w:val="0FC8AEBC"/>
    <w:lvl w:ilvl="0" w:tplc="942E3A58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0F485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17"/>
  </w:num>
  <w:num w:numId="5">
    <w:abstractNumId w:val="5"/>
  </w:num>
  <w:num w:numId="6">
    <w:abstractNumId w:val="11"/>
  </w:num>
  <w:num w:numId="7">
    <w:abstractNumId w:val="7"/>
  </w:num>
  <w:num w:numId="8">
    <w:abstractNumId w:val="10"/>
  </w:num>
  <w:num w:numId="9">
    <w:abstractNumId w:val="16"/>
  </w:num>
  <w:num w:numId="10">
    <w:abstractNumId w:val="9"/>
  </w:num>
  <w:num w:numId="11">
    <w:abstractNumId w:val="12"/>
  </w:num>
  <w:num w:numId="12">
    <w:abstractNumId w:val="19"/>
  </w:num>
  <w:num w:numId="13">
    <w:abstractNumId w:val="18"/>
  </w:num>
  <w:num w:numId="14">
    <w:abstractNumId w:val="6"/>
  </w:num>
  <w:num w:numId="15">
    <w:abstractNumId w:val="0"/>
  </w:num>
  <w:num w:numId="16">
    <w:abstractNumId w:val="20"/>
  </w:num>
  <w:num w:numId="17">
    <w:abstractNumId w:val="1"/>
  </w:num>
  <w:num w:numId="18">
    <w:abstractNumId w:val="3"/>
  </w:num>
  <w:num w:numId="19">
    <w:abstractNumId w:val="15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6D78"/>
    <w:rsid w:val="0003554D"/>
    <w:rsid w:val="0005796B"/>
    <w:rsid w:val="00057DB2"/>
    <w:rsid w:val="00066B4F"/>
    <w:rsid w:val="00076C08"/>
    <w:rsid w:val="00076F24"/>
    <w:rsid w:val="00081D6F"/>
    <w:rsid w:val="000864DA"/>
    <w:rsid w:val="00095E9B"/>
    <w:rsid w:val="000961A6"/>
    <w:rsid w:val="000A19F4"/>
    <w:rsid w:val="000A2ABA"/>
    <w:rsid w:val="000A3F9E"/>
    <w:rsid w:val="000A5090"/>
    <w:rsid w:val="000A56C2"/>
    <w:rsid w:val="000B603D"/>
    <w:rsid w:val="000C117B"/>
    <w:rsid w:val="000D2208"/>
    <w:rsid w:val="000D4B13"/>
    <w:rsid w:val="000E5C7C"/>
    <w:rsid w:val="000F6B09"/>
    <w:rsid w:val="00111E38"/>
    <w:rsid w:val="001122B4"/>
    <w:rsid w:val="00115509"/>
    <w:rsid w:val="00121B01"/>
    <w:rsid w:val="001236CB"/>
    <w:rsid w:val="00127263"/>
    <w:rsid w:val="00127F66"/>
    <w:rsid w:val="0016327A"/>
    <w:rsid w:val="001753EA"/>
    <w:rsid w:val="001835C5"/>
    <w:rsid w:val="00192BF2"/>
    <w:rsid w:val="00193ECE"/>
    <w:rsid w:val="001A175B"/>
    <w:rsid w:val="001B0074"/>
    <w:rsid w:val="001B074B"/>
    <w:rsid w:val="001B7108"/>
    <w:rsid w:val="001C6B97"/>
    <w:rsid w:val="001E1510"/>
    <w:rsid w:val="001E2B05"/>
    <w:rsid w:val="001E3449"/>
    <w:rsid w:val="001F5DCB"/>
    <w:rsid w:val="00205867"/>
    <w:rsid w:val="002223E1"/>
    <w:rsid w:val="00225BEA"/>
    <w:rsid w:val="002407A8"/>
    <w:rsid w:val="00242157"/>
    <w:rsid w:val="00252D66"/>
    <w:rsid w:val="00254584"/>
    <w:rsid w:val="002548CF"/>
    <w:rsid w:val="00260D6E"/>
    <w:rsid w:val="00272119"/>
    <w:rsid w:val="002726BF"/>
    <w:rsid w:val="00275D93"/>
    <w:rsid w:val="00277F61"/>
    <w:rsid w:val="002B21F5"/>
    <w:rsid w:val="002B4683"/>
    <w:rsid w:val="002B7D71"/>
    <w:rsid w:val="002C7829"/>
    <w:rsid w:val="002D445E"/>
    <w:rsid w:val="002E343B"/>
    <w:rsid w:val="002E61AA"/>
    <w:rsid w:val="002F265B"/>
    <w:rsid w:val="002F3414"/>
    <w:rsid w:val="0030387B"/>
    <w:rsid w:val="00305607"/>
    <w:rsid w:val="003141E7"/>
    <w:rsid w:val="00321A38"/>
    <w:rsid w:val="0032597F"/>
    <w:rsid w:val="00332FA5"/>
    <w:rsid w:val="0033451A"/>
    <w:rsid w:val="00344979"/>
    <w:rsid w:val="00344C06"/>
    <w:rsid w:val="0035238E"/>
    <w:rsid w:val="003533FB"/>
    <w:rsid w:val="003563FF"/>
    <w:rsid w:val="00377520"/>
    <w:rsid w:val="003913A6"/>
    <w:rsid w:val="00391FBD"/>
    <w:rsid w:val="003A2CD4"/>
    <w:rsid w:val="003D6433"/>
    <w:rsid w:val="003D6749"/>
    <w:rsid w:val="003E3127"/>
    <w:rsid w:val="004208F4"/>
    <w:rsid w:val="00431520"/>
    <w:rsid w:val="00435472"/>
    <w:rsid w:val="004436AD"/>
    <w:rsid w:val="00447AB3"/>
    <w:rsid w:val="004661B6"/>
    <w:rsid w:val="00466343"/>
    <w:rsid w:val="00467DC7"/>
    <w:rsid w:val="00470C79"/>
    <w:rsid w:val="00470F01"/>
    <w:rsid w:val="00492D75"/>
    <w:rsid w:val="004A56F1"/>
    <w:rsid w:val="004A633B"/>
    <w:rsid w:val="004C5991"/>
    <w:rsid w:val="004F0B03"/>
    <w:rsid w:val="004F4585"/>
    <w:rsid w:val="004F46EB"/>
    <w:rsid w:val="004F4B35"/>
    <w:rsid w:val="00502C7E"/>
    <w:rsid w:val="0050383F"/>
    <w:rsid w:val="005132A7"/>
    <w:rsid w:val="00515949"/>
    <w:rsid w:val="0053390A"/>
    <w:rsid w:val="005440D0"/>
    <w:rsid w:val="00567ABC"/>
    <w:rsid w:val="00584EFB"/>
    <w:rsid w:val="0059430B"/>
    <w:rsid w:val="005A5183"/>
    <w:rsid w:val="005B114E"/>
    <w:rsid w:val="005B3CDD"/>
    <w:rsid w:val="005B3F92"/>
    <w:rsid w:val="005D3ECF"/>
    <w:rsid w:val="005D50EF"/>
    <w:rsid w:val="005D5CBA"/>
    <w:rsid w:val="005E24D2"/>
    <w:rsid w:val="00600FE3"/>
    <w:rsid w:val="00602E1C"/>
    <w:rsid w:val="00611C28"/>
    <w:rsid w:val="00625DAD"/>
    <w:rsid w:val="006318A8"/>
    <w:rsid w:val="00635036"/>
    <w:rsid w:val="00636BE4"/>
    <w:rsid w:val="006406EC"/>
    <w:rsid w:val="006533E1"/>
    <w:rsid w:val="00661113"/>
    <w:rsid w:val="00662451"/>
    <w:rsid w:val="00662A2E"/>
    <w:rsid w:val="00675AD3"/>
    <w:rsid w:val="006778B4"/>
    <w:rsid w:val="00677D8E"/>
    <w:rsid w:val="006856BF"/>
    <w:rsid w:val="00695D7C"/>
    <w:rsid w:val="006A4C50"/>
    <w:rsid w:val="006D157E"/>
    <w:rsid w:val="006D1972"/>
    <w:rsid w:val="006E7E9F"/>
    <w:rsid w:val="006F62D1"/>
    <w:rsid w:val="00704EA6"/>
    <w:rsid w:val="00731B6C"/>
    <w:rsid w:val="00734199"/>
    <w:rsid w:val="00737ABC"/>
    <w:rsid w:val="00737AD4"/>
    <w:rsid w:val="0076493E"/>
    <w:rsid w:val="00766386"/>
    <w:rsid w:val="007679B7"/>
    <w:rsid w:val="00767CF5"/>
    <w:rsid w:val="00771142"/>
    <w:rsid w:val="00773345"/>
    <w:rsid w:val="00773BFB"/>
    <w:rsid w:val="00782BFD"/>
    <w:rsid w:val="007850E0"/>
    <w:rsid w:val="00785E71"/>
    <w:rsid w:val="007A082A"/>
    <w:rsid w:val="007B343C"/>
    <w:rsid w:val="007B69F8"/>
    <w:rsid w:val="007C53DC"/>
    <w:rsid w:val="007D4186"/>
    <w:rsid w:val="007D7671"/>
    <w:rsid w:val="007E50D9"/>
    <w:rsid w:val="007F2FC3"/>
    <w:rsid w:val="007F38A3"/>
    <w:rsid w:val="007F6B14"/>
    <w:rsid w:val="00810F87"/>
    <w:rsid w:val="008234F5"/>
    <w:rsid w:val="008416AB"/>
    <w:rsid w:val="00843953"/>
    <w:rsid w:val="00853E38"/>
    <w:rsid w:val="00884E67"/>
    <w:rsid w:val="00890FF6"/>
    <w:rsid w:val="0089483E"/>
    <w:rsid w:val="0089661E"/>
    <w:rsid w:val="00896D4D"/>
    <w:rsid w:val="008B04D5"/>
    <w:rsid w:val="008B7502"/>
    <w:rsid w:val="008C1CCA"/>
    <w:rsid w:val="008C49DC"/>
    <w:rsid w:val="008C7784"/>
    <w:rsid w:val="008D773A"/>
    <w:rsid w:val="00910CF6"/>
    <w:rsid w:val="00920B97"/>
    <w:rsid w:val="00923C71"/>
    <w:rsid w:val="00935604"/>
    <w:rsid w:val="00955C27"/>
    <w:rsid w:val="00966F43"/>
    <w:rsid w:val="00967CA3"/>
    <w:rsid w:val="00970B90"/>
    <w:rsid w:val="009742CB"/>
    <w:rsid w:val="009928E5"/>
    <w:rsid w:val="0099722E"/>
    <w:rsid w:val="009A1124"/>
    <w:rsid w:val="009A2665"/>
    <w:rsid w:val="009B00B4"/>
    <w:rsid w:val="009B0B84"/>
    <w:rsid w:val="009B1183"/>
    <w:rsid w:val="009C3CC1"/>
    <w:rsid w:val="009D5296"/>
    <w:rsid w:val="009E19C2"/>
    <w:rsid w:val="009E242E"/>
    <w:rsid w:val="009E47D2"/>
    <w:rsid w:val="009F05AB"/>
    <w:rsid w:val="009F7867"/>
    <w:rsid w:val="009F7EE4"/>
    <w:rsid w:val="00A17A81"/>
    <w:rsid w:val="00A21D61"/>
    <w:rsid w:val="00A30295"/>
    <w:rsid w:val="00A3666A"/>
    <w:rsid w:val="00A4314E"/>
    <w:rsid w:val="00A477F4"/>
    <w:rsid w:val="00A53DFB"/>
    <w:rsid w:val="00A54AB8"/>
    <w:rsid w:val="00A652DC"/>
    <w:rsid w:val="00A707D2"/>
    <w:rsid w:val="00A72E3F"/>
    <w:rsid w:val="00A82EBE"/>
    <w:rsid w:val="00AB361A"/>
    <w:rsid w:val="00AD45AA"/>
    <w:rsid w:val="00AE583F"/>
    <w:rsid w:val="00AE782F"/>
    <w:rsid w:val="00B02E2B"/>
    <w:rsid w:val="00B03ADF"/>
    <w:rsid w:val="00B05695"/>
    <w:rsid w:val="00B105F5"/>
    <w:rsid w:val="00B12325"/>
    <w:rsid w:val="00B15AAB"/>
    <w:rsid w:val="00B17F19"/>
    <w:rsid w:val="00B20445"/>
    <w:rsid w:val="00B21579"/>
    <w:rsid w:val="00B34901"/>
    <w:rsid w:val="00B51C20"/>
    <w:rsid w:val="00B613D1"/>
    <w:rsid w:val="00B83288"/>
    <w:rsid w:val="00BA73ED"/>
    <w:rsid w:val="00BC5048"/>
    <w:rsid w:val="00BD03F2"/>
    <w:rsid w:val="00BD3FC2"/>
    <w:rsid w:val="00BD5C5C"/>
    <w:rsid w:val="00BF09B3"/>
    <w:rsid w:val="00C10DB5"/>
    <w:rsid w:val="00C247F6"/>
    <w:rsid w:val="00C549C4"/>
    <w:rsid w:val="00C57554"/>
    <w:rsid w:val="00C64B8F"/>
    <w:rsid w:val="00C86AD9"/>
    <w:rsid w:val="00C90A72"/>
    <w:rsid w:val="00C93133"/>
    <w:rsid w:val="00C9781B"/>
    <w:rsid w:val="00CA7690"/>
    <w:rsid w:val="00CB746B"/>
    <w:rsid w:val="00CC3296"/>
    <w:rsid w:val="00CD29AE"/>
    <w:rsid w:val="00CD67B4"/>
    <w:rsid w:val="00CD75D9"/>
    <w:rsid w:val="00CE2E28"/>
    <w:rsid w:val="00CE3798"/>
    <w:rsid w:val="00CE4FCF"/>
    <w:rsid w:val="00CF0017"/>
    <w:rsid w:val="00CF2972"/>
    <w:rsid w:val="00CF30C6"/>
    <w:rsid w:val="00D029CF"/>
    <w:rsid w:val="00D11A66"/>
    <w:rsid w:val="00D41073"/>
    <w:rsid w:val="00D47BDE"/>
    <w:rsid w:val="00D52E01"/>
    <w:rsid w:val="00D56261"/>
    <w:rsid w:val="00D56D60"/>
    <w:rsid w:val="00D5797D"/>
    <w:rsid w:val="00D57F79"/>
    <w:rsid w:val="00D627DE"/>
    <w:rsid w:val="00D9697F"/>
    <w:rsid w:val="00D97DB1"/>
    <w:rsid w:val="00DA1AAC"/>
    <w:rsid w:val="00DC48E2"/>
    <w:rsid w:val="00DD72CF"/>
    <w:rsid w:val="00E04882"/>
    <w:rsid w:val="00E069BF"/>
    <w:rsid w:val="00E12776"/>
    <w:rsid w:val="00E12C53"/>
    <w:rsid w:val="00E201AA"/>
    <w:rsid w:val="00E20B46"/>
    <w:rsid w:val="00E20E7C"/>
    <w:rsid w:val="00E24156"/>
    <w:rsid w:val="00E2602D"/>
    <w:rsid w:val="00E26636"/>
    <w:rsid w:val="00E27C17"/>
    <w:rsid w:val="00E319F2"/>
    <w:rsid w:val="00E342D5"/>
    <w:rsid w:val="00E40C5F"/>
    <w:rsid w:val="00E50B87"/>
    <w:rsid w:val="00E63970"/>
    <w:rsid w:val="00E662D9"/>
    <w:rsid w:val="00E71AF6"/>
    <w:rsid w:val="00E7205A"/>
    <w:rsid w:val="00E7377C"/>
    <w:rsid w:val="00E7487D"/>
    <w:rsid w:val="00E90A2B"/>
    <w:rsid w:val="00EA6463"/>
    <w:rsid w:val="00EA745A"/>
    <w:rsid w:val="00EB3525"/>
    <w:rsid w:val="00EC4D48"/>
    <w:rsid w:val="00EC6048"/>
    <w:rsid w:val="00ED2ED3"/>
    <w:rsid w:val="00ED3128"/>
    <w:rsid w:val="00ED5AA1"/>
    <w:rsid w:val="00EE09F0"/>
    <w:rsid w:val="00EE0A7E"/>
    <w:rsid w:val="00EE2AFE"/>
    <w:rsid w:val="00EF6EBC"/>
    <w:rsid w:val="00F066D8"/>
    <w:rsid w:val="00F27ED4"/>
    <w:rsid w:val="00F40A0D"/>
    <w:rsid w:val="00F41EFF"/>
    <w:rsid w:val="00F46E9E"/>
    <w:rsid w:val="00F53657"/>
    <w:rsid w:val="00F541A6"/>
    <w:rsid w:val="00F63864"/>
    <w:rsid w:val="00F67E25"/>
    <w:rsid w:val="00F8525D"/>
    <w:rsid w:val="00F931FD"/>
    <w:rsid w:val="00F96D04"/>
    <w:rsid w:val="00FA10DF"/>
    <w:rsid w:val="00FA300F"/>
    <w:rsid w:val="00FA72ED"/>
    <w:rsid w:val="00FB1F79"/>
    <w:rsid w:val="00FB6365"/>
    <w:rsid w:val="00FC2ECB"/>
    <w:rsid w:val="00FD1D3F"/>
    <w:rsid w:val="00FD66BC"/>
    <w:rsid w:val="00FD7101"/>
    <w:rsid w:val="00FE189C"/>
    <w:rsid w:val="00FE521C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basedOn w:val="a0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0"/>
    <w:link w:val="a6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0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1"/>
    <w:rsid w:val="00A54AB8"/>
  </w:style>
  <w:style w:type="paragraph" w:styleId="a8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1"/>
    <w:uiPriority w:val="22"/>
    <w:qFormat/>
    <w:rsid w:val="00A72E3F"/>
    <w:rPr>
      <w:b/>
      <w:bCs/>
    </w:rPr>
  </w:style>
  <w:style w:type="character" w:customStyle="1" w:styleId="apple-style-span">
    <w:name w:val="apple-style-span"/>
    <w:basedOn w:val="a1"/>
    <w:rsid w:val="002F265B"/>
  </w:style>
  <w:style w:type="paragraph" w:styleId="aa">
    <w:name w:val="Plain Text"/>
    <w:basedOn w:val="a0"/>
    <w:link w:val="ab"/>
    <w:rsid w:val="00470F01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1"/>
    <w:link w:val="aa"/>
    <w:rsid w:val="00470F01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2"/>
    <w:uiPriority w:val="59"/>
    <w:rsid w:val="00470F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аблица шапка"/>
    <w:basedOn w:val="a0"/>
    <w:rsid w:val="00470F01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e">
    <w:name w:val="Таблица текст"/>
    <w:basedOn w:val="a0"/>
    <w:rsid w:val="00470F01"/>
    <w:pPr>
      <w:spacing w:before="40" w:after="40"/>
      <w:ind w:left="57" w:right="57"/>
    </w:pPr>
    <w:rPr>
      <w:snapToGrid w:val="0"/>
      <w:szCs w:val="20"/>
    </w:rPr>
  </w:style>
  <w:style w:type="paragraph" w:styleId="a">
    <w:name w:val="List Number"/>
    <w:basedOn w:val="a0"/>
    <w:semiHidden/>
    <w:rsid w:val="00470F01"/>
    <w:pPr>
      <w:numPr>
        <w:numId w:val="7"/>
      </w:numPr>
      <w:tabs>
        <w:tab w:val="num" w:pos="1134"/>
      </w:tabs>
      <w:spacing w:before="60" w:line="360" w:lineRule="auto"/>
      <w:ind w:firstLine="567"/>
      <w:jc w:val="both"/>
    </w:pPr>
    <w:rPr>
      <w:sz w:val="28"/>
      <w:szCs w:val="20"/>
    </w:rPr>
  </w:style>
  <w:style w:type="paragraph" w:styleId="af">
    <w:name w:val="Body Text"/>
    <w:basedOn w:val="a0"/>
    <w:link w:val="af0"/>
    <w:uiPriority w:val="99"/>
    <w:unhideWhenUsed/>
    <w:rsid w:val="00470F01"/>
    <w:pPr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0">
    <w:name w:val="Основной текст Знак"/>
    <w:basedOn w:val="a1"/>
    <w:link w:val="af"/>
    <w:uiPriority w:val="99"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21">
    <w:name w:val="Body Text 21"/>
    <w:basedOn w:val="a0"/>
    <w:rsid w:val="00470F01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semiHidden/>
    <w:unhideWhenUsed/>
    <w:rsid w:val="00470F01"/>
    <w:pPr>
      <w:tabs>
        <w:tab w:val="center" w:pos="4677"/>
        <w:tab w:val="right" w:pos="9355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3">
    <w:name w:val="footer"/>
    <w:basedOn w:val="a0"/>
    <w:link w:val="af4"/>
    <w:uiPriority w:val="99"/>
    <w:semiHidden/>
    <w:unhideWhenUsed/>
    <w:rsid w:val="00470F01"/>
    <w:pPr>
      <w:tabs>
        <w:tab w:val="center" w:pos="4677"/>
        <w:tab w:val="right" w:pos="9355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4">
    <w:name w:val="Нижний колонтитул Знак"/>
    <w:basedOn w:val="a1"/>
    <w:link w:val="af3"/>
    <w:uiPriority w:val="99"/>
    <w:semiHidden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Абзац списка1"/>
    <w:basedOn w:val="a0"/>
    <w:rsid w:val="008416AB"/>
    <w:pPr>
      <w:ind w:left="720"/>
    </w:pPr>
    <w:rPr>
      <w:rFonts w:eastAsia="Calibri"/>
      <w:sz w:val="20"/>
      <w:szCs w:val="20"/>
    </w:rPr>
  </w:style>
  <w:style w:type="character" w:styleId="af5">
    <w:name w:val="Hyperlink"/>
    <w:basedOn w:val="a1"/>
    <w:uiPriority w:val="99"/>
    <w:semiHidden/>
    <w:unhideWhenUsed/>
    <w:rsid w:val="00D11A66"/>
    <w:rPr>
      <w:color w:val="0000FF"/>
      <w:u w:val="single"/>
    </w:rPr>
  </w:style>
  <w:style w:type="character" w:styleId="af6">
    <w:name w:val="FollowedHyperlink"/>
    <w:basedOn w:val="a1"/>
    <w:uiPriority w:val="99"/>
    <w:semiHidden/>
    <w:unhideWhenUsed/>
    <w:rsid w:val="00D11A66"/>
    <w:rPr>
      <w:color w:val="800080"/>
      <w:u w:val="single"/>
    </w:rPr>
  </w:style>
  <w:style w:type="paragraph" w:customStyle="1" w:styleId="xl63">
    <w:name w:val="xl63"/>
    <w:basedOn w:val="a0"/>
    <w:rsid w:val="00D11A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4">
    <w:name w:val="xl64"/>
    <w:basedOn w:val="a0"/>
    <w:rsid w:val="00D11A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5">
    <w:name w:val="xl65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6">
    <w:name w:val="xl66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7">
    <w:name w:val="xl67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8">
    <w:name w:val="xl68"/>
    <w:basedOn w:val="a0"/>
    <w:rsid w:val="00D11A66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0"/>
    <w:rsid w:val="00D11A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basedOn w:val="a0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0"/>
    <w:link w:val="a6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0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1"/>
    <w:rsid w:val="00A54AB8"/>
  </w:style>
  <w:style w:type="paragraph" w:styleId="a8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1"/>
    <w:uiPriority w:val="22"/>
    <w:qFormat/>
    <w:rsid w:val="00A72E3F"/>
    <w:rPr>
      <w:b/>
      <w:bCs/>
    </w:rPr>
  </w:style>
  <w:style w:type="character" w:customStyle="1" w:styleId="apple-style-span">
    <w:name w:val="apple-style-span"/>
    <w:basedOn w:val="a1"/>
    <w:rsid w:val="002F265B"/>
  </w:style>
  <w:style w:type="paragraph" w:styleId="aa">
    <w:name w:val="Plain Text"/>
    <w:basedOn w:val="a0"/>
    <w:link w:val="ab"/>
    <w:rsid w:val="00470F01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1"/>
    <w:link w:val="aa"/>
    <w:rsid w:val="00470F01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2"/>
    <w:uiPriority w:val="59"/>
    <w:rsid w:val="00470F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аблица шапка"/>
    <w:basedOn w:val="a0"/>
    <w:rsid w:val="00470F01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e">
    <w:name w:val="Таблица текст"/>
    <w:basedOn w:val="a0"/>
    <w:rsid w:val="00470F01"/>
    <w:pPr>
      <w:spacing w:before="40" w:after="40"/>
      <w:ind w:left="57" w:right="57"/>
    </w:pPr>
    <w:rPr>
      <w:snapToGrid w:val="0"/>
      <w:szCs w:val="20"/>
    </w:rPr>
  </w:style>
  <w:style w:type="paragraph" w:styleId="a">
    <w:name w:val="List Number"/>
    <w:basedOn w:val="a0"/>
    <w:semiHidden/>
    <w:rsid w:val="00470F01"/>
    <w:pPr>
      <w:numPr>
        <w:numId w:val="7"/>
      </w:numPr>
      <w:tabs>
        <w:tab w:val="num" w:pos="1134"/>
      </w:tabs>
      <w:spacing w:before="60" w:line="360" w:lineRule="auto"/>
      <w:ind w:firstLine="567"/>
      <w:jc w:val="both"/>
    </w:pPr>
    <w:rPr>
      <w:sz w:val="28"/>
      <w:szCs w:val="20"/>
    </w:rPr>
  </w:style>
  <w:style w:type="paragraph" w:styleId="af">
    <w:name w:val="Body Text"/>
    <w:basedOn w:val="a0"/>
    <w:link w:val="af0"/>
    <w:uiPriority w:val="99"/>
    <w:unhideWhenUsed/>
    <w:rsid w:val="00470F01"/>
    <w:pPr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0">
    <w:name w:val="Основной текст Знак"/>
    <w:basedOn w:val="a1"/>
    <w:link w:val="af"/>
    <w:uiPriority w:val="99"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21">
    <w:name w:val="Body Text 21"/>
    <w:basedOn w:val="a0"/>
    <w:rsid w:val="00470F01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semiHidden/>
    <w:unhideWhenUsed/>
    <w:rsid w:val="00470F01"/>
    <w:pPr>
      <w:tabs>
        <w:tab w:val="center" w:pos="4677"/>
        <w:tab w:val="right" w:pos="9355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3">
    <w:name w:val="footer"/>
    <w:basedOn w:val="a0"/>
    <w:link w:val="af4"/>
    <w:uiPriority w:val="99"/>
    <w:semiHidden/>
    <w:unhideWhenUsed/>
    <w:rsid w:val="00470F01"/>
    <w:pPr>
      <w:tabs>
        <w:tab w:val="center" w:pos="4677"/>
        <w:tab w:val="right" w:pos="9355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4">
    <w:name w:val="Нижний колонтитул Знак"/>
    <w:basedOn w:val="a1"/>
    <w:link w:val="af3"/>
    <w:uiPriority w:val="99"/>
    <w:semiHidden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Абзац списка1"/>
    <w:basedOn w:val="a0"/>
    <w:rsid w:val="008416AB"/>
    <w:pPr>
      <w:ind w:left="720"/>
    </w:pPr>
    <w:rPr>
      <w:rFonts w:eastAsia="Calibri"/>
      <w:sz w:val="20"/>
      <w:szCs w:val="20"/>
    </w:rPr>
  </w:style>
  <w:style w:type="character" w:styleId="af5">
    <w:name w:val="Hyperlink"/>
    <w:basedOn w:val="a1"/>
    <w:uiPriority w:val="99"/>
    <w:semiHidden/>
    <w:unhideWhenUsed/>
    <w:rsid w:val="00D11A66"/>
    <w:rPr>
      <w:color w:val="0000FF"/>
      <w:u w:val="single"/>
    </w:rPr>
  </w:style>
  <w:style w:type="character" w:styleId="af6">
    <w:name w:val="FollowedHyperlink"/>
    <w:basedOn w:val="a1"/>
    <w:uiPriority w:val="99"/>
    <w:semiHidden/>
    <w:unhideWhenUsed/>
    <w:rsid w:val="00D11A66"/>
    <w:rPr>
      <w:color w:val="800080"/>
      <w:u w:val="single"/>
    </w:rPr>
  </w:style>
  <w:style w:type="paragraph" w:customStyle="1" w:styleId="xl63">
    <w:name w:val="xl63"/>
    <w:basedOn w:val="a0"/>
    <w:rsid w:val="00D11A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4">
    <w:name w:val="xl64"/>
    <w:basedOn w:val="a0"/>
    <w:rsid w:val="00D11A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5">
    <w:name w:val="xl65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6">
    <w:name w:val="xl66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7">
    <w:name w:val="xl67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8">
    <w:name w:val="xl68"/>
    <w:basedOn w:val="a0"/>
    <w:rsid w:val="00D11A66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0"/>
    <w:rsid w:val="00D11A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2002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0742C-7A80-476B-8C91-6C45A8AEE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Крюков Андрей Михайлович</cp:lastModifiedBy>
  <cp:revision>3</cp:revision>
  <cp:lastPrinted>2011-03-14T12:39:00Z</cp:lastPrinted>
  <dcterms:created xsi:type="dcterms:W3CDTF">2013-10-22T06:26:00Z</dcterms:created>
  <dcterms:modified xsi:type="dcterms:W3CDTF">2013-10-22T06:27:00Z</dcterms:modified>
</cp:coreProperties>
</file>