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6" w:type="pct"/>
        <w:jc w:val="right"/>
        <w:tblInd w:w="-2511" w:type="dxa"/>
        <w:tblLook w:val="04A0" w:firstRow="1" w:lastRow="0" w:firstColumn="1" w:lastColumn="0" w:noHBand="0" w:noVBand="1"/>
      </w:tblPr>
      <w:tblGrid>
        <w:gridCol w:w="4431"/>
        <w:gridCol w:w="6461"/>
      </w:tblGrid>
      <w:tr w:rsidR="00171858" w:rsidRPr="00727082" w:rsidTr="00B258EE">
        <w:trPr>
          <w:jc w:val="right"/>
        </w:trPr>
        <w:tc>
          <w:tcPr>
            <w:tcW w:w="2034" w:type="pct"/>
          </w:tcPr>
          <w:p w:rsidR="00171858" w:rsidRPr="00727082" w:rsidRDefault="00171858" w:rsidP="00B258EE">
            <w:pPr>
              <w:spacing w:line="276" w:lineRule="auto"/>
              <w:ind w:left="471"/>
              <w:jc w:val="center"/>
            </w:pPr>
          </w:p>
        </w:tc>
        <w:tc>
          <w:tcPr>
            <w:tcW w:w="2966" w:type="pct"/>
          </w:tcPr>
          <w:p w:rsidR="00171858" w:rsidRDefault="00171858" w:rsidP="00B258EE">
            <w:pPr>
              <w:spacing w:line="276" w:lineRule="auto"/>
              <w:ind w:hanging="56"/>
              <w:jc w:val="right"/>
            </w:pPr>
            <w:r>
              <w:rPr>
                <w:b/>
              </w:rPr>
              <w:t>“Утверждаю”</w:t>
            </w:r>
          </w:p>
          <w:p w:rsidR="00171858" w:rsidRDefault="00171858" w:rsidP="00B258EE">
            <w:pPr>
              <w:jc w:val="right"/>
            </w:pPr>
            <w:r>
              <w:t>Заместитель генерального директора</w:t>
            </w:r>
          </w:p>
          <w:p w:rsidR="00171858" w:rsidRDefault="00171858" w:rsidP="00B258EE">
            <w:pPr>
              <w:jc w:val="right"/>
            </w:pPr>
            <w:r>
              <w:t>по развитию и реализации услуг</w:t>
            </w:r>
          </w:p>
          <w:p w:rsidR="00171858" w:rsidRDefault="00171858" w:rsidP="00B258EE">
            <w:pPr>
              <w:jc w:val="right"/>
            </w:pPr>
            <w:r>
              <w:t>__________</w:t>
            </w:r>
            <w:r w:rsidR="000E3DBF">
              <w:t>А.Б. Косолапов</w:t>
            </w:r>
          </w:p>
          <w:p w:rsidR="00171858" w:rsidRPr="00727082" w:rsidRDefault="000E3DBF" w:rsidP="00BF38C7">
            <w:pPr>
              <w:spacing w:line="276" w:lineRule="auto"/>
              <w:jc w:val="right"/>
            </w:pPr>
            <w:r>
              <w:t xml:space="preserve">  </w:t>
            </w:r>
            <w:r w:rsidR="00171858">
              <w:t>«___»____________201</w:t>
            </w:r>
            <w:r w:rsidR="00073E5A">
              <w:t>4</w:t>
            </w:r>
            <w:r w:rsidR="00BF38C7">
              <w:t xml:space="preserve"> </w:t>
            </w:r>
            <w:r w:rsidR="00171858">
              <w:t>г.</w:t>
            </w:r>
          </w:p>
        </w:tc>
      </w:tr>
    </w:tbl>
    <w:p w:rsidR="00171858" w:rsidRPr="00727082" w:rsidRDefault="00171858" w:rsidP="00171858">
      <w:pPr>
        <w:jc w:val="center"/>
        <w:rPr>
          <w:b/>
        </w:rPr>
      </w:pPr>
    </w:p>
    <w:p w:rsidR="00171858" w:rsidRPr="00727082" w:rsidRDefault="00171858" w:rsidP="00171858">
      <w:pPr>
        <w:jc w:val="center"/>
        <w:rPr>
          <w:b/>
        </w:rPr>
      </w:pPr>
    </w:p>
    <w:p w:rsidR="00171858" w:rsidRPr="00727082" w:rsidRDefault="00171858" w:rsidP="00171858">
      <w:pPr>
        <w:jc w:val="center"/>
        <w:rPr>
          <w:b/>
        </w:rPr>
      </w:pPr>
      <w:r w:rsidRPr="00727082">
        <w:rPr>
          <w:b/>
        </w:rPr>
        <w:t>ТЕХНИЧЕСКОЕ ЗАДАНИЕ</w:t>
      </w:r>
    </w:p>
    <w:p w:rsidR="00171858" w:rsidRPr="00A674DF" w:rsidRDefault="00171858" w:rsidP="00171858">
      <w:pPr>
        <w:jc w:val="center"/>
      </w:pPr>
      <w:r w:rsidRPr="00CE50B3">
        <w:t xml:space="preserve">На закупку </w:t>
      </w:r>
      <w:r w:rsidR="0025217E">
        <w:t>идентификационных табличек</w:t>
      </w:r>
      <w:r w:rsidR="000E3DBF">
        <w:t xml:space="preserve"> для нужд </w:t>
      </w:r>
      <w:r w:rsidR="00E57DA7">
        <w:t xml:space="preserve">филиала </w:t>
      </w:r>
      <w:r w:rsidR="000E3DBF">
        <w:t>ОАО «МРСК Центра</w:t>
      </w:r>
      <w:proofErr w:type="gramStart"/>
      <w:r w:rsidR="000E3DBF">
        <w:t>»-</w:t>
      </w:r>
      <w:proofErr w:type="gramEnd"/>
      <w:r w:rsidR="000E3DBF">
        <w:t>«Липецкэнерго</w:t>
      </w:r>
      <w:r>
        <w:t>»</w:t>
      </w:r>
    </w:p>
    <w:p w:rsidR="00171858" w:rsidRPr="0097535B" w:rsidRDefault="00171858" w:rsidP="00171858">
      <w:pPr>
        <w:jc w:val="center"/>
        <w:rPr>
          <w:color w:val="000000"/>
          <w:spacing w:val="-3"/>
        </w:rPr>
      </w:pPr>
    </w:p>
    <w:p w:rsidR="00171858" w:rsidRPr="00B13D7B" w:rsidRDefault="00171858" w:rsidP="00171858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171858" w:rsidRPr="00B13D7B" w:rsidRDefault="00E57DA7" w:rsidP="00171858">
      <w:pPr>
        <w:ind w:firstLine="709"/>
        <w:jc w:val="both"/>
      </w:pPr>
      <w:r>
        <w:t xml:space="preserve">Филиал </w:t>
      </w:r>
      <w:r w:rsidR="00171858">
        <w:t xml:space="preserve">ОАО «МРСК </w:t>
      </w:r>
      <w:r w:rsidR="000E3DBF">
        <w:t>Центра</w:t>
      </w:r>
      <w:proofErr w:type="gramStart"/>
      <w:r w:rsidR="000E3DBF">
        <w:t>»-</w:t>
      </w:r>
      <w:proofErr w:type="gramEnd"/>
      <w:r w:rsidR="000E3DBF">
        <w:t>«Липецкэнерго</w:t>
      </w:r>
      <w:r w:rsidR="00171858">
        <w:t xml:space="preserve">» производит закупку </w:t>
      </w:r>
      <w:r w:rsidR="0025217E" w:rsidRPr="0025217E">
        <w:t>идентификационных табличек</w:t>
      </w:r>
      <w:r w:rsidR="005730FC">
        <w:t xml:space="preserve"> </w:t>
      </w:r>
      <w:r w:rsidR="0025217E">
        <w:t xml:space="preserve">с целью </w:t>
      </w:r>
      <w:r w:rsidR="00DE77C2">
        <w:t xml:space="preserve">маркирования </w:t>
      </w:r>
      <w:r w:rsidR="00073E5A" w:rsidRPr="00073E5A">
        <w:t>энергопринимающих устройств потребителей</w:t>
      </w:r>
      <w:r w:rsidR="00DE77C2">
        <w:t>.</w:t>
      </w:r>
    </w:p>
    <w:p w:rsidR="00171858" w:rsidRPr="00C258A6" w:rsidRDefault="00171858" w:rsidP="00171858">
      <w:pPr>
        <w:ind w:firstLine="709"/>
        <w:jc w:val="both"/>
      </w:pPr>
      <w:r>
        <w:t xml:space="preserve">Закупка производится в рамках </w:t>
      </w:r>
      <w:r w:rsidR="00ED4AD4">
        <w:t xml:space="preserve">процедуры простых </w:t>
      </w:r>
      <w:r>
        <w:t xml:space="preserve">закупок </w:t>
      </w:r>
      <w:r w:rsidR="00E57DA7">
        <w:t xml:space="preserve">филиала </w:t>
      </w:r>
      <w:r>
        <w:t>ОАО «МРСК Центра</w:t>
      </w:r>
      <w:proofErr w:type="gramStart"/>
      <w:r>
        <w:t>»-</w:t>
      </w:r>
      <w:proofErr w:type="gramEnd"/>
      <w:r w:rsidR="000E3DBF">
        <w:t>«Липецкэ</w:t>
      </w:r>
      <w:r w:rsidR="00773EDB">
        <w:t>нерго» на</w:t>
      </w:r>
      <w:r>
        <w:t xml:space="preserve"> 201</w:t>
      </w:r>
      <w:r w:rsidR="00ED4AD4">
        <w:t>4</w:t>
      </w:r>
      <w:r>
        <w:t xml:space="preserve"> год.</w:t>
      </w:r>
    </w:p>
    <w:p w:rsidR="00171858" w:rsidRPr="00D91F0D" w:rsidRDefault="00171858" w:rsidP="00171858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Предмет конкурса.</w:t>
      </w:r>
    </w:p>
    <w:p w:rsidR="00171858" w:rsidRDefault="00171858" w:rsidP="00171858">
      <w:pPr>
        <w:ind w:firstLine="709"/>
        <w:jc w:val="both"/>
      </w:pPr>
      <w:r w:rsidRPr="00727082">
        <w:t>Поставщик об</w:t>
      </w:r>
      <w:r w:rsidR="00FD6D1E">
        <w:t>еспечивает поставку продукции</w:t>
      </w:r>
      <w:r w:rsidRPr="00727082">
        <w:t xml:space="preserve"> </w:t>
      </w:r>
      <w:r>
        <w:t>на склад получателя – филиала</w:t>
      </w:r>
      <w:r w:rsidRPr="00727082">
        <w:t xml:space="preserve"> ОАО </w:t>
      </w:r>
      <w:r>
        <w:t>«МРСК Центра</w:t>
      </w:r>
      <w:proofErr w:type="gramStart"/>
      <w:r w:rsidR="000E3DBF">
        <w:t>»-</w:t>
      </w:r>
      <w:proofErr w:type="gramEnd"/>
      <w:r w:rsidR="000E3DBF">
        <w:t>«Липецк</w:t>
      </w:r>
      <w:r>
        <w:t>энерго».</w:t>
      </w:r>
      <w:r w:rsidRPr="00727082">
        <w:t xml:space="preserve"> </w:t>
      </w:r>
      <w:r>
        <w:t>О</w:t>
      </w:r>
      <w:r w:rsidRPr="00727082">
        <w:t>бъем</w:t>
      </w:r>
      <w:r>
        <w:t xml:space="preserve"> поставки, технические, а также иные требования к закупаемой продукции</w:t>
      </w:r>
      <w:r w:rsidRPr="00727082">
        <w:t xml:space="preserve"> </w:t>
      </w:r>
      <w:r>
        <w:t>устанавливаются</w:t>
      </w:r>
      <w:r w:rsidRPr="00727082">
        <w:t xml:space="preserve"> </w:t>
      </w:r>
      <w:r>
        <w:t>настоящим техническим заданием.</w:t>
      </w:r>
    </w:p>
    <w:p w:rsidR="000E3DBF" w:rsidRDefault="00FD6D1E" w:rsidP="000E3DBF">
      <w:pPr>
        <w:ind w:firstLine="709"/>
        <w:jc w:val="both"/>
      </w:pPr>
      <w:r>
        <w:t>Доставка продукции</w:t>
      </w:r>
      <w:r w:rsidR="00171858">
        <w:t xml:space="preserve"> осущ</w:t>
      </w:r>
      <w:r w:rsidR="00171858" w:rsidRPr="0005522C">
        <w:t>е</w:t>
      </w:r>
      <w:r w:rsidR="00972FEA">
        <w:t>ствляется за счё</w:t>
      </w:r>
      <w:r w:rsidR="00171858">
        <w:t xml:space="preserve">т Поставщика (стоимость входит в цену предложения) на </w:t>
      </w:r>
      <w:r w:rsidR="000F47AB">
        <w:t xml:space="preserve">склад </w:t>
      </w:r>
      <w:r w:rsidR="00D62C14">
        <w:t xml:space="preserve">филиала, расположенный: </w:t>
      </w:r>
      <w:r w:rsidR="000E3DBF" w:rsidRPr="000E3DBF">
        <w:t>Центральный склад филиала ОАО «МРСК Центра» - «Липецкэнерго», г. Липецк,</w:t>
      </w:r>
      <w:r w:rsidR="000E3DBF" w:rsidRPr="000E3DBF">
        <w:rPr>
          <w:b/>
        </w:rPr>
        <w:t xml:space="preserve"> </w:t>
      </w:r>
      <w:r w:rsidR="000E3DBF" w:rsidRPr="000E3DBF">
        <w:t xml:space="preserve">Липецкий р-н, с. </w:t>
      </w:r>
      <w:proofErr w:type="gramStart"/>
      <w:r w:rsidR="000E3DBF" w:rsidRPr="000E3DBF">
        <w:t>Подгорное</w:t>
      </w:r>
      <w:proofErr w:type="gramEnd"/>
      <w:r w:rsidR="000E3DBF" w:rsidRPr="000E3DBF">
        <w:t>, ПС</w:t>
      </w:r>
      <w:r w:rsidR="000E3DBF" w:rsidRPr="003606A1">
        <w:rPr>
          <w:sz w:val="20"/>
          <w:szCs w:val="20"/>
        </w:rPr>
        <w:t xml:space="preserve"> </w:t>
      </w:r>
      <w:r w:rsidR="000E3DBF" w:rsidRPr="000E3DBF">
        <w:t>Правобережная.</w:t>
      </w:r>
      <w:r w:rsidR="000E3DBF">
        <w:t xml:space="preserve"> </w:t>
      </w:r>
    </w:p>
    <w:p w:rsidR="00171858" w:rsidRPr="003F7E21" w:rsidRDefault="00171858" w:rsidP="000E3DBF">
      <w:pPr>
        <w:ind w:firstLine="709"/>
        <w:jc w:val="both"/>
      </w:pPr>
      <w:r>
        <w:t>Способ и условия т</w:t>
      </w:r>
      <w:r w:rsidRPr="003F7E21">
        <w:t>ранспортировк</w:t>
      </w:r>
      <w:r>
        <w:t>и</w:t>
      </w:r>
      <w:r w:rsidRPr="003F7E21">
        <w:t xml:space="preserve"> продукции должн</w:t>
      </w:r>
      <w:r>
        <w:t>ы</w:t>
      </w:r>
      <w:r w:rsidRPr="003F7E21">
        <w:t xml:space="preserve"> </w:t>
      </w:r>
      <w:r>
        <w:t>исключать возможность</w:t>
      </w:r>
      <w:r w:rsidR="00972FEA">
        <w:t xml:space="preserve"> её</w:t>
      </w:r>
      <w:r w:rsidRPr="003F7E21">
        <w:t xml:space="preserve"> повреждени</w:t>
      </w:r>
      <w:r>
        <w:t>я</w:t>
      </w:r>
      <w:r w:rsidRPr="003F7E21">
        <w:t xml:space="preserve"> или порч</w:t>
      </w:r>
      <w:r>
        <w:t>и</w:t>
      </w:r>
      <w:r w:rsidRPr="003F7E21">
        <w:t xml:space="preserve"> во время перевозки</w:t>
      </w:r>
      <w:r>
        <w:t>.</w:t>
      </w:r>
    </w:p>
    <w:p w:rsidR="00171858" w:rsidRDefault="00171858" w:rsidP="00171858">
      <w:pPr>
        <w:pStyle w:val="af0"/>
        <w:ind w:left="0" w:firstLine="709"/>
        <w:jc w:val="both"/>
        <w:rPr>
          <w:sz w:val="24"/>
          <w:szCs w:val="24"/>
        </w:rPr>
      </w:pPr>
    </w:p>
    <w:p w:rsidR="00171858" w:rsidRDefault="00171858" w:rsidP="00171858">
      <w:pPr>
        <w:pStyle w:val="af0"/>
        <w:ind w:left="0" w:firstLine="709"/>
        <w:jc w:val="both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r w:rsidR="00FD6D1E">
        <w:rPr>
          <w:sz w:val="24"/>
          <w:szCs w:val="24"/>
        </w:rPr>
        <w:t>продукции</w:t>
      </w:r>
      <w:r w:rsidRPr="003A75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 w:rsidR="00972FEA">
        <w:rPr>
          <w:sz w:val="24"/>
          <w:szCs w:val="24"/>
        </w:rPr>
        <w:t>в следующих объё</w:t>
      </w:r>
      <w:r>
        <w:rPr>
          <w:sz w:val="24"/>
          <w:szCs w:val="24"/>
        </w:rPr>
        <w:t>мах</w:t>
      </w:r>
      <w:r w:rsidRPr="003A751C">
        <w:rPr>
          <w:sz w:val="24"/>
          <w:szCs w:val="24"/>
        </w:rPr>
        <w:t>:</w:t>
      </w:r>
    </w:p>
    <w:p w:rsidR="00171858" w:rsidRDefault="00171858" w:rsidP="00171858">
      <w:pPr>
        <w:pStyle w:val="af0"/>
        <w:ind w:left="0" w:firstLine="709"/>
        <w:jc w:val="both"/>
        <w:rPr>
          <w:sz w:val="24"/>
          <w:szCs w:val="24"/>
        </w:rPr>
      </w:pPr>
    </w:p>
    <w:p w:rsidR="00171858" w:rsidRDefault="00171858" w:rsidP="00171858">
      <w:pPr>
        <w:pStyle w:val="af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W w:w="7936" w:type="dxa"/>
        <w:tblInd w:w="862" w:type="dxa"/>
        <w:tblLayout w:type="fixed"/>
        <w:tblLook w:val="04A0" w:firstRow="1" w:lastRow="0" w:firstColumn="1" w:lastColumn="0" w:noHBand="0" w:noVBand="1"/>
      </w:tblPr>
      <w:tblGrid>
        <w:gridCol w:w="432"/>
        <w:gridCol w:w="2872"/>
        <w:gridCol w:w="948"/>
        <w:gridCol w:w="1150"/>
        <w:gridCol w:w="1409"/>
        <w:gridCol w:w="1125"/>
      </w:tblGrid>
      <w:tr w:rsidR="005730FC" w:rsidRPr="00402D01" w:rsidTr="005730FC">
        <w:trPr>
          <w:trHeight w:val="6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FC" w:rsidRPr="000161A1" w:rsidRDefault="005730FC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FC" w:rsidRPr="000161A1" w:rsidRDefault="00FD6D1E" w:rsidP="00B258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Продукци</w:t>
            </w:r>
            <w:r w:rsidR="00972FEA">
              <w:rPr>
                <w:color w:val="000000"/>
                <w:sz w:val="22"/>
                <w:szCs w:val="22"/>
              </w:rPr>
              <w:t>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FC" w:rsidRPr="000161A1" w:rsidRDefault="005730FC" w:rsidP="00B258E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161A1">
              <w:rPr>
                <w:color w:val="000000"/>
                <w:sz w:val="22"/>
                <w:szCs w:val="22"/>
              </w:rPr>
              <w:t>Ед</w:t>
            </w:r>
            <w:proofErr w:type="gramStart"/>
            <w:r w:rsidRPr="000161A1">
              <w:rPr>
                <w:color w:val="000000"/>
                <w:sz w:val="22"/>
                <w:szCs w:val="22"/>
              </w:rPr>
              <w:t>.и</w:t>
            </w:r>
            <w:proofErr w:type="gramEnd"/>
            <w:r w:rsidRPr="000161A1">
              <w:rPr>
                <w:color w:val="000000"/>
                <w:sz w:val="22"/>
                <w:szCs w:val="22"/>
              </w:rPr>
              <w:t>зм</w:t>
            </w:r>
            <w:proofErr w:type="spellEnd"/>
            <w:r w:rsidRPr="000161A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FC" w:rsidRPr="000161A1" w:rsidRDefault="005730FC" w:rsidP="00B258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</w:t>
            </w:r>
            <w:r w:rsidRPr="000161A1">
              <w:rPr>
                <w:color w:val="000000"/>
                <w:sz w:val="22"/>
                <w:szCs w:val="22"/>
              </w:rPr>
              <w:t>во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C" w:rsidRPr="000161A1" w:rsidRDefault="005730FC" w:rsidP="005212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Диапазон нумерации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0FC" w:rsidRPr="00C35227" w:rsidRDefault="005730FC" w:rsidP="000369DD">
            <w:pPr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 xml:space="preserve">Поставка в </w:t>
            </w:r>
            <w:r w:rsidR="000369DD">
              <w:rPr>
                <w:color w:val="000000"/>
                <w:sz w:val="22"/>
                <w:szCs w:val="22"/>
              </w:rPr>
              <w:t>3</w:t>
            </w:r>
            <w:r w:rsidRPr="00C35227">
              <w:rPr>
                <w:color w:val="000000"/>
                <w:sz w:val="22"/>
                <w:szCs w:val="22"/>
              </w:rPr>
              <w:t xml:space="preserve"> кв. 201</w:t>
            </w:r>
            <w:r>
              <w:rPr>
                <w:color w:val="000000"/>
                <w:sz w:val="22"/>
                <w:szCs w:val="22"/>
              </w:rPr>
              <w:t>4</w:t>
            </w:r>
            <w:r w:rsidRPr="00C3522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730FC" w:rsidRPr="00402D01" w:rsidTr="005730FC">
        <w:trPr>
          <w:trHeight w:val="60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C" w:rsidRPr="000161A1" w:rsidRDefault="005730FC" w:rsidP="00B258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C" w:rsidRPr="000D3187" w:rsidRDefault="00FD6D1E" w:rsidP="00FD6D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Табличка идентификационная </w:t>
            </w:r>
            <w:r w:rsidR="00DE77C2">
              <w:rPr>
                <w:color w:val="000000"/>
                <w:sz w:val="22"/>
                <w:szCs w:val="22"/>
              </w:rPr>
              <w:t>(55</w:t>
            </w:r>
            <w:r w:rsidR="005730FC" w:rsidRPr="000D3187">
              <w:rPr>
                <w:color w:val="000000"/>
                <w:sz w:val="22"/>
                <w:szCs w:val="22"/>
              </w:rPr>
              <w:t>х</w:t>
            </w:r>
            <w:r w:rsidR="005730FC">
              <w:rPr>
                <w:color w:val="000000"/>
                <w:sz w:val="22"/>
                <w:szCs w:val="22"/>
              </w:rPr>
              <w:t>100</w:t>
            </w:r>
            <w:r w:rsidR="005730FC" w:rsidRPr="000D3187">
              <w:rPr>
                <w:color w:val="000000"/>
                <w:sz w:val="22"/>
                <w:szCs w:val="22"/>
              </w:rPr>
              <w:t xml:space="preserve"> мм) </w:t>
            </w:r>
            <w:r w:rsidRPr="00FD6D1E">
              <w:rPr>
                <w:color w:val="000000"/>
                <w:sz w:val="22"/>
                <w:szCs w:val="22"/>
              </w:rPr>
              <w:t>самоклеющаяся</w:t>
            </w:r>
            <w:r>
              <w:rPr>
                <w:color w:val="000000"/>
                <w:sz w:val="22"/>
                <w:szCs w:val="22"/>
              </w:rPr>
              <w:t>,</w:t>
            </w:r>
            <w:r w:rsidRPr="00FD6D1E">
              <w:rPr>
                <w:color w:val="000000"/>
                <w:sz w:val="22"/>
                <w:szCs w:val="22"/>
              </w:rPr>
              <w:t xml:space="preserve"> </w:t>
            </w:r>
            <w:r w:rsidR="005730FC" w:rsidRPr="000D3187">
              <w:rPr>
                <w:color w:val="000000"/>
                <w:sz w:val="22"/>
                <w:szCs w:val="22"/>
              </w:rPr>
              <w:t xml:space="preserve">цвет </w:t>
            </w:r>
            <w:r w:rsidR="005730FC">
              <w:rPr>
                <w:color w:val="000000"/>
                <w:sz w:val="22"/>
                <w:szCs w:val="22"/>
              </w:rPr>
              <w:t>белый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="00ED4AD4">
              <w:rPr>
                <w:color w:val="000000"/>
                <w:sz w:val="22"/>
                <w:szCs w:val="22"/>
              </w:rPr>
              <w:t>матовый</w:t>
            </w:r>
            <w:r>
              <w:rPr>
                <w:color w:val="000000"/>
                <w:sz w:val="22"/>
                <w:szCs w:val="22"/>
              </w:rPr>
              <w:t>)</w:t>
            </w:r>
            <w:r>
              <w:t xml:space="preserve"> 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C" w:rsidRPr="000D3187" w:rsidRDefault="005730FC" w:rsidP="00B258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0D3187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C" w:rsidRPr="000D3187" w:rsidRDefault="005730FC" w:rsidP="00B258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40 000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C" w:rsidRPr="000D3187" w:rsidRDefault="00681E0D" w:rsidP="005212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48-00001</w:t>
            </w:r>
            <w:r w:rsidR="005730FC">
              <w:rPr>
                <w:color w:val="000000"/>
                <w:sz w:val="22"/>
                <w:szCs w:val="22"/>
              </w:rPr>
              <w:t xml:space="preserve"> – 48</w:t>
            </w:r>
            <w:r>
              <w:rPr>
                <w:color w:val="000000"/>
                <w:sz w:val="22"/>
                <w:szCs w:val="22"/>
              </w:rPr>
              <w:t>-40 000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0FC" w:rsidRPr="000D3187" w:rsidRDefault="005730FC" w:rsidP="000D3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40 000</w:t>
            </w:r>
          </w:p>
        </w:tc>
      </w:tr>
    </w:tbl>
    <w:p w:rsidR="00171858" w:rsidRDefault="00171858" w:rsidP="00171858">
      <w:pPr>
        <w:pStyle w:val="af0"/>
        <w:ind w:left="0" w:firstLine="709"/>
        <w:jc w:val="both"/>
        <w:rPr>
          <w:sz w:val="24"/>
          <w:szCs w:val="24"/>
        </w:rPr>
      </w:pPr>
    </w:p>
    <w:p w:rsidR="00171858" w:rsidRDefault="00171858" w:rsidP="00171858">
      <w:pPr>
        <w:pStyle w:val="af0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требования.</w:t>
      </w:r>
    </w:p>
    <w:p w:rsidR="00171858" w:rsidRDefault="00171858" w:rsidP="00171858">
      <w:pPr>
        <w:numPr>
          <w:ilvl w:val="1"/>
          <w:numId w:val="6"/>
        </w:numPr>
        <w:ind w:left="0" w:firstLine="284"/>
        <w:jc w:val="both"/>
      </w:pPr>
      <w:r>
        <w:t xml:space="preserve"> </w:t>
      </w:r>
      <w:r w:rsidRPr="009E49E1">
        <w:t xml:space="preserve">Продукция должна быть поставлена в соответствии с номенклатурой и количеством, определенным в </w:t>
      </w:r>
      <w:r>
        <w:t>таблице №1</w:t>
      </w:r>
      <w:r w:rsidR="005730FC">
        <w:t>.</w:t>
      </w:r>
    </w:p>
    <w:p w:rsidR="00171858" w:rsidRDefault="00171858" w:rsidP="00171858">
      <w:pPr>
        <w:numPr>
          <w:ilvl w:val="1"/>
          <w:numId w:val="6"/>
        </w:numPr>
        <w:ind w:left="0" w:firstLine="284"/>
        <w:jc w:val="both"/>
      </w:pPr>
      <w:r>
        <w:t xml:space="preserve"> </w:t>
      </w:r>
      <w:r w:rsidRPr="009E49E1">
        <w:t>Продукция должна быть новой, ранее не использованной и</w:t>
      </w:r>
      <w:r w:rsidR="00ED4AD4">
        <w:t xml:space="preserve"> дата изготовления не ранее 2014</w:t>
      </w:r>
      <w:r w:rsidRPr="009E49E1">
        <w:t xml:space="preserve"> года</w:t>
      </w:r>
      <w:r>
        <w:t>.</w:t>
      </w:r>
    </w:p>
    <w:p w:rsidR="00171858" w:rsidRPr="009E49E1" w:rsidRDefault="00171858" w:rsidP="00171858">
      <w:pPr>
        <w:ind w:firstLine="284"/>
        <w:jc w:val="both"/>
      </w:pPr>
      <w:r>
        <w:t>3.</w:t>
      </w:r>
      <w:r w:rsidR="00FD6D1E">
        <w:t>3</w:t>
      </w:r>
      <w:r>
        <w:t>.</w:t>
      </w:r>
      <w:r w:rsidRPr="009E49E1">
        <w:t xml:space="preserve"> </w:t>
      </w:r>
      <w:proofErr w:type="gramStart"/>
      <w:r w:rsidRPr="009E49E1"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</w:t>
      </w:r>
      <w:proofErr w:type="gramEnd"/>
      <w:r w:rsidRPr="009E49E1">
        <w:t xml:space="preserve"> при Совете Министров СССР (с изменениями  и дополнениями).</w:t>
      </w:r>
    </w:p>
    <w:p w:rsidR="00171858" w:rsidRDefault="00171858" w:rsidP="00171858">
      <w:pPr>
        <w:pStyle w:val="af0"/>
        <w:tabs>
          <w:tab w:val="left" w:pos="993"/>
        </w:tabs>
        <w:spacing w:line="276" w:lineRule="auto"/>
        <w:ind w:left="360"/>
        <w:jc w:val="both"/>
        <w:rPr>
          <w:b/>
          <w:bCs/>
          <w:sz w:val="24"/>
          <w:szCs w:val="24"/>
        </w:rPr>
      </w:pPr>
    </w:p>
    <w:p w:rsidR="000369DD" w:rsidRDefault="000369DD" w:rsidP="00171858">
      <w:pPr>
        <w:pStyle w:val="af0"/>
        <w:tabs>
          <w:tab w:val="left" w:pos="993"/>
        </w:tabs>
        <w:spacing w:line="276" w:lineRule="auto"/>
        <w:ind w:left="360"/>
        <w:jc w:val="both"/>
        <w:rPr>
          <w:b/>
          <w:bCs/>
          <w:sz w:val="24"/>
          <w:szCs w:val="24"/>
        </w:rPr>
      </w:pPr>
    </w:p>
    <w:p w:rsidR="00FD6D1E" w:rsidRDefault="00FD6D1E" w:rsidP="00171858">
      <w:pPr>
        <w:pStyle w:val="af0"/>
        <w:tabs>
          <w:tab w:val="left" w:pos="993"/>
        </w:tabs>
        <w:spacing w:line="276" w:lineRule="auto"/>
        <w:ind w:left="360"/>
        <w:jc w:val="both"/>
        <w:rPr>
          <w:b/>
          <w:bCs/>
          <w:sz w:val="24"/>
          <w:szCs w:val="24"/>
        </w:rPr>
      </w:pPr>
    </w:p>
    <w:p w:rsidR="00FD6D1E" w:rsidRDefault="00FD6D1E" w:rsidP="00171858">
      <w:pPr>
        <w:pStyle w:val="af0"/>
        <w:tabs>
          <w:tab w:val="left" w:pos="993"/>
        </w:tabs>
        <w:spacing w:line="276" w:lineRule="auto"/>
        <w:ind w:left="360"/>
        <w:jc w:val="both"/>
        <w:rPr>
          <w:b/>
          <w:bCs/>
          <w:sz w:val="24"/>
          <w:szCs w:val="24"/>
        </w:rPr>
      </w:pPr>
    </w:p>
    <w:p w:rsidR="00FD6D1E" w:rsidRDefault="00FD6D1E" w:rsidP="00171858">
      <w:pPr>
        <w:pStyle w:val="af0"/>
        <w:tabs>
          <w:tab w:val="left" w:pos="993"/>
        </w:tabs>
        <w:spacing w:line="276" w:lineRule="auto"/>
        <w:ind w:left="360"/>
        <w:jc w:val="both"/>
        <w:rPr>
          <w:b/>
          <w:bCs/>
          <w:sz w:val="24"/>
          <w:szCs w:val="24"/>
        </w:rPr>
      </w:pPr>
    </w:p>
    <w:p w:rsidR="00171858" w:rsidRDefault="00171858" w:rsidP="0025217E">
      <w:pPr>
        <w:pStyle w:val="af0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lastRenderedPageBreak/>
        <w:t xml:space="preserve">Технические требования к </w:t>
      </w:r>
      <w:r w:rsidR="0025217E" w:rsidRPr="0025217E">
        <w:rPr>
          <w:b/>
          <w:bCs/>
          <w:sz w:val="24"/>
          <w:szCs w:val="24"/>
        </w:rPr>
        <w:t>идент</w:t>
      </w:r>
      <w:r w:rsidR="0025217E">
        <w:rPr>
          <w:b/>
          <w:bCs/>
          <w:sz w:val="24"/>
          <w:szCs w:val="24"/>
        </w:rPr>
        <w:t>ификационной таблич</w:t>
      </w:r>
      <w:r w:rsidR="0025217E" w:rsidRPr="0025217E">
        <w:rPr>
          <w:b/>
          <w:bCs/>
          <w:sz w:val="24"/>
          <w:szCs w:val="24"/>
        </w:rPr>
        <w:t>к</w:t>
      </w:r>
      <w:r w:rsidR="0025217E">
        <w:rPr>
          <w:b/>
          <w:bCs/>
          <w:sz w:val="24"/>
          <w:szCs w:val="24"/>
        </w:rPr>
        <w:t>е</w:t>
      </w:r>
      <w:r w:rsidRPr="00D91F0D">
        <w:rPr>
          <w:b/>
          <w:bCs/>
          <w:sz w:val="24"/>
          <w:szCs w:val="24"/>
        </w:rPr>
        <w:t>.</w:t>
      </w:r>
    </w:p>
    <w:p w:rsidR="00171858" w:rsidRDefault="00171858" w:rsidP="00171858">
      <w:pPr>
        <w:ind w:firstLine="851"/>
      </w:pPr>
    </w:p>
    <w:p w:rsidR="00171858" w:rsidRPr="00D50423" w:rsidRDefault="0025217E" w:rsidP="00171858">
      <w:pPr>
        <w:pStyle w:val="af0"/>
        <w:numPr>
          <w:ilvl w:val="1"/>
          <w:numId w:val="4"/>
        </w:numPr>
        <w:tabs>
          <w:tab w:val="left" w:pos="993"/>
        </w:tabs>
        <w:spacing w:line="276" w:lineRule="auto"/>
        <w:ind w:left="0" w:firstLine="284"/>
        <w:rPr>
          <w:b/>
        </w:rPr>
      </w:pPr>
      <w:r w:rsidRPr="0025217E">
        <w:rPr>
          <w:b/>
          <w:bCs/>
        </w:rPr>
        <w:t>идент</w:t>
      </w:r>
      <w:r>
        <w:rPr>
          <w:b/>
          <w:bCs/>
        </w:rPr>
        <w:t>ификационная</w:t>
      </w:r>
      <w:r w:rsidRPr="0025217E">
        <w:rPr>
          <w:b/>
          <w:bCs/>
        </w:rPr>
        <w:t xml:space="preserve"> табличк</w:t>
      </w:r>
      <w:r>
        <w:rPr>
          <w:b/>
          <w:bCs/>
        </w:rPr>
        <w:t>а</w:t>
      </w:r>
    </w:p>
    <w:p w:rsidR="00171858" w:rsidRDefault="00171858" w:rsidP="00171858">
      <w:pPr>
        <w:tabs>
          <w:tab w:val="left" w:pos="993"/>
        </w:tabs>
        <w:spacing w:line="276" w:lineRule="auto"/>
        <w:jc w:val="center"/>
        <w:rPr>
          <w:b/>
        </w:rPr>
      </w:pPr>
    </w:p>
    <w:p w:rsidR="00171858" w:rsidRPr="00DD1AAE" w:rsidRDefault="004F29AF" w:rsidP="00DD1AAE">
      <w:pPr>
        <w:tabs>
          <w:tab w:val="left" w:pos="993"/>
        </w:tabs>
        <w:spacing w:line="276" w:lineRule="auto"/>
        <w:jc w:val="center"/>
        <w:rPr>
          <w:b/>
        </w:rPr>
      </w:pPr>
      <w:r>
        <w:t xml:space="preserve">                         </w:t>
      </w:r>
    </w:p>
    <w:p w:rsidR="00C276B9" w:rsidRDefault="00681E0D" w:rsidP="00171858">
      <w:pPr>
        <w:ind w:firstLine="284"/>
        <w:jc w:val="center"/>
        <w:rPr>
          <w:b/>
          <w:noProof/>
          <w:sz w:val="32"/>
          <w:szCs w:val="32"/>
        </w:rPr>
      </w:pPr>
      <w:r w:rsidRPr="00681E0D">
        <w:rPr>
          <w:noProof/>
        </w:rPr>
        <w:drawing>
          <wp:inline distT="0" distB="0" distL="0" distR="0" wp14:anchorId="628FF37A" wp14:editId="477C705A">
            <wp:extent cx="6480175" cy="254283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2542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B2D" w:rsidRDefault="00321B2D" w:rsidP="00171858">
      <w:pPr>
        <w:ind w:firstLine="284"/>
        <w:jc w:val="center"/>
        <w:rPr>
          <w:b/>
          <w:noProof/>
          <w:sz w:val="32"/>
          <w:szCs w:val="32"/>
        </w:rPr>
      </w:pPr>
    </w:p>
    <w:p w:rsidR="00972FEA" w:rsidRPr="00972FEA" w:rsidRDefault="00AD7D87" w:rsidP="00972FEA">
      <w:pPr>
        <w:ind w:left="284"/>
        <w:jc w:val="both"/>
        <w:rPr>
          <w:b/>
        </w:rPr>
      </w:pPr>
      <w:r w:rsidRPr="00972FEA">
        <w:rPr>
          <w:b/>
        </w:rPr>
        <w:t xml:space="preserve">Толщина* </w:t>
      </w:r>
    </w:p>
    <w:p w:rsidR="00AD7D87" w:rsidRDefault="00AD7D87" w:rsidP="00972FEA">
      <w:pPr>
        <w:ind w:left="284"/>
        <w:jc w:val="both"/>
      </w:pPr>
      <w:r>
        <w:t>(без защитной бумаги и клея)</w:t>
      </w:r>
      <w:r w:rsidR="00972FEA">
        <w:t xml:space="preserve"> </w:t>
      </w:r>
      <w:r>
        <w:t>0,080 мм</w:t>
      </w:r>
    </w:p>
    <w:p w:rsidR="00AD7D87" w:rsidRPr="00972FEA" w:rsidRDefault="00AD7D87" w:rsidP="00AD7D87">
      <w:pPr>
        <w:ind w:left="284"/>
        <w:jc w:val="both"/>
        <w:rPr>
          <w:b/>
        </w:rPr>
      </w:pPr>
      <w:proofErr w:type="spellStart"/>
      <w:r w:rsidRPr="00972FEA">
        <w:rPr>
          <w:b/>
        </w:rPr>
        <w:t>Формоустойчивость</w:t>
      </w:r>
      <w:proofErr w:type="spellEnd"/>
    </w:p>
    <w:p w:rsidR="00AD7D87" w:rsidRDefault="00AD7D87" w:rsidP="00AD7D87">
      <w:pPr>
        <w:ind w:left="284"/>
        <w:jc w:val="both"/>
      </w:pPr>
      <w:r>
        <w:t>(FINAT TM 14)</w:t>
      </w:r>
    </w:p>
    <w:p w:rsidR="00AD7D87" w:rsidRDefault="00AD7D87" w:rsidP="00AD7D87">
      <w:pPr>
        <w:ind w:left="284"/>
        <w:jc w:val="both"/>
      </w:pPr>
      <w:r>
        <w:t>При наклеивании на сталь в поперечном направлении не наблюдается никакой поддающейся измерению усадки, в продольном направлении – макс. 0,4 мм</w:t>
      </w:r>
    </w:p>
    <w:p w:rsidR="00AD7D87" w:rsidRPr="00972FEA" w:rsidRDefault="00AD7D87" w:rsidP="00AD7D87">
      <w:pPr>
        <w:ind w:left="284"/>
        <w:jc w:val="both"/>
        <w:rPr>
          <w:b/>
        </w:rPr>
      </w:pPr>
      <w:proofErr w:type="spellStart"/>
      <w:r w:rsidRPr="00972FEA">
        <w:rPr>
          <w:b/>
        </w:rPr>
        <w:t>Термоустойчивость</w:t>
      </w:r>
      <w:proofErr w:type="spellEnd"/>
      <w:r w:rsidRPr="00972FEA">
        <w:rPr>
          <w:b/>
        </w:rPr>
        <w:t>***</w:t>
      </w:r>
    </w:p>
    <w:p w:rsidR="00AD7D87" w:rsidRDefault="00AD7D87" w:rsidP="00AD7D87">
      <w:pPr>
        <w:ind w:left="284"/>
        <w:jc w:val="both"/>
      </w:pPr>
      <w:r>
        <w:t>При наклеивании на алюминий, от -40</w:t>
      </w:r>
      <w:proofErr w:type="gramStart"/>
      <w:r>
        <w:t>°С</w:t>
      </w:r>
      <w:proofErr w:type="gramEnd"/>
      <w:r>
        <w:t xml:space="preserve"> до +80°С, без изменений</w:t>
      </w:r>
    </w:p>
    <w:p w:rsidR="00AD7D87" w:rsidRPr="00972FEA" w:rsidRDefault="00AD7D87" w:rsidP="00AD7D87">
      <w:pPr>
        <w:ind w:left="284"/>
        <w:jc w:val="both"/>
        <w:rPr>
          <w:b/>
        </w:rPr>
      </w:pPr>
      <w:r w:rsidRPr="00972FEA">
        <w:rPr>
          <w:b/>
        </w:rPr>
        <w:t>Устойчивость к воде</w:t>
      </w:r>
    </w:p>
    <w:p w:rsidR="00AD7D87" w:rsidRDefault="00AD7D87" w:rsidP="00AD7D87">
      <w:pPr>
        <w:ind w:left="284"/>
        <w:jc w:val="both"/>
      </w:pPr>
      <w:r>
        <w:t>При наклеивании на алюминий через 48 час./23°C без изменений</w:t>
      </w:r>
    </w:p>
    <w:p w:rsidR="00AD7D87" w:rsidRPr="00972FEA" w:rsidRDefault="00AD7D87" w:rsidP="00AD7D87">
      <w:pPr>
        <w:ind w:left="284"/>
        <w:jc w:val="both"/>
        <w:rPr>
          <w:b/>
        </w:rPr>
      </w:pPr>
      <w:proofErr w:type="spellStart"/>
      <w:r w:rsidRPr="00972FEA">
        <w:rPr>
          <w:b/>
        </w:rPr>
        <w:t>Пожароустойчивость</w:t>
      </w:r>
      <w:proofErr w:type="spellEnd"/>
      <w:r w:rsidRPr="00972FEA">
        <w:rPr>
          <w:b/>
        </w:rPr>
        <w:t xml:space="preserve"> (DIN 75200)</w:t>
      </w:r>
    </w:p>
    <w:p w:rsidR="00AD7D87" w:rsidRDefault="00AD7D87" w:rsidP="00AD7D87">
      <w:pPr>
        <w:ind w:left="284"/>
        <w:jc w:val="both"/>
      </w:pPr>
      <w:r>
        <w:t xml:space="preserve">При наклеивании на сталь обладает свойством </w:t>
      </w:r>
      <w:proofErr w:type="spellStart"/>
      <w:r>
        <w:t>самозатухания</w:t>
      </w:r>
      <w:proofErr w:type="spellEnd"/>
    </w:p>
    <w:p w:rsidR="00AD7D87" w:rsidRPr="00972FEA" w:rsidRDefault="00AD7D87" w:rsidP="00AD7D87">
      <w:pPr>
        <w:ind w:left="284"/>
        <w:jc w:val="both"/>
        <w:rPr>
          <w:b/>
        </w:rPr>
      </w:pPr>
      <w:r w:rsidRPr="00972FEA">
        <w:rPr>
          <w:b/>
        </w:rPr>
        <w:t>Сила сцепления*</w:t>
      </w:r>
    </w:p>
    <w:p w:rsidR="00AD7D87" w:rsidRDefault="00AD7D87" w:rsidP="00AD7D87">
      <w:pPr>
        <w:ind w:left="284"/>
        <w:jc w:val="both"/>
      </w:pPr>
      <w:r>
        <w:t>(FINAT-TM1, через 24 часа, нержавеющая сталь)</w:t>
      </w:r>
    </w:p>
    <w:p w:rsidR="00AD7D87" w:rsidRDefault="00AD7D87" w:rsidP="00AD7D87">
      <w:pPr>
        <w:ind w:left="284"/>
        <w:jc w:val="both"/>
      </w:pPr>
      <w:r>
        <w:t>16 Н/25мм</w:t>
      </w:r>
    </w:p>
    <w:p w:rsidR="00AD7D87" w:rsidRPr="00972FEA" w:rsidRDefault="00AD7D87" w:rsidP="00AD7D87">
      <w:pPr>
        <w:ind w:left="284"/>
        <w:jc w:val="both"/>
      </w:pPr>
      <w:r w:rsidRPr="00972FEA">
        <w:t>Разрывная прочность (DIN EN ISO 527)</w:t>
      </w:r>
    </w:p>
    <w:p w:rsidR="00AD7D87" w:rsidRDefault="00AD7D87" w:rsidP="00AD7D87">
      <w:pPr>
        <w:ind w:left="284"/>
        <w:jc w:val="both"/>
      </w:pPr>
      <w:r>
        <w:t>В продольном направлении</w:t>
      </w:r>
      <w:r w:rsidR="00972FEA" w:rsidRPr="00972FEA">
        <w:t xml:space="preserve"> мин. 19 МПа</w:t>
      </w:r>
    </w:p>
    <w:p w:rsidR="00AD7D87" w:rsidRDefault="00AD7D87" w:rsidP="00AD7D87">
      <w:pPr>
        <w:ind w:left="284"/>
        <w:jc w:val="both"/>
      </w:pPr>
      <w:r>
        <w:t>В поперечном направлении</w:t>
      </w:r>
      <w:r w:rsidR="00972FEA" w:rsidRPr="00972FEA">
        <w:t xml:space="preserve"> мин. 19 МПа</w:t>
      </w:r>
    </w:p>
    <w:p w:rsidR="00AD7D87" w:rsidRPr="00972FEA" w:rsidRDefault="00AD7D87" w:rsidP="00AD7D87">
      <w:pPr>
        <w:ind w:left="284"/>
        <w:jc w:val="both"/>
        <w:rPr>
          <w:b/>
        </w:rPr>
      </w:pPr>
      <w:r w:rsidRPr="00972FEA">
        <w:rPr>
          <w:b/>
        </w:rPr>
        <w:t>Удлинение при разрыве (DIN EN ISO 527)</w:t>
      </w:r>
    </w:p>
    <w:p w:rsidR="00AD7D87" w:rsidRDefault="00AD7D87" w:rsidP="00AD7D87">
      <w:pPr>
        <w:ind w:left="284"/>
        <w:jc w:val="both"/>
      </w:pPr>
      <w:r>
        <w:t>В продольном направлении</w:t>
      </w:r>
      <w:r w:rsidR="00972FEA" w:rsidRPr="00972FEA">
        <w:t xml:space="preserve"> мин. 130 %</w:t>
      </w:r>
    </w:p>
    <w:p w:rsidR="00AD7D87" w:rsidRDefault="00AD7D87" w:rsidP="00AD7D87">
      <w:pPr>
        <w:ind w:left="284"/>
        <w:jc w:val="both"/>
      </w:pPr>
      <w:r>
        <w:t>В поперечном направлении</w:t>
      </w:r>
      <w:r w:rsidR="00972FEA" w:rsidRPr="00972FEA">
        <w:t xml:space="preserve"> мин. 150 %</w:t>
      </w:r>
    </w:p>
    <w:p w:rsidR="00AD7D87" w:rsidRPr="00972FEA" w:rsidRDefault="00AD7D87" w:rsidP="00AD7D87">
      <w:pPr>
        <w:ind w:left="284"/>
        <w:jc w:val="both"/>
        <w:rPr>
          <w:b/>
        </w:rPr>
      </w:pPr>
      <w:r w:rsidRPr="00972FEA">
        <w:rPr>
          <w:b/>
        </w:rPr>
        <w:t>Срок хранения **</w:t>
      </w:r>
    </w:p>
    <w:p w:rsidR="00AD7D87" w:rsidRDefault="00AD7D87" w:rsidP="00AD7D87">
      <w:pPr>
        <w:ind w:left="284"/>
        <w:jc w:val="both"/>
      </w:pPr>
      <w:r>
        <w:t>2 года</w:t>
      </w:r>
    </w:p>
    <w:p w:rsidR="00AD7D87" w:rsidRPr="00972FEA" w:rsidRDefault="00AD7D87" w:rsidP="00AD7D87">
      <w:pPr>
        <w:ind w:left="284"/>
        <w:jc w:val="both"/>
        <w:rPr>
          <w:b/>
        </w:rPr>
      </w:pPr>
      <w:r w:rsidRPr="00972FEA">
        <w:rPr>
          <w:b/>
        </w:rPr>
        <w:t>Температура склеивания</w:t>
      </w:r>
    </w:p>
    <w:p w:rsidR="00AD7D87" w:rsidRDefault="00AD7D87" w:rsidP="00AD7D87">
      <w:pPr>
        <w:ind w:left="284"/>
        <w:jc w:val="both"/>
      </w:pPr>
      <w:r>
        <w:t>мин. + 10 °C</w:t>
      </w:r>
    </w:p>
    <w:p w:rsidR="00AD7D87" w:rsidRPr="00972FEA" w:rsidRDefault="00AD7D87" w:rsidP="00AD7D87">
      <w:pPr>
        <w:ind w:left="284"/>
        <w:jc w:val="both"/>
        <w:rPr>
          <w:b/>
        </w:rPr>
      </w:pPr>
      <w:r w:rsidRPr="00972FEA">
        <w:rPr>
          <w:b/>
        </w:rPr>
        <w:t>Срок службы при надлежащей обработке</w:t>
      </w:r>
    </w:p>
    <w:p w:rsidR="00AD7D87" w:rsidRDefault="00AD7D87" w:rsidP="00AD7D87">
      <w:pPr>
        <w:ind w:left="284"/>
        <w:jc w:val="both"/>
      </w:pPr>
      <w:r>
        <w:t>При вертикальном внешнем атмосферном воздействии (обычный среднеевропейский климат)</w:t>
      </w:r>
    </w:p>
    <w:p w:rsidR="00AD7D87" w:rsidRDefault="00AD7D87" w:rsidP="00AD7D87">
      <w:pPr>
        <w:ind w:left="284"/>
        <w:jc w:val="both"/>
      </w:pPr>
      <w:r>
        <w:t>4 года (без нанесения печати)</w:t>
      </w:r>
    </w:p>
    <w:p w:rsidR="00AD7D87" w:rsidRDefault="00AD7D87" w:rsidP="00AD7D87">
      <w:pPr>
        <w:ind w:left="284"/>
        <w:jc w:val="both"/>
      </w:pPr>
      <w:r>
        <w:t>* среднее значение ** в оригинальной упаковке, при 20</w:t>
      </w:r>
      <w:proofErr w:type="gramStart"/>
      <w:r>
        <w:t>°С</w:t>
      </w:r>
      <w:proofErr w:type="gramEnd"/>
      <w:r>
        <w:t xml:space="preserve"> и 50% относительной влажности воздуха</w:t>
      </w:r>
    </w:p>
    <w:p w:rsidR="00AD7D87" w:rsidRDefault="00AD7D87" w:rsidP="00AD7D87">
      <w:pPr>
        <w:ind w:left="284"/>
        <w:jc w:val="both"/>
        <w:rPr>
          <w:highlight w:val="yellow"/>
        </w:rPr>
      </w:pPr>
      <w:r>
        <w:t>*** обычный среднеевропейский климат</w:t>
      </w:r>
    </w:p>
    <w:p w:rsidR="00DE77C2" w:rsidRDefault="00DE77C2" w:rsidP="0025217E">
      <w:pPr>
        <w:ind w:left="284"/>
        <w:jc w:val="both"/>
      </w:pPr>
      <w:r w:rsidRPr="00972FEA">
        <w:t xml:space="preserve">Поверхность </w:t>
      </w:r>
      <w:r w:rsidR="00972FEA" w:rsidRPr="00972FEA">
        <w:t>плёнки</w:t>
      </w:r>
      <w:r w:rsidRPr="00972FEA">
        <w:t xml:space="preserve"> должна обеспечивать нанесение надписей обычными чернилами для письма.</w:t>
      </w:r>
    </w:p>
    <w:p w:rsidR="00E36B1B" w:rsidRDefault="00E36B1B" w:rsidP="00C276B9">
      <w:pPr>
        <w:ind w:firstLine="851"/>
        <w:jc w:val="both"/>
      </w:pPr>
    </w:p>
    <w:p w:rsidR="00681E0D" w:rsidRDefault="00681E0D" w:rsidP="00C276B9">
      <w:pPr>
        <w:ind w:firstLine="851"/>
        <w:jc w:val="both"/>
      </w:pPr>
    </w:p>
    <w:p w:rsidR="00171858" w:rsidRPr="00D91F0D" w:rsidRDefault="00171858" w:rsidP="00171858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lastRenderedPageBreak/>
        <w:t>Гарантийные обязательства.</w:t>
      </w:r>
    </w:p>
    <w:p w:rsidR="00171858" w:rsidRDefault="00171858" w:rsidP="00171858">
      <w:pPr>
        <w:ind w:firstLine="709"/>
        <w:jc w:val="both"/>
      </w:pPr>
      <w:r w:rsidRPr="009E49E1">
        <w:t>Гарантийный сро</w:t>
      </w:r>
      <w:r w:rsidR="00972FEA">
        <w:t>к эксплуатации поставляемой продукции</w:t>
      </w:r>
      <w:r w:rsidR="000F47AB">
        <w:t xml:space="preserve"> – 1 год.</w:t>
      </w:r>
    </w:p>
    <w:p w:rsidR="00171858" w:rsidRPr="009E49E1" w:rsidRDefault="00171858" w:rsidP="00171858">
      <w:pPr>
        <w:ind w:firstLine="709"/>
        <w:jc w:val="both"/>
      </w:pPr>
    </w:p>
    <w:p w:rsidR="00171858" w:rsidRPr="00D91F0D" w:rsidRDefault="00171858" w:rsidP="00171858">
      <w:pPr>
        <w:pStyle w:val="af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Сроки и очередность поставки оборудования.</w:t>
      </w:r>
    </w:p>
    <w:p w:rsidR="00171858" w:rsidRDefault="00972FEA" w:rsidP="00171858">
      <w:pPr>
        <w:spacing w:line="276" w:lineRule="auto"/>
        <w:ind w:firstLine="708"/>
        <w:jc w:val="both"/>
      </w:pPr>
      <w:r>
        <w:t>Поставка продукции</w:t>
      </w:r>
      <w:r w:rsidR="00171858">
        <w:t xml:space="preserve"> в филиал ОАО «МРСК Центра</w:t>
      </w:r>
      <w:proofErr w:type="gramStart"/>
      <w:r w:rsidR="005067EF">
        <w:t>»-</w:t>
      </w:r>
      <w:proofErr w:type="gramEnd"/>
      <w:r w:rsidR="005067EF">
        <w:t>«Липецкэнерго</w:t>
      </w:r>
      <w:r w:rsidR="00171858">
        <w:t>» должна осуществляться на основании договора, заключаемого победителем конкурса с филиалом .</w:t>
      </w:r>
    </w:p>
    <w:p w:rsidR="00171858" w:rsidRPr="00F969E7" w:rsidRDefault="00972FEA" w:rsidP="00171858">
      <w:pPr>
        <w:spacing w:line="276" w:lineRule="auto"/>
        <w:ind w:firstLine="708"/>
        <w:jc w:val="both"/>
      </w:pPr>
      <w:r>
        <w:t>Поставка продукции</w:t>
      </w:r>
      <w:r w:rsidR="00171858">
        <w:t>,</w:t>
      </w:r>
      <w:r w:rsidR="00171858" w:rsidRPr="00F969E7">
        <w:t xml:space="preserve"> входящего в предмет Договора</w:t>
      </w:r>
      <w:r w:rsidR="00171858">
        <w:t xml:space="preserve">, должна быть выполнена </w:t>
      </w:r>
      <w:proofErr w:type="gramStart"/>
      <w:r w:rsidR="00171858">
        <w:t>согласно графика</w:t>
      </w:r>
      <w:proofErr w:type="gramEnd"/>
      <w:r w:rsidR="00171858">
        <w:t xml:space="preserve">, </w:t>
      </w:r>
      <w:r w:rsidR="00171858" w:rsidRPr="00F969E7">
        <w:t>утвержд</w:t>
      </w:r>
      <w:r w:rsidR="00171858">
        <w:t>енного З</w:t>
      </w:r>
      <w:r w:rsidR="00171858" w:rsidRPr="00F969E7">
        <w:t xml:space="preserve">аказчиком. </w:t>
      </w:r>
      <w:r w:rsidR="00171858">
        <w:t xml:space="preserve">Изменение сроков поставки </w:t>
      </w:r>
      <w:r>
        <w:t>продукции</w:t>
      </w:r>
      <w:r w:rsidR="00171858">
        <w:t xml:space="preserve">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171858" w:rsidRPr="00D91F0D" w:rsidRDefault="00171858" w:rsidP="00171858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 Требования к Поставщику.</w:t>
      </w:r>
    </w:p>
    <w:p w:rsidR="00171858" w:rsidRDefault="00171858" w:rsidP="00171858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r w:rsidRPr="005F562B">
        <w:t xml:space="preserve">Наличие документов, подтверждающих возможность осуществления </w:t>
      </w:r>
      <w:r w:rsidR="00972FEA">
        <w:t>поставок указанной продукции</w:t>
      </w:r>
      <w:r w:rsidRPr="005F562B">
        <w:t xml:space="preserve"> (в соответствии с требованиями конкурсной документации);</w:t>
      </w:r>
    </w:p>
    <w:p w:rsidR="00171858" w:rsidRDefault="00171858" w:rsidP="00171858">
      <w:pPr>
        <w:tabs>
          <w:tab w:val="left" w:pos="709"/>
          <w:tab w:val="left" w:pos="1560"/>
        </w:tabs>
        <w:spacing w:line="276" w:lineRule="auto"/>
        <w:jc w:val="both"/>
      </w:pPr>
      <w:r>
        <w:tab/>
        <w:t>В случае альтернативного предложен</w:t>
      </w:r>
      <w:r w:rsidR="00972FEA">
        <w:t>ия по поставляемой продукции</w:t>
      </w:r>
      <w:r>
        <w:t xml:space="preserve">, Поставщик согласовывает с заказчиком возможность замены </w:t>
      </w:r>
      <w:r w:rsidR="00972FEA">
        <w:t>продукции</w:t>
      </w:r>
      <w:r>
        <w:t xml:space="preserve"> на </w:t>
      </w:r>
      <w:proofErr w:type="gramStart"/>
      <w:r>
        <w:t>аналогичное</w:t>
      </w:r>
      <w:proofErr w:type="gramEnd"/>
      <w:r>
        <w:t xml:space="preserve"> без </w:t>
      </w:r>
      <w:r w:rsidR="00972FEA">
        <w:t>изменения стоимости поставляемой продукции и ухудшения её</w:t>
      </w:r>
      <w:r>
        <w:t xml:space="preserve"> характеристик.</w:t>
      </w:r>
    </w:p>
    <w:p w:rsidR="00171858" w:rsidRPr="00727082" w:rsidRDefault="00171858" w:rsidP="00171858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0"/>
        <w:jc w:val="both"/>
      </w:pPr>
      <w:r w:rsidRPr="00D91F0D">
        <w:rPr>
          <w:b/>
          <w:bCs/>
          <w:sz w:val="24"/>
          <w:szCs w:val="24"/>
        </w:rPr>
        <w:t>Правила приемки оборудования.</w:t>
      </w:r>
    </w:p>
    <w:p w:rsidR="00171858" w:rsidRPr="00D91F0D" w:rsidRDefault="00171858" w:rsidP="001718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В</w:t>
      </w:r>
      <w:r w:rsidR="00972FEA">
        <w:rPr>
          <w:szCs w:val="24"/>
        </w:rPr>
        <w:t>ся поставляемая продукция</w:t>
      </w:r>
      <w:r w:rsidRPr="00D91F0D">
        <w:rPr>
          <w:szCs w:val="24"/>
        </w:rPr>
        <w:t xml:space="preserve"> проходит входной контроль, осуществляемый представителями филиалов ОАО </w:t>
      </w:r>
      <w:r>
        <w:rPr>
          <w:szCs w:val="24"/>
        </w:rPr>
        <w:t>«МРСК Центра</w:t>
      </w:r>
      <w:proofErr w:type="gramStart"/>
      <w:r>
        <w:rPr>
          <w:szCs w:val="24"/>
        </w:rPr>
        <w:t>»-</w:t>
      </w:r>
      <w:proofErr w:type="gramEnd"/>
      <w:r w:rsidR="005067EF">
        <w:rPr>
          <w:szCs w:val="24"/>
        </w:rPr>
        <w:t>«Липецкэ</w:t>
      </w:r>
      <w:r>
        <w:rPr>
          <w:szCs w:val="24"/>
        </w:rPr>
        <w:t>нерго»</w:t>
      </w:r>
      <w:r w:rsidRPr="00D91F0D">
        <w:rPr>
          <w:szCs w:val="24"/>
        </w:rPr>
        <w:t xml:space="preserve"> </w:t>
      </w:r>
      <w:r>
        <w:t xml:space="preserve">и ответственными представителями Поставщика </w:t>
      </w:r>
      <w:r w:rsidRPr="00D91F0D">
        <w:rPr>
          <w:szCs w:val="24"/>
        </w:rPr>
        <w:t>при получении оборудования на склад.</w:t>
      </w:r>
    </w:p>
    <w:p w:rsidR="00171858" w:rsidRDefault="00171858" w:rsidP="0017185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D91F0D">
        <w:rPr>
          <w:sz w:val="24"/>
          <w:szCs w:val="24"/>
        </w:rPr>
        <w:t xml:space="preserve"> случае выявления де</w:t>
      </w:r>
      <w:r>
        <w:rPr>
          <w:sz w:val="24"/>
          <w:szCs w:val="24"/>
        </w:rPr>
        <w:t>фектов, в том числе и скрытых, П</w:t>
      </w:r>
      <w:r w:rsidRPr="00D91F0D">
        <w:rPr>
          <w:sz w:val="24"/>
          <w:szCs w:val="24"/>
        </w:rPr>
        <w:t>оставщик обязан за свой счет заменить поставленную продукцию.</w:t>
      </w:r>
    </w:p>
    <w:p w:rsidR="002B5445" w:rsidRPr="002B5445" w:rsidRDefault="001C67C1" w:rsidP="002B5445">
      <w:pPr>
        <w:pStyle w:val="af0"/>
        <w:tabs>
          <w:tab w:val="left" w:pos="0"/>
          <w:tab w:val="left" w:pos="1134"/>
        </w:tabs>
        <w:spacing w:line="276" w:lineRule="auto"/>
        <w:ind w:hanging="720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2B5445" w:rsidRPr="002B5445">
        <w:rPr>
          <w:b/>
          <w:sz w:val="24"/>
          <w:szCs w:val="24"/>
        </w:rPr>
        <w:t>.</w:t>
      </w:r>
      <w:r w:rsidR="002B54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</w:t>
      </w:r>
      <w:r w:rsidR="000369DD">
        <w:rPr>
          <w:b/>
          <w:sz w:val="24"/>
          <w:szCs w:val="24"/>
        </w:rPr>
        <w:t>У</w:t>
      </w:r>
      <w:bookmarkStart w:id="0" w:name="_GoBack"/>
      <w:bookmarkEnd w:id="0"/>
      <w:r w:rsidR="002B5445" w:rsidRPr="002B5445">
        <w:rPr>
          <w:b/>
          <w:sz w:val="24"/>
          <w:szCs w:val="24"/>
        </w:rPr>
        <w:t>словия оплаты.</w:t>
      </w:r>
    </w:p>
    <w:p w:rsidR="002B5445" w:rsidRPr="00D91F0D" w:rsidRDefault="002B5445" w:rsidP="002B5445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Оплата производится в течение</w:t>
      </w:r>
      <w:r w:rsidRPr="002B5445">
        <w:rPr>
          <w:sz w:val="24"/>
          <w:szCs w:val="24"/>
        </w:rPr>
        <w:t xml:space="preserve"> 30 (тридцати) рабочих дней с момента подписания сторонами актов приема-передачи.</w:t>
      </w:r>
    </w:p>
    <w:p w:rsidR="00171858" w:rsidRPr="000F47AB" w:rsidRDefault="00171858" w:rsidP="00171858">
      <w:pPr>
        <w:spacing w:line="276" w:lineRule="auto"/>
      </w:pPr>
    </w:p>
    <w:p w:rsidR="00171858" w:rsidRDefault="00171858" w:rsidP="00171858">
      <w:pPr>
        <w:spacing w:line="276" w:lineRule="auto"/>
      </w:pPr>
    </w:p>
    <w:p w:rsidR="001B7165" w:rsidRDefault="001B7165" w:rsidP="00171858">
      <w:pPr>
        <w:spacing w:line="276" w:lineRule="auto"/>
      </w:pPr>
    </w:p>
    <w:p w:rsidR="001B7165" w:rsidRDefault="001B7165" w:rsidP="00171858">
      <w:pPr>
        <w:spacing w:line="276" w:lineRule="auto"/>
      </w:pPr>
    </w:p>
    <w:p w:rsidR="001B7165" w:rsidRPr="000F47AB" w:rsidRDefault="001B7165" w:rsidP="00171858">
      <w:pPr>
        <w:spacing w:line="276" w:lineRule="auto"/>
      </w:pPr>
    </w:p>
    <w:p w:rsidR="00171858" w:rsidRDefault="000F47AB" w:rsidP="00171858">
      <w:pPr>
        <w:spacing w:line="276" w:lineRule="auto"/>
        <w:rPr>
          <w:b/>
        </w:rPr>
      </w:pPr>
      <w:r>
        <w:rPr>
          <w:b/>
        </w:rPr>
        <w:t>Начальник управления учёта электроэнергии                                                           Е.А. Свинцов</w:t>
      </w:r>
    </w:p>
    <w:p w:rsidR="00CA2258" w:rsidRDefault="00CA2258" w:rsidP="0027722F">
      <w:pPr>
        <w:spacing w:line="276" w:lineRule="auto"/>
        <w:rPr>
          <w:b/>
          <w:noProof/>
        </w:rPr>
        <w:sectPr w:rsidR="00CA2258" w:rsidSect="0067498B">
          <w:headerReference w:type="default" r:id="rId10"/>
          <w:headerReference w:type="first" r:id="rId11"/>
          <w:pgSz w:w="11906" w:h="16838"/>
          <w:pgMar w:top="567" w:right="567" w:bottom="567" w:left="1134" w:header="425" w:footer="709" w:gutter="0"/>
          <w:cols w:space="708"/>
          <w:titlePg/>
          <w:docGrid w:linePitch="360"/>
        </w:sectPr>
      </w:pPr>
    </w:p>
    <w:p w:rsidR="00CA2258" w:rsidRDefault="00CA2258" w:rsidP="00CA2258">
      <w:pPr>
        <w:spacing w:line="276" w:lineRule="auto"/>
        <w:jc w:val="center"/>
        <w:rPr>
          <w:b/>
          <w:noProof/>
        </w:rPr>
        <w:sectPr w:rsidR="00CA2258" w:rsidSect="00CA2258">
          <w:pgSz w:w="16838" w:h="11906" w:orient="landscape"/>
          <w:pgMar w:top="1134" w:right="567" w:bottom="567" w:left="567" w:header="425" w:footer="709" w:gutter="0"/>
          <w:cols w:space="708"/>
          <w:titlePg/>
          <w:docGrid w:linePitch="360"/>
        </w:sectPr>
      </w:pPr>
    </w:p>
    <w:p w:rsidR="00CA2258" w:rsidRPr="00CA2258" w:rsidRDefault="00CA2258" w:rsidP="001B7165">
      <w:pPr>
        <w:spacing w:line="276" w:lineRule="auto"/>
        <w:jc w:val="right"/>
        <w:rPr>
          <w:b/>
        </w:rPr>
      </w:pPr>
    </w:p>
    <w:sectPr w:rsidR="00CA2258" w:rsidRPr="00CA2258" w:rsidSect="0067498B">
      <w:pgSz w:w="11906" w:h="16838"/>
      <w:pgMar w:top="567" w:right="567" w:bottom="567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80E" w:rsidRDefault="0038380E" w:rsidP="0043679D">
      <w:r>
        <w:separator/>
      </w:r>
    </w:p>
  </w:endnote>
  <w:endnote w:type="continuationSeparator" w:id="0">
    <w:p w:rsidR="0038380E" w:rsidRDefault="0038380E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80E" w:rsidRDefault="0038380E" w:rsidP="0043679D">
      <w:r>
        <w:separator/>
      </w:r>
    </w:p>
  </w:footnote>
  <w:footnote w:type="continuationSeparator" w:id="0">
    <w:p w:rsidR="0038380E" w:rsidRDefault="0038380E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31" w:rsidRDefault="00FF3931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31" w:rsidRDefault="00FF3931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2B4440D2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62371"/>
    <w:multiLevelType w:val="hybridMultilevel"/>
    <w:tmpl w:val="D040D624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4295F24"/>
    <w:multiLevelType w:val="hybridMultilevel"/>
    <w:tmpl w:val="F21CD3D6"/>
    <w:lvl w:ilvl="0" w:tplc="E4C26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F975390"/>
    <w:multiLevelType w:val="hybridMultilevel"/>
    <w:tmpl w:val="EBF81E00"/>
    <w:lvl w:ilvl="0" w:tplc="00C62E8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DC20E4"/>
    <w:multiLevelType w:val="hybridMultilevel"/>
    <w:tmpl w:val="C84EE0EA"/>
    <w:lvl w:ilvl="0" w:tplc="29B0A884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9"/>
  </w:num>
  <w:num w:numId="8">
    <w:abstractNumId w:val="1"/>
  </w:num>
  <w:num w:numId="9">
    <w:abstractNumId w:val="10"/>
  </w:num>
  <w:num w:numId="10">
    <w:abstractNumId w:val="8"/>
  </w:num>
  <w:num w:numId="11">
    <w:abstractNumId w:val="2"/>
  </w:num>
  <w:num w:numId="12">
    <w:abstractNumId w:val="12"/>
  </w:num>
  <w:num w:numId="1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EBF"/>
    <w:rsid w:val="000054E0"/>
    <w:rsid w:val="0001026E"/>
    <w:rsid w:val="0001253C"/>
    <w:rsid w:val="00014CB1"/>
    <w:rsid w:val="00020F52"/>
    <w:rsid w:val="00022645"/>
    <w:rsid w:val="0002413C"/>
    <w:rsid w:val="00026627"/>
    <w:rsid w:val="0003104A"/>
    <w:rsid w:val="0003148B"/>
    <w:rsid w:val="00036394"/>
    <w:rsid w:val="000369DD"/>
    <w:rsid w:val="000475BC"/>
    <w:rsid w:val="0005147B"/>
    <w:rsid w:val="0005522C"/>
    <w:rsid w:val="000635F4"/>
    <w:rsid w:val="00063E8E"/>
    <w:rsid w:val="00067456"/>
    <w:rsid w:val="00073E5A"/>
    <w:rsid w:val="00073EA7"/>
    <w:rsid w:val="00083A8E"/>
    <w:rsid w:val="000918A4"/>
    <w:rsid w:val="000919CA"/>
    <w:rsid w:val="00095E72"/>
    <w:rsid w:val="000A18E7"/>
    <w:rsid w:val="000A249D"/>
    <w:rsid w:val="000A2FAB"/>
    <w:rsid w:val="000A5679"/>
    <w:rsid w:val="000B2EB2"/>
    <w:rsid w:val="000B41E7"/>
    <w:rsid w:val="000B4B37"/>
    <w:rsid w:val="000B4CB6"/>
    <w:rsid w:val="000B67CC"/>
    <w:rsid w:val="000C0477"/>
    <w:rsid w:val="000C56E3"/>
    <w:rsid w:val="000D1D71"/>
    <w:rsid w:val="000D21E2"/>
    <w:rsid w:val="000D2891"/>
    <w:rsid w:val="000D3187"/>
    <w:rsid w:val="000D4E6A"/>
    <w:rsid w:val="000E2EDE"/>
    <w:rsid w:val="000E3DBF"/>
    <w:rsid w:val="000E4F96"/>
    <w:rsid w:val="000F0596"/>
    <w:rsid w:val="000F3700"/>
    <w:rsid w:val="000F4460"/>
    <w:rsid w:val="000F47AB"/>
    <w:rsid w:val="000F62F0"/>
    <w:rsid w:val="000F7B9F"/>
    <w:rsid w:val="0010164E"/>
    <w:rsid w:val="00103625"/>
    <w:rsid w:val="00104374"/>
    <w:rsid w:val="00110F72"/>
    <w:rsid w:val="00111FBA"/>
    <w:rsid w:val="001139F5"/>
    <w:rsid w:val="00116256"/>
    <w:rsid w:val="00116CF2"/>
    <w:rsid w:val="0012267B"/>
    <w:rsid w:val="001226DB"/>
    <w:rsid w:val="001248A7"/>
    <w:rsid w:val="00127331"/>
    <w:rsid w:val="00133D4E"/>
    <w:rsid w:val="00140497"/>
    <w:rsid w:val="001409A1"/>
    <w:rsid w:val="00143022"/>
    <w:rsid w:val="001515D3"/>
    <w:rsid w:val="00157008"/>
    <w:rsid w:val="0016162D"/>
    <w:rsid w:val="0016614D"/>
    <w:rsid w:val="0017160A"/>
    <w:rsid w:val="00171858"/>
    <w:rsid w:val="001718DD"/>
    <w:rsid w:val="001739BC"/>
    <w:rsid w:val="00173A8A"/>
    <w:rsid w:val="00175085"/>
    <w:rsid w:val="00177534"/>
    <w:rsid w:val="00181AED"/>
    <w:rsid w:val="001836F9"/>
    <w:rsid w:val="0019214A"/>
    <w:rsid w:val="00195C15"/>
    <w:rsid w:val="00195EC1"/>
    <w:rsid w:val="001A4ADC"/>
    <w:rsid w:val="001A6B62"/>
    <w:rsid w:val="001A7D0B"/>
    <w:rsid w:val="001B069A"/>
    <w:rsid w:val="001B7165"/>
    <w:rsid w:val="001C2E4D"/>
    <w:rsid w:val="001C67C1"/>
    <w:rsid w:val="001C6E9B"/>
    <w:rsid w:val="001D159D"/>
    <w:rsid w:val="001D74D7"/>
    <w:rsid w:val="001E21D1"/>
    <w:rsid w:val="001F1F04"/>
    <w:rsid w:val="001F4F9F"/>
    <w:rsid w:val="001F5DC7"/>
    <w:rsid w:val="0020641C"/>
    <w:rsid w:val="002070AA"/>
    <w:rsid w:val="002077C6"/>
    <w:rsid w:val="0021114F"/>
    <w:rsid w:val="00222E55"/>
    <w:rsid w:val="00223350"/>
    <w:rsid w:val="00224110"/>
    <w:rsid w:val="0022610C"/>
    <w:rsid w:val="00231DEC"/>
    <w:rsid w:val="00232782"/>
    <w:rsid w:val="002377DF"/>
    <w:rsid w:val="00242685"/>
    <w:rsid w:val="0024432B"/>
    <w:rsid w:val="00251BA5"/>
    <w:rsid w:val="0025217E"/>
    <w:rsid w:val="00252D55"/>
    <w:rsid w:val="00260042"/>
    <w:rsid w:val="0026139A"/>
    <w:rsid w:val="00261706"/>
    <w:rsid w:val="00264889"/>
    <w:rsid w:val="00266E28"/>
    <w:rsid w:val="00272114"/>
    <w:rsid w:val="0027722F"/>
    <w:rsid w:val="00283856"/>
    <w:rsid w:val="002864EB"/>
    <w:rsid w:val="0029061D"/>
    <w:rsid w:val="0029161E"/>
    <w:rsid w:val="002A12AC"/>
    <w:rsid w:val="002A6F8B"/>
    <w:rsid w:val="002B2042"/>
    <w:rsid w:val="002B5445"/>
    <w:rsid w:val="002C23E4"/>
    <w:rsid w:val="002C4BC4"/>
    <w:rsid w:val="002D0D72"/>
    <w:rsid w:val="002D27E4"/>
    <w:rsid w:val="002D3570"/>
    <w:rsid w:val="002F0F38"/>
    <w:rsid w:val="002F18C2"/>
    <w:rsid w:val="00310D31"/>
    <w:rsid w:val="003122D6"/>
    <w:rsid w:val="00314D6F"/>
    <w:rsid w:val="00320D95"/>
    <w:rsid w:val="003212EE"/>
    <w:rsid w:val="00321B2D"/>
    <w:rsid w:val="00322A07"/>
    <w:rsid w:val="003331AF"/>
    <w:rsid w:val="0033336C"/>
    <w:rsid w:val="00344749"/>
    <w:rsid w:val="00344A68"/>
    <w:rsid w:val="003452A1"/>
    <w:rsid w:val="0035049F"/>
    <w:rsid w:val="003606A1"/>
    <w:rsid w:val="0036127A"/>
    <w:rsid w:val="003634B5"/>
    <w:rsid w:val="00364AD7"/>
    <w:rsid w:val="00364EEA"/>
    <w:rsid w:val="00370DF1"/>
    <w:rsid w:val="003716E5"/>
    <w:rsid w:val="00372B7D"/>
    <w:rsid w:val="003814BE"/>
    <w:rsid w:val="00382355"/>
    <w:rsid w:val="0038380E"/>
    <w:rsid w:val="00385D63"/>
    <w:rsid w:val="003866EC"/>
    <w:rsid w:val="0039100B"/>
    <w:rsid w:val="00391F48"/>
    <w:rsid w:val="0039437E"/>
    <w:rsid w:val="00394A23"/>
    <w:rsid w:val="0039672B"/>
    <w:rsid w:val="003967F2"/>
    <w:rsid w:val="003A58D7"/>
    <w:rsid w:val="003A6C47"/>
    <w:rsid w:val="003A751C"/>
    <w:rsid w:val="003B36F3"/>
    <w:rsid w:val="003B521E"/>
    <w:rsid w:val="003B7FF9"/>
    <w:rsid w:val="003C3DFF"/>
    <w:rsid w:val="003C7620"/>
    <w:rsid w:val="003C7D71"/>
    <w:rsid w:val="003D52D1"/>
    <w:rsid w:val="003D52D2"/>
    <w:rsid w:val="003D572C"/>
    <w:rsid w:val="003D6BCD"/>
    <w:rsid w:val="003D6E99"/>
    <w:rsid w:val="003D78D7"/>
    <w:rsid w:val="003E16B0"/>
    <w:rsid w:val="003E41A1"/>
    <w:rsid w:val="003F649F"/>
    <w:rsid w:val="003F7E21"/>
    <w:rsid w:val="004014C1"/>
    <w:rsid w:val="0040673A"/>
    <w:rsid w:val="004071F6"/>
    <w:rsid w:val="0041689D"/>
    <w:rsid w:val="00421C32"/>
    <w:rsid w:val="0043679D"/>
    <w:rsid w:val="00436999"/>
    <w:rsid w:val="00437531"/>
    <w:rsid w:val="004455A5"/>
    <w:rsid w:val="00446F52"/>
    <w:rsid w:val="00453E34"/>
    <w:rsid w:val="004543E6"/>
    <w:rsid w:val="00455122"/>
    <w:rsid w:val="004603D8"/>
    <w:rsid w:val="004618FE"/>
    <w:rsid w:val="0046346C"/>
    <w:rsid w:val="00465FB1"/>
    <w:rsid w:val="00467D6F"/>
    <w:rsid w:val="004708D7"/>
    <w:rsid w:val="0048043D"/>
    <w:rsid w:val="00494C11"/>
    <w:rsid w:val="004A4E83"/>
    <w:rsid w:val="004A6331"/>
    <w:rsid w:val="004A75BB"/>
    <w:rsid w:val="004B54D4"/>
    <w:rsid w:val="004C112E"/>
    <w:rsid w:val="004D0277"/>
    <w:rsid w:val="004D540F"/>
    <w:rsid w:val="004D6AF5"/>
    <w:rsid w:val="004E2769"/>
    <w:rsid w:val="004F04F7"/>
    <w:rsid w:val="004F29AF"/>
    <w:rsid w:val="00504D3A"/>
    <w:rsid w:val="005067EF"/>
    <w:rsid w:val="00507406"/>
    <w:rsid w:val="005075E1"/>
    <w:rsid w:val="005103AA"/>
    <w:rsid w:val="005103F6"/>
    <w:rsid w:val="00511AE4"/>
    <w:rsid w:val="00516960"/>
    <w:rsid w:val="005212B8"/>
    <w:rsid w:val="00525700"/>
    <w:rsid w:val="00525F4A"/>
    <w:rsid w:val="00537931"/>
    <w:rsid w:val="0054226D"/>
    <w:rsid w:val="005716D9"/>
    <w:rsid w:val="00571772"/>
    <w:rsid w:val="00572D6E"/>
    <w:rsid w:val="005730FC"/>
    <w:rsid w:val="00581524"/>
    <w:rsid w:val="00583E13"/>
    <w:rsid w:val="005843D3"/>
    <w:rsid w:val="00584D84"/>
    <w:rsid w:val="0058605B"/>
    <w:rsid w:val="0059079A"/>
    <w:rsid w:val="005975D8"/>
    <w:rsid w:val="00597711"/>
    <w:rsid w:val="00597C8B"/>
    <w:rsid w:val="005A3286"/>
    <w:rsid w:val="005A3316"/>
    <w:rsid w:val="005A6B47"/>
    <w:rsid w:val="005A722C"/>
    <w:rsid w:val="005A7622"/>
    <w:rsid w:val="005B11E2"/>
    <w:rsid w:val="005B12CF"/>
    <w:rsid w:val="005B21A6"/>
    <w:rsid w:val="005B5711"/>
    <w:rsid w:val="005B66C2"/>
    <w:rsid w:val="005B7168"/>
    <w:rsid w:val="005C28B6"/>
    <w:rsid w:val="005C39BB"/>
    <w:rsid w:val="005D47E4"/>
    <w:rsid w:val="005E20DE"/>
    <w:rsid w:val="005E33D7"/>
    <w:rsid w:val="00603C54"/>
    <w:rsid w:val="00603E5E"/>
    <w:rsid w:val="006100A6"/>
    <w:rsid w:val="0061045C"/>
    <w:rsid w:val="0061569D"/>
    <w:rsid w:val="00621B47"/>
    <w:rsid w:val="00621CDB"/>
    <w:rsid w:val="0062309F"/>
    <w:rsid w:val="00624973"/>
    <w:rsid w:val="00625502"/>
    <w:rsid w:val="00630430"/>
    <w:rsid w:val="006314BA"/>
    <w:rsid w:val="00632C8A"/>
    <w:rsid w:val="00635CFA"/>
    <w:rsid w:val="00637306"/>
    <w:rsid w:val="0063781B"/>
    <w:rsid w:val="00641665"/>
    <w:rsid w:val="00647D01"/>
    <w:rsid w:val="00651BF3"/>
    <w:rsid w:val="006534A9"/>
    <w:rsid w:val="006553CE"/>
    <w:rsid w:val="00663363"/>
    <w:rsid w:val="00665984"/>
    <w:rsid w:val="00665E3F"/>
    <w:rsid w:val="00672A95"/>
    <w:rsid w:val="006744E7"/>
    <w:rsid w:val="0067498B"/>
    <w:rsid w:val="0067559D"/>
    <w:rsid w:val="006756A1"/>
    <w:rsid w:val="00681E0D"/>
    <w:rsid w:val="00682624"/>
    <w:rsid w:val="00682BE5"/>
    <w:rsid w:val="00685180"/>
    <w:rsid w:val="006901A7"/>
    <w:rsid w:val="00692EC4"/>
    <w:rsid w:val="00695965"/>
    <w:rsid w:val="006A619B"/>
    <w:rsid w:val="006A76CE"/>
    <w:rsid w:val="006B684D"/>
    <w:rsid w:val="006B77A3"/>
    <w:rsid w:val="006C5CED"/>
    <w:rsid w:val="006C6871"/>
    <w:rsid w:val="006C73B7"/>
    <w:rsid w:val="006D38FD"/>
    <w:rsid w:val="006D6B8A"/>
    <w:rsid w:val="006E18E4"/>
    <w:rsid w:val="006E7E11"/>
    <w:rsid w:val="006F2906"/>
    <w:rsid w:val="00701262"/>
    <w:rsid w:val="0070176A"/>
    <w:rsid w:val="00710BC5"/>
    <w:rsid w:val="007170A3"/>
    <w:rsid w:val="00717990"/>
    <w:rsid w:val="0072201F"/>
    <w:rsid w:val="00725B3E"/>
    <w:rsid w:val="0072689E"/>
    <w:rsid w:val="00727082"/>
    <w:rsid w:val="007340A4"/>
    <w:rsid w:val="00740CAA"/>
    <w:rsid w:val="0074475E"/>
    <w:rsid w:val="00747410"/>
    <w:rsid w:val="00752385"/>
    <w:rsid w:val="00757716"/>
    <w:rsid w:val="007738E1"/>
    <w:rsid w:val="00773EDB"/>
    <w:rsid w:val="00780AFC"/>
    <w:rsid w:val="007822AA"/>
    <w:rsid w:val="00782FBA"/>
    <w:rsid w:val="007862D0"/>
    <w:rsid w:val="007868C9"/>
    <w:rsid w:val="00797E02"/>
    <w:rsid w:val="007A52BC"/>
    <w:rsid w:val="007A5B97"/>
    <w:rsid w:val="007A5C03"/>
    <w:rsid w:val="007A73EA"/>
    <w:rsid w:val="007B2CED"/>
    <w:rsid w:val="007B7C6F"/>
    <w:rsid w:val="007C43EC"/>
    <w:rsid w:val="007C4FF6"/>
    <w:rsid w:val="007C7062"/>
    <w:rsid w:val="007D21EF"/>
    <w:rsid w:val="007D7174"/>
    <w:rsid w:val="007D7A54"/>
    <w:rsid w:val="007E2C1E"/>
    <w:rsid w:val="007E3154"/>
    <w:rsid w:val="007E6856"/>
    <w:rsid w:val="007F0898"/>
    <w:rsid w:val="007F0E4E"/>
    <w:rsid w:val="007F234C"/>
    <w:rsid w:val="007F4C57"/>
    <w:rsid w:val="007F7074"/>
    <w:rsid w:val="00801A10"/>
    <w:rsid w:val="008020EF"/>
    <w:rsid w:val="00803954"/>
    <w:rsid w:val="00804A24"/>
    <w:rsid w:val="00805F47"/>
    <w:rsid w:val="00810492"/>
    <w:rsid w:val="00810C60"/>
    <w:rsid w:val="008242B4"/>
    <w:rsid w:val="00826EB5"/>
    <w:rsid w:val="0082721F"/>
    <w:rsid w:val="00835A0C"/>
    <w:rsid w:val="00842493"/>
    <w:rsid w:val="00847E00"/>
    <w:rsid w:val="008529A7"/>
    <w:rsid w:val="00860F38"/>
    <w:rsid w:val="008655F5"/>
    <w:rsid w:val="00870503"/>
    <w:rsid w:val="008712FA"/>
    <w:rsid w:val="00872669"/>
    <w:rsid w:val="008914F8"/>
    <w:rsid w:val="00891EE6"/>
    <w:rsid w:val="00895532"/>
    <w:rsid w:val="00897F15"/>
    <w:rsid w:val="008A2CB3"/>
    <w:rsid w:val="008A4D48"/>
    <w:rsid w:val="008A4F04"/>
    <w:rsid w:val="008A68D4"/>
    <w:rsid w:val="008B00DF"/>
    <w:rsid w:val="008B5B4B"/>
    <w:rsid w:val="008B78E5"/>
    <w:rsid w:val="008C2E81"/>
    <w:rsid w:val="008C406A"/>
    <w:rsid w:val="008C57E6"/>
    <w:rsid w:val="008D00AB"/>
    <w:rsid w:val="008D2188"/>
    <w:rsid w:val="008D2F0D"/>
    <w:rsid w:val="008E22BC"/>
    <w:rsid w:val="008E272D"/>
    <w:rsid w:val="008E44D9"/>
    <w:rsid w:val="008F14F7"/>
    <w:rsid w:val="008F3226"/>
    <w:rsid w:val="008F335F"/>
    <w:rsid w:val="008F65CB"/>
    <w:rsid w:val="0090291B"/>
    <w:rsid w:val="009231CF"/>
    <w:rsid w:val="00923DE2"/>
    <w:rsid w:val="00923F72"/>
    <w:rsid w:val="00927C1D"/>
    <w:rsid w:val="009306BF"/>
    <w:rsid w:val="00935892"/>
    <w:rsid w:val="009438D4"/>
    <w:rsid w:val="00944AB0"/>
    <w:rsid w:val="00950036"/>
    <w:rsid w:val="00954B3C"/>
    <w:rsid w:val="00955A11"/>
    <w:rsid w:val="00960F1F"/>
    <w:rsid w:val="00962C18"/>
    <w:rsid w:val="00966C20"/>
    <w:rsid w:val="0096750B"/>
    <w:rsid w:val="00967FFE"/>
    <w:rsid w:val="009702AF"/>
    <w:rsid w:val="00972FEA"/>
    <w:rsid w:val="00973E99"/>
    <w:rsid w:val="00974AFF"/>
    <w:rsid w:val="00974D62"/>
    <w:rsid w:val="0098007F"/>
    <w:rsid w:val="00985CBE"/>
    <w:rsid w:val="00986B88"/>
    <w:rsid w:val="009876BE"/>
    <w:rsid w:val="00992BDB"/>
    <w:rsid w:val="009A370F"/>
    <w:rsid w:val="009A51EB"/>
    <w:rsid w:val="009B30FB"/>
    <w:rsid w:val="009B4137"/>
    <w:rsid w:val="009B4DBF"/>
    <w:rsid w:val="009B6857"/>
    <w:rsid w:val="009B70D0"/>
    <w:rsid w:val="009B740F"/>
    <w:rsid w:val="009C505B"/>
    <w:rsid w:val="009D20A4"/>
    <w:rsid w:val="009D2D9F"/>
    <w:rsid w:val="009D5CDE"/>
    <w:rsid w:val="009D656F"/>
    <w:rsid w:val="009D7E51"/>
    <w:rsid w:val="009E5192"/>
    <w:rsid w:val="009E5247"/>
    <w:rsid w:val="009E5AF6"/>
    <w:rsid w:val="009E64DB"/>
    <w:rsid w:val="009E66E9"/>
    <w:rsid w:val="009E6A3C"/>
    <w:rsid w:val="009F1458"/>
    <w:rsid w:val="009F5E29"/>
    <w:rsid w:val="00A02785"/>
    <w:rsid w:val="00A039D9"/>
    <w:rsid w:val="00A30E76"/>
    <w:rsid w:val="00A32C43"/>
    <w:rsid w:val="00A350A6"/>
    <w:rsid w:val="00A36C04"/>
    <w:rsid w:val="00A40848"/>
    <w:rsid w:val="00A40C0C"/>
    <w:rsid w:val="00A41B60"/>
    <w:rsid w:val="00A455A9"/>
    <w:rsid w:val="00A46031"/>
    <w:rsid w:val="00A46C71"/>
    <w:rsid w:val="00A475EC"/>
    <w:rsid w:val="00A57873"/>
    <w:rsid w:val="00A60DF8"/>
    <w:rsid w:val="00A6384B"/>
    <w:rsid w:val="00A679C7"/>
    <w:rsid w:val="00A82146"/>
    <w:rsid w:val="00A82566"/>
    <w:rsid w:val="00A97107"/>
    <w:rsid w:val="00AA64A3"/>
    <w:rsid w:val="00AB1FCD"/>
    <w:rsid w:val="00AB75F0"/>
    <w:rsid w:val="00AC0554"/>
    <w:rsid w:val="00AC0E68"/>
    <w:rsid w:val="00AC3719"/>
    <w:rsid w:val="00AC3E9D"/>
    <w:rsid w:val="00AD0D82"/>
    <w:rsid w:val="00AD50E8"/>
    <w:rsid w:val="00AD7D87"/>
    <w:rsid w:val="00AE3FAD"/>
    <w:rsid w:val="00AE76C8"/>
    <w:rsid w:val="00AE78B6"/>
    <w:rsid w:val="00AF3B28"/>
    <w:rsid w:val="00AF5CCD"/>
    <w:rsid w:val="00B001A5"/>
    <w:rsid w:val="00B01C28"/>
    <w:rsid w:val="00B02C74"/>
    <w:rsid w:val="00B06B44"/>
    <w:rsid w:val="00B06EE6"/>
    <w:rsid w:val="00B129F0"/>
    <w:rsid w:val="00B13D7B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301B2"/>
    <w:rsid w:val="00B31DFA"/>
    <w:rsid w:val="00B4233D"/>
    <w:rsid w:val="00B436DD"/>
    <w:rsid w:val="00B44D2C"/>
    <w:rsid w:val="00B47ECF"/>
    <w:rsid w:val="00B50365"/>
    <w:rsid w:val="00B52541"/>
    <w:rsid w:val="00B52D9D"/>
    <w:rsid w:val="00B54AC6"/>
    <w:rsid w:val="00B5605E"/>
    <w:rsid w:val="00B5640B"/>
    <w:rsid w:val="00B6003B"/>
    <w:rsid w:val="00B61F02"/>
    <w:rsid w:val="00B6246C"/>
    <w:rsid w:val="00B62982"/>
    <w:rsid w:val="00B70D29"/>
    <w:rsid w:val="00B710AF"/>
    <w:rsid w:val="00B7220D"/>
    <w:rsid w:val="00B731CA"/>
    <w:rsid w:val="00B76972"/>
    <w:rsid w:val="00B840C2"/>
    <w:rsid w:val="00B84E66"/>
    <w:rsid w:val="00B90A9A"/>
    <w:rsid w:val="00B93027"/>
    <w:rsid w:val="00B93BC7"/>
    <w:rsid w:val="00B977A2"/>
    <w:rsid w:val="00BA0ACF"/>
    <w:rsid w:val="00BB0B72"/>
    <w:rsid w:val="00BB4E4C"/>
    <w:rsid w:val="00BB4F11"/>
    <w:rsid w:val="00BB582A"/>
    <w:rsid w:val="00BB634B"/>
    <w:rsid w:val="00BB65C2"/>
    <w:rsid w:val="00BB7E7F"/>
    <w:rsid w:val="00BC7057"/>
    <w:rsid w:val="00BD0E4B"/>
    <w:rsid w:val="00BD1991"/>
    <w:rsid w:val="00BD4FB5"/>
    <w:rsid w:val="00BD5678"/>
    <w:rsid w:val="00BE11A3"/>
    <w:rsid w:val="00BE7147"/>
    <w:rsid w:val="00BF38C7"/>
    <w:rsid w:val="00BF4E2D"/>
    <w:rsid w:val="00BF6A0A"/>
    <w:rsid w:val="00BF7E25"/>
    <w:rsid w:val="00C0549E"/>
    <w:rsid w:val="00C10679"/>
    <w:rsid w:val="00C12378"/>
    <w:rsid w:val="00C13F59"/>
    <w:rsid w:val="00C14067"/>
    <w:rsid w:val="00C146C7"/>
    <w:rsid w:val="00C207E5"/>
    <w:rsid w:val="00C23293"/>
    <w:rsid w:val="00C25140"/>
    <w:rsid w:val="00C258A6"/>
    <w:rsid w:val="00C26675"/>
    <w:rsid w:val="00C276B9"/>
    <w:rsid w:val="00C27F46"/>
    <w:rsid w:val="00C374B0"/>
    <w:rsid w:val="00C443E2"/>
    <w:rsid w:val="00C47D1D"/>
    <w:rsid w:val="00C52E1F"/>
    <w:rsid w:val="00C546FE"/>
    <w:rsid w:val="00C63058"/>
    <w:rsid w:val="00C676AC"/>
    <w:rsid w:val="00C74EB0"/>
    <w:rsid w:val="00C75515"/>
    <w:rsid w:val="00C802FC"/>
    <w:rsid w:val="00C81651"/>
    <w:rsid w:val="00C85BE9"/>
    <w:rsid w:val="00C922C4"/>
    <w:rsid w:val="00C93473"/>
    <w:rsid w:val="00C94934"/>
    <w:rsid w:val="00CA2258"/>
    <w:rsid w:val="00CA260C"/>
    <w:rsid w:val="00CA5A06"/>
    <w:rsid w:val="00CA78C9"/>
    <w:rsid w:val="00CB5315"/>
    <w:rsid w:val="00CC55AC"/>
    <w:rsid w:val="00CE454A"/>
    <w:rsid w:val="00CE505C"/>
    <w:rsid w:val="00CE50B3"/>
    <w:rsid w:val="00CF057A"/>
    <w:rsid w:val="00CF257B"/>
    <w:rsid w:val="00CF4F4E"/>
    <w:rsid w:val="00D054C4"/>
    <w:rsid w:val="00D06C86"/>
    <w:rsid w:val="00D119DB"/>
    <w:rsid w:val="00D1729A"/>
    <w:rsid w:val="00D22ECC"/>
    <w:rsid w:val="00D3224F"/>
    <w:rsid w:val="00D32D07"/>
    <w:rsid w:val="00D332AD"/>
    <w:rsid w:val="00D35173"/>
    <w:rsid w:val="00D42A9D"/>
    <w:rsid w:val="00D435D7"/>
    <w:rsid w:val="00D44DC3"/>
    <w:rsid w:val="00D465C1"/>
    <w:rsid w:val="00D5168E"/>
    <w:rsid w:val="00D52AB9"/>
    <w:rsid w:val="00D549FC"/>
    <w:rsid w:val="00D57647"/>
    <w:rsid w:val="00D6036E"/>
    <w:rsid w:val="00D62C14"/>
    <w:rsid w:val="00D70F71"/>
    <w:rsid w:val="00D71026"/>
    <w:rsid w:val="00D721EC"/>
    <w:rsid w:val="00D74F12"/>
    <w:rsid w:val="00D75101"/>
    <w:rsid w:val="00D7553B"/>
    <w:rsid w:val="00D77AB4"/>
    <w:rsid w:val="00D87343"/>
    <w:rsid w:val="00D9008E"/>
    <w:rsid w:val="00D91F0D"/>
    <w:rsid w:val="00D950AE"/>
    <w:rsid w:val="00D96431"/>
    <w:rsid w:val="00D9668E"/>
    <w:rsid w:val="00D9764E"/>
    <w:rsid w:val="00D97CCD"/>
    <w:rsid w:val="00DA0C20"/>
    <w:rsid w:val="00DA297E"/>
    <w:rsid w:val="00DA3F0F"/>
    <w:rsid w:val="00DB2865"/>
    <w:rsid w:val="00DB3EC4"/>
    <w:rsid w:val="00DB5F1F"/>
    <w:rsid w:val="00DC1851"/>
    <w:rsid w:val="00DC2E4C"/>
    <w:rsid w:val="00DC61EB"/>
    <w:rsid w:val="00DC6A8F"/>
    <w:rsid w:val="00DD1AAE"/>
    <w:rsid w:val="00DD511D"/>
    <w:rsid w:val="00DD7FD5"/>
    <w:rsid w:val="00DE24D8"/>
    <w:rsid w:val="00DE77C2"/>
    <w:rsid w:val="00DF0D4E"/>
    <w:rsid w:val="00DF1BAE"/>
    <w:rsid w:val="00DF3FEB"/>
    <w:rsid w:val="00DF61B0"/>
    <w:rsid w:val="00DF722B"/>
    <w:rsid w:val="00E06AA7"/>
    <w:rsid w:val="00E11A32"/>
    <w:rsid w:val="00E12B84"/>
    <w:rsid w:val="00E14BEC"/>
    <w:rsid w:val="00E16DA7"/>
    <w:rsid w:val="00E27037"/>
    <w:rsid w:val="00E277E1"/>
    <w:rsid w:val="00E342D9"/>
    <w:rsid w:val="00E356FD"/>
    <w:rsid w:val="00E36B1B"/>
    <w:rsid w:val="00E40170"/>
    <w:rsid w:val="00E40631"/>
    <w:rsid w:val="00E42E87"/>
    <w:rsid w:val="00E45FAC"/>
    <w:rsid w:val="00E46B9E"/>
    <w:rsid w:val="00E5058F"/>
    <w:rsid w:val="00E54DA6"/>
    <w:rsid w:val="00E55FDD"/>
    <w:rsid w:val="00E56376"/>
    <w:rsid w:val="00E5668F"/>
    <w:rsid w:val="00E569E1"/>
    <w:rsid w:val="00E56FEE"/>
    <w:rsid w:val="00E57DA7"/>
    <w:rsid w:val="00E6304B"/>
    <w:rsid w:val="00E6315D"/>
    <w:rsid w:val="00E64D2A"/>
    <w:rsid w:val="00E6717F"/>
    <w:rsid w:val="00E671E1"/>
    <w:rsid w:val="00E71366"/>
    <w:rsid w:val="00E741BF"/>
    <w:rsid w:val="00E75C23"/>
    <w:rsid w:val="00E847A5"/>
    <w:rsid w:val="00E873F4"/>
    <w:rsid w:val="00E91153"/>
    <w:rsid w:val="00E91BC1"/>
    <w:rsid w:val="00E95A85"/>
    <w:rsid w:val="00E96DFF"/>
    <w:rsid w:val="00E972CF"/>
    <w:rsid w:val="00E97E1E"/>
    <w:rsid w:val="00EA0800"/>
    <w:rsid w:val="00EA1A64"/>
    <w:rsid w:val="00EA2964"/>
    <w:rsid w:val="00EA33CC"/>
    <w:rsid w:val="00EA637F"/>
    <w:rsid w:val="00EB091D"/>
    <w:rsid w:val="00EB1B0B"/>
    <w:rsid w:val="00EB289E"/>
    <w:rsid w:val="00EB72F8"/>
    <w:rsid w:val="00EB76D0"/>
    <w:rsid w:val="00EC126E"/>
    <w:rsid w:val="00EC2D83"/>
    <w:rsid w:val="00EC5583"/>
    <w:rsid w:val="00ED10E0"/>
    <w:rsid w:val="00ED2064"/>
    <w:rsid w:val="00ED3728"/>
    <w:rsid w:val="00ED4AD4"/>
    <w:rsid w:val="00ED5082"/>
    <w:rsid w:val="00ED7951"/>
    <w:rsid w:val="00EE1A3D"/>
    <w:rsid w:val="00EE76FA"/>
    <w:rsid w:val="00EF71D8"/>
    <w:rsid w:val="00F025E3"/>
    <w:rsid w:val="00F02A6E"/>
    <w:rsid w:val="00F057E0"/>
    <w:rsid w:val="00F10F9B"/>
    <w:rsid w:val="00F151BC"/>
    <w:rsid w:val="00F173E3"/>
    <w:rsid w:val="00F311D1"/>
    <w:rsid w:val="00F37541"/>
    <w:rsid w:val="00F42F23"/>
    <w:rsid w:val="00F507EA"/>
    <w:rsid w:val="00F5175E"/>
    <w:rsid w:val="00F52317"/>
    <w:rsid w:val="00F538E7"/>
    <w:rsid w:val="00F5451E"/>
    <w:rsid w:val="00F558BE"/>
    <w:rsid w:val="00F566FC"/>
    <w:rsid w:val="00F577BD"/>
    <w:rsid w:val="00F60354"/>
    <w:rsid w:val="00F63B08"/>
    <w:rsid w:val="00F65A90"/>
    <w:rsid w:val="00F67865"/>
    <w:rsid w:val="00F67C04"/>
    <w:rsid w:val="00F7077A"/>
    <w:rsid w:val="00F70948"/>
    <w:rsid w:val="00F71C58"/>
    <w:rsid w:val="00F74B58"/>
    <w:rsid w:val="00F770BE"/>
    <w:rsid w:val="00F85452"/>
    <w:rsid w:val="00F87781"/>
    <w:rsid w:val="00FA064D"/>
    <w:rsid w:val="00FA19DC"/>
    <w:rsid w:val="00FB4AD1"/>
    <w:rsid w:val="00FB53CD"/>
    <w:rsid w:val="00FB5F3A"/>
    <w:rsid w:val="00FC1056"/>
    <w:rsid w:val="00FC191E"/>
    <w:rsid w:val="00FD107B"/>
    <w:rsid w:val="00FD3A02"/>
    <w:rsid w:val="00FD60D1"/>
    <w:rsid w:val="00FD68F5"/>
    <w:rsid w:val="00FD6D1E"/>
    <w:rsid w:val="00FE2164"/>
    <w:rsid w:val="00FE4FDC"/>
    <w:rsid w:val="00FF2A4A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218A6-08D7-478B-BCA4-4F4C462A8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Назимов Дмитрий Александрович</cp:lastModifiedBy>
  <cp:revision>9</cp:revision>
  <cp:lastPrinted>2014-02-07T05:32:00Z</cp:lastPrinted>
  <dcterms:created xsi:type="dcterms:W3CDTF">2014-02-07T03:11:00Z</dcterms:created>
  <dcterms:modified xsi:type="dcterms:W3CDTF">2014-05-27T06:07:00Z</dcterms:modified>
</cp:coreProperties>
</file>