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198"/>
        <w:gridCol w:w="222"/>
      </w:tblGrid>
      <w:tr w:rsidR="00E1416A" w:rsidRPr="0058160D" w:rsidTr="00F6154E">
        <w:tc>
          <w:tcPr>
            <w:tcW w:w="5211" w:type="dxa"/>
          </w:tcPr>
          <w:tbl>
            <w:tblPr>
              <w:tblW w:w="10423" w:type="dxa"/>
              <w:tblLook w:val="04A0" w:firstRow="1" w:lastRow="0" w:firstColumn="1" w:lastColumn="0" w:noHBand="0" w:noVBand="1"/>
            </w:tblPr>
            <w:tblGrid>
              <w:gridCol w:w="4673"/>
              <w:gridCol w:w="5750"/>
            </w:tblGrid>
            <w:tr w:rsidR="00E1416A" w:rsidRPr="001E2E72" w:rsidTr="00E1416A">
              <w:trPr>
                <w:trHeight w:val="2266"/>
              </w:trPr>
              <w:tc>
                <w:tcPr>
                  <w:tcW w:w="4673" w:type="dxa"/>
                </w:tcPr>
                <w:p w:rsidR="00E1416A" w:rsidRPr="00054F4A" w:rsidRDefault="00E1416A" w:rsidP="00F6154E">
                  <w:pPr>
                    <w:pStyle w:val="a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Согласовано:</w:t>
                  </w:r>
                </w:p>
                <w:p w:rsidR="00E1416A" w:rsidRPr="00054F4A" w:rsidRDefault="00E1416A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Руководитель аппарата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филиала</w:t>
                  </w:r>
                </w:p>
                <w:p w:rsidR="00E1416A" w:rsidRPr="00054F4A" w:rsidRDefault="00E1416A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ОАО «МРСК Центра</w:t>
                  </w:r>
                  <w:proofErr w:type="gramStart"/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»-</w:t>
                  </w:r>
                  <w:proofErr w:type="gramEnd"/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«Липецкэнерго»</w:t>
                  </w:r>
                </w:p>
                <w:p w:rsidR="00E1416A" w:rsidRPr="00054F4A" w:rsidRDefault="00E1416A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______________________Е.Б. Коломиец </w:t>
                  </w: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______________________________201</w:t>
                  </w:r>
                  <w:r w:rsidR="006078D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г.</w:t>
                  </w:r>
                </w:p>
                <w:p w:rsidR="00E1416A" w:rsidRPr="00054F4A" w:rsidRDefault="00E1416A" w:rsidP="00F6154E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50" w:type="dxa"/>
                </w:tcPr>
                <w:p w:rsidR="00E1416A" w:rsidRPr="001E2E72" w:rsidRDefault="00E1416A" w:rsidP="00F6154E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1416A" w:rsidRPr="001E2E72" w:rsidRDefault="00E1416A" w:rsidP="00F6154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16A" w:rsidRPr="003749D9" w:rsidRDefault="00E1416A" w:rsidP="00F6154E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E1416A" w:rsidRDefault="00E1416A" w:rsidP="00F6154E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Pr="00054F4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sz w:val="32"/>
                <w:szCs w:val="32"/>
              </w:rPr>
              <w:t>ТЕХНИЧЕСКОЕ ЗАДАНИЕ</w:t>
            </w:r>
          </w:p>
          <w:p w:rsidR="00E1416A" w:rsidRPr="00054F4A" w:rsidRDefault="00E1416A" w:rsidP="00F6154E">
            <w:pPr>
              <w:rPr>
                <w:sz w:val="32"/>
                <w:szCs w:val="32"/>
              </w:rPr>
            </w:pPr>
          </w:p>
          <w:p w:rsidR="00E1416A" w:rsidRPr="00054F4A" w:rsidRDefault="00E1416A" w:rsidP="00F6154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НА </w:t>
            </w:r>
            <w:r w:rsidR="009114F9">
              <w:rPr>
                <w:rFonts w:ascii="Times New Roman" w:hAnsi="Times New Roman"/>
                <w:b/>
                <w:bCs/>
                <w:sz w:val="32"/>
                <w:szCs w:val="32"/>
              </w:rPr>
              <w:t>ПОСТАВКУ  ОФИСНОЙ БУМАГИ</w:t>
            </w:r>
          </w:p>
          <w:p w:rsidR="00E1416A" w:rsidRPr="00054F4A" w:rsidRDefault="00E1416A" w:rsidP="00F6154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ДЛЯ  ФИЛИАЛА ОАО «МРСК ЦЕНТРА» -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«ЛИПЕЦКЭНЕРГО»</w:t>
            </w: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P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5211" w:type="dxa"/>
          </w:tcPr>
          <w:p w:rsidR="00E1416A" w:rsidRPr="0058160D" w:rsidRDefault="00E1416A" w:rsidP="00F6154E">
            <w:pPr>
              <w:spacing w:before="10" w:line="259" w:lineRule="exact"/>
              <w:ind w:right="922"/>
              <w:rPr>
                <w:rFonts w:ascii="Times New Roman" w:hAnsi="Times New Roman" w:cs="Times New Roman"/>
                <w:b/>
              </w:rPr>
            </w:pPr>
          </w:p>
        </w:tc>
      </w:tr>
    </w:tbl>
    <w:p w:rsidR="00E1416A" w:rsidRDefault="00E1416A" w:rsidP="00E1416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416A" w:rsidRP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lastRenderedPageBreak/>
        <w:t>1. Предмет конкурса:</w:t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B6707B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Поставка  </w:t>
      </w:r>
      <w:r w:rsidR="001331CD">
        <w:rPr>
          <w:rFonts w:ascii="Times New Roman" w:hAnsi="Times New Roman" w:cs="Times New Roman"/>
          <w:sz w:val="24"/>
        </w:rPr>
        <w:t>офисной бумаги</w:t>
      </w:r>
      <w:r w:rsidRPr="00E1416A">
        <w:rPr>
          <w:rFonts w:ascii="Times New Roman" w:hAnsi="Times New Roman" w:cs="Times New Roman"/>
          <w:sz w:val="24"/>
        </w:rPr>
        <w:t xml:space="preserve">  для обеспечения  рабочей деятельности работников  филиала   ОАО  "МРСК Центра</w:t>
      </w:r>
      <w:proofErr w:type="gramStart"/>
      <w:r w:rsidRPr="00E1416A">
        <w:rPr>
          <w:rFonts w:ascii="Times New Roman" w:hAnsi="Times New Roman" w:cs="Times New Roman"/>
          <w:sz w:val="24"/>
        </w:rPr>
        <w:t>"-</w:t>
      </w:r>
      <w:proofErr w:type="gramEnd"/>
      <w:r w:rsidRPr="00E1416A">
        <w:rPr>
          <w:rFonts w:ascii="Times New Roman" w:hAnsi="Times New Roman" w:cs="Times New Roman"/>
          <w:sz w:val="24"/>
        </w:rPr>
        <w:t>"Липецкэнерго"</w:t>
      </w:r>
    </w:p>
    <w:p w:rsidR="00E1416A" w:rsidRP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P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>2. Срок поставки:</w:t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Default="00E1416A" w:rsidP="00DC020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С </w:t>
      </w:r>
      <w:r w:rsidR="00924D58">
        <w:rPr>
          <w:rFonts w:ascii="Times New Roman" w:hAnsi="Times New Roman" w:cs="Times New Roman"/>
          <w:sz w:val="24"/>
        </w:rPr>
        <w:t>момента подписания договора</w:t>
      </w:r>
      <w:r w:rsidRPr="00E1416A">
        <w:rPr>
          <w:rFonts w:ascii="Times New Roman" w:hAnsi="Times New Roman" w:cs="Times New Roman"/>
          <w:sz w:val="24"/>
        </w:rPr>
        <w:t xml:space="preserve">  до </w:t>
      </w:r>
      <w:r w:rsidR="00557681">
        <w:rPr>
          <w:rFonts w:ascii="Times New Roman" w:hAnsi="Times New Roman" w:cs="Times New Roman"/>
          <w:sz w:val="24"/>
        </w:rPr>
        <w:t xml:space="preserve">31 </w:t>
      </w:r>
      <w:r w:rsidR="00AA0EE0">
        <w:rPr>
          <w:rFonts w:ascii="Times New Roman" w:hAnsi="Times New Roman" w:cs="Times New Roman"/>
          <w:sz w:val="24"/>
        </w:rPr>
        <w:t xml:space="preserve">декабря </w:t>
      </w:r>
      <w:r w:rsidRPr="00E1416A">
        <w:rPr>
          <w:rFonts w:ascii="Times New Roman" w:hAnsi="Times New Roman" w:cs="Times New Roman"/>
          <w:sz w:val="24"/>
        </w:rPr>
        <w:t>201</w:t>
      </w:r>
      <w:r w:rsidR="009114F9">
        <w:rPr>
          <w:rFonts w:ascii="Times New Roman" w:hAnsi="Times New Roman" w:cs="Times New Roman"/>
          <w:sz w:val="24"/>
        </w:rPr>
        <w:t>4</w:t>
      </w:r>
      <w:r w:rsidR="00B6707B">
        <w:rPr>
          <w:rFonts w:ascii="Times New Roman" w:hAnsi="Times New Roman" w:cs="Times New Roman"/>
          <w:sz w:val="24"/>
        </w:rPr>
        <w:t xml:space="preserve"> года.</w:t>
      </w:r>
    </w:p>
    <w:p w:rsidR="00B6707B" w:rsidRDefault="00B6707B" w:rsidP="00DC020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416A" w:rsidRPr="00E1416A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E1416A" w:rsidRPr="00E1416A">
        <w:rPr>
          <w:rFonts w:ascii="Times New Roman" w:hAnsi="Times New Roman" w:cs="Times New Roman"/>
          <w:sz w:val="24"/>
        </w:rPr>
        <w:t>. Порядок оплаты:</w:t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</w:p>
    <w:p w:rsidR="00E1416A" w:rsidRPr="00E1416A" w:rsidRDefault="00E1416A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Оплата производится   в течение </w:t>
      </w:r>
      <w:r>
        <w:rPr>
          <w:rFonts w:ascii="Times New Roman" w:hAnsi="Times New Roman" w:cs="Times New Roman"/>
          <w:sz w:val="24"/>
        </w:rPr>
        <w:t>3</w:t>
      </w:r>
      <w:r w:rsidRPr="00E1416A">
        <w:rPr>
          <w:rFonts w:ascii="Times New Roman" w:hAnsi="Times New Roman" w:cs="Times New Roman"/>
          <w:sz w:val="24"/>
        </w:rPr>
        <w:t xml:space="preserve">0 </w:t>
      </w:r>
      <w:r w:rsidR="0093480A">
        <w:rPr>
          <w:rFonts w:ascii="Times New Roman" w:hAnsi="Times New Roman" w:cs="Times New Roman"/>
          <w:sz w:val="24"/>
        </w:rPr>
        <w:t xml:space="preserve">рабочих </w:t>
      </w:r>
      <w:r w:rsidRPr="00E1416A">
        <w:rPr>
          <w:rFonts w:ascii="Times New Roman" w:hAnsi="Times New Roman" w:cs="Times New Roman"/>
          <w:sz w:val="24"/>
        </w:rPr>
        <w:t>дней с момента поставки</w:t>
      </w:r>
      <w:r w:rsidR="00B6707B">
        <w:rPr>
          <w:rFonts w:ascii="Times New Roman" w:hAnsi="Times New Roman" w:cs="Times New Roman"/>
          <w:sz w:val="24"/>
        </w:rPr>
        <w:t>.</w:t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Pr="00E1416A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E1416A" w:rsidRPr="00E1416A">
        <w:rPr>
          <w:rFonts w:ascii="Times New Roman" w:hAnsi="Times New Roman" w:cs="Times New Roman"/>
          <w:sz w:val="24"/>
        </w:rPr>
        <w:t>. Гарантийные обязательства:</w:t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</w:p>
    <w:p w:rsidR="00E1416A" w:rsidRPr="00E1416A" w:rsidRDefault="00E1416A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                                                                            </w:t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035504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E1416A" w:rsidRPr="00E1416A">
        <w:rPr>
          <w:rFonts w:ascii="Times New Roman" w:hAnsi="Times New Roman" w:cs="Times New Roman"/>
          <w:sz w:val="24"/>
        </w:rPr>
        <w:t xml:space="preserve">. Порядок </w:t>
      </w:r>
      <w:r w:rsidR="00494809">
        <w:rPr>
          <w:rFonts w:ascii="Times New Roman" w:hAnsi="Times New Roman" w:cs="Times New Roman"/>
          <w:sz w:val="24"/>
        </w:rPr>
        <w:t xml:space="preserve">и сроки </w:t>
      </w:r>
      <w:r w:rsidR="00E1416A" w:rsidRPr="00E1416A">
        <w:rPr>
          <w:rFonts w:ascii="Times New Roman" w:hAnsi="Times New Roman" w:cs="Times New Roman"/>
          <w:sz w:val="24"/>
        </w:rPr>
        <w:t>поставки:</w:t>
      </w:r>
    </w:p>
    <w:p w:rsidR="00494809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494809">
        <w:rPr>
          <w:rFonts w:ascii="Times New Roman" w:hAnsi="Times New Roman" w:cs="Times New Roman"/>
          <w:sz w:val="24"/>
        </w:rPr>
        <w:t>.1. Поставка товара осуществляется на основании заявок Покупателя с</w:t>
      </w:r>
      <w:r w:rsidR="00777F62">
        <w:rPr>
          <w:rFonts w:ascii="Times New Roman" w:hAnsi="Times New Roman" w:cs="Times New Roman"/>
          <w:sz w:val="24"/>
        </w:rPr>
        <w:t xml:space="preserve"> </w:t>
      </w:r>
      <w:r w:rsidR="00924D58">
        <w:rPr>
          <w:rFonts w:ascii="Times New Roman" w:hAnsi="Times New Roman" w:cs="Times New Roman"/>
          <w:sz w:val="24"/>
        </w:rPr>
        <w:t>момента подписания договора</w:t>
      </w:r>
      <w:r w:rsidR="00494809">
        <w:rPr>
          <w:rFonts w:ascii="Times New Roman" w:hAnsi="Times New Roman" w:cs="Times New Roman"/>
          <w:sz w:val="24"/>
        </w:rPr>
        <w:t xml:space="preserve"> до 31.12.2014г. в соответствии с</w:t>
      </w:r>
      <w:r w:rsidR="00593870">
        <w:rPr>
          <w:rFonts w:ascii="Times New Roman" w:hAnsi="Times New Roman" w:cs="Times New Roman"/>
          <w:sz w:val="24"/>
        </w:rPr>
        <w:t xml:space="preserve"> </w:t>
      </w:r>
      <w:r w:rsidR="00494809">
        <w:rPr>
          <w:rFonts w:ascii="Times New Roman" w:hAnsi="Times New Roman" w:cs="Times New Roman"/>
          <w:sz w:val="24"/>
        </w:rPr>
        <w:t xml:space="preserve"> графиком поставки (Приложение 1 к настоящему техническому заданию).</w:t>
      </w:r>
    </w:p>
    <w:p w:rsidR="0026608A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494809">
        <w:rPr>
          <w:rFonts w:ascii="Times New Roman" w:hAnsi="Times New Roman" w:cs="Times New Roman"/>
          <w:sz w:val="24"/>
        </w:rPr>
        <w:t xml:space="preserve">.2. Заявки принимаются за </w:t>
      </w:r>
      <w:r w:rsidR="000F254A">
        <w:rPr>
          <w:rFonts w:ascii="Times New Roman" w:hAnsi="Times New Roman" w:cs="Times New Roman"/>
          <w:sz w:val="24"/>
        </w:rPr>
        <w:t>14</w:t>
      </w:r>
      <w:r w:rsidR="00494809">
        <w:rPr>
          <w:rFonts w:ascii="Times New Roman" w:hAnsi="Times New Roman" w:cs="Times New Roman"/>
          <w:sz w:val="24"/>
        </w:rPr>
        <w:t xml:space="preserve"> календарных дней </w:t>
      </w:r>
      <w:r w:rsidR="000F254A">
        <w:rPr>
          <w:rFonts w:ascii="Times New Roman" w:hAnsi="Times New Roman" w:cs="Times New Roman"/>
          <w:sz w:val="24"/>
        </w:rPr>
        <w:t>до планируемой даты поставки.</w:t>
      </w:r>
      <w:r w:rsidR="0026608A">
        <w:rPr>
          <w:rFonts w:ascii="Times New Roman" w:hAnsi="Times New Roman" w:cs="Times New Roman"/>
          <w:sz w:val="24"/>
        </w:rPr>
        <w:t xml:space="preserve"> </w:t>
      </w:r>
      <w:r w:rsidR="000F254A">
        <w:rPr>
          <w:rFonts w:ascii="Times New Roman" w:hAnsi="Times New Roman" w:cs="Times New Roman"/>
          <w:sz w:val="24"/>
        </w:rPr>
        <w:t>Способ передачи зая</w:t>
      </w:r>
      <w:r>
        <w:rPr>
          <w:rFonts w:ascii="Times New Roman" w:hAnsi="Times New Roman" w:cs="Times New Roman"/>
          <w:sz w:val="24"/>
        </w:rPr>
        <w:t>вок ответственному лицу П</w:t>
      </w:r>
      <w:r w:rsidR="000F254A">
        <w:rPr>
          <w:rFonts w:ascii="Times New Roman" w:hAnsi="Times New Roman" w:cs="Times New Roman"/>
          <w:sz w:val="24"/>
        </w:rPr>
        <w:t>оставщика: электронная почта или факс.</w:t>
      </w:r>
    </w:p>
    <w:p w:rsidR="000F254A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0F254A">
        <w:rPr>
          <w:rFonts w:ascii="Times New Roman" w:hAnsi="Times New Roman" w:cs="Times New Roman"/>
          <w:sz w:val="24"/>
        </w:rPr>
        <w:t xml:space="preserve">.3.  В случае наличия информации об ожидаемом срыве поставки Поставщик, должен в течение суток уведомить об </w:t>
      </w:r>
      <w:r w:rsidR="003A6F42">
        <w:rPr>
          <w:rFonts w:ascii="Times New Roman" w:hAnsi="Times New Roman" w:cs="Times New Roman"/>
          <w:sz w:val="24"/>
        </w:rPr>
        <w:t>этом Покупателя.</w:t>
      </w:r>
    </w:p>
    <w:p w:rsidR="003A6F42" w:rsidRDefault="00A6489C" w:rsidP="0059387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3A6F42">
        <w:rPr>
          <w:rFonts w:ascii="Times New Roman" w:hAnsi="Times New Roman" w:cs="Times New Roman"/>
          <w:sz w:val="24"/>
        </w:rPr>
        <w:t>.4. Поставка товара осуществляется силами и средствами Поставщика.</w:t>
      </w:r>
    </w:p>
    <w:p w:rsidR="00E31C6E" w:rsidRDefault="00A6489C" w:rsidP="00E31C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E31C6E">
        <w:rPr>
          <w:rFonts w:ascii="Times New Roman" w:hAnsi="Times New Roman" w:cs="Times New Roman"/>
          <w:sz w:val="24"/>
        </w:rPr>
        <w:t>. По результата</w:t>
      </w:r>
      <w:r>
        <w:rPr>
          <w:rFonts w:ascii="Times New Roman" w:hAnsi="Times New Roman" w:cs="Times New Roman"/>
          <w:sz w:val="24"/>
        </w:rPr>
        <w:t>м конкурентной процедуры между П</w:t>
      </w:r>
      <w:r w:rsidR="00E31C6E">
        <w:rPr>
          <w:rFonts w:ascii="Times New Roman" w:hAnsi="Times New Roman" w:cs="Times New Roman"/>
          <w:sz w:val="24"/>
        </w:rPr>
        <w:t>оставщиком и филиалом ОАО «МРСК Центра» - «Липецкэнерго» заключается договор по единичным расц</w:t>
      </w:r>
      <w:r w:rsidR="00557681">
        <w:rPr>
          <w:rFonts w:ascii="Times New Roman" w:hAnsi="Times New Roman" w:cs="Times New Roman"/>
          <w:sz w:val="24"/>
        </w:rPr>
        <w:t>енкам. Предельная цена закупки 1 8</w:t>
      </w:r>
      <w:r w:rsidR="00E31C6E">
        <w:rPr>
          <w:rFonts w:ascii="Times New Roman" w:hAnsi="Times New Roman" w:cs="Times New Roman"/>
          <w:sz w:val="24"/>
        </w:rPr>
        <w:t>3</w:t>
      </w:r>
      <w:r w:rsidR="00557681">
        <w:rPr>
          <w:rFonts w:ascii="Times New Roman" w:hAnsi="Times New Roman" w:cs="Times New Roman"/>
          <w:sz w:val="24"/>
        </w:rPr>
        <w:t>5</w:t>
      </w:r>
      <w:r w:rsidR="00E31C6E">
        <w:rPr>
          <w:rFonts w:ascii="Times New Roman" w:hAnsi="Times New Roman" w:cs="Times New Roman"/>
          <w:sz w:val="24"/>
        </w:rPr>
        <w:t> 7</w:t>
      </w:r>
      <w:r w:rsidR="00557681">
        <w:rPr>
          <w:rFonts w:ascii="Times New Roman" w:hAnsi="Times New Roman" w:cs="Times New Roman"/>
          <w:sz w:val="24"/>
        </w:rPr>
        <w:t>96</w:t>
      </w:r>
      <w:r w:rsidR="00E31C6E">
        <w:rPr>
          <w:rFonts w:ascii="Times New Roman" w:hAnsi="Times New Roman" w:cs="Times New Roman"/>
          <w:sz w:val="24"/>
        </w:rPr>
        <w:t>,</w:t>
      </w:r>
      <w:r w:rsidR="00557681">
        <w:rPr>
          <w:rFonts w:ascii="Times New Roman" w:hAnsi="Times New Roman" w:cs="Times New Roman"/>
          <w:sz w:val="24"/>
        </w:rPr>
        <w:t>80 (один</w:t>
      </w:r>
      <w:r w:rsidR="00E31C6E">
        <w:rPr>
          <w:rFonts w:ascii="Times New Roman" w:hAnsi="Times New Roman" w:cs="Times New Roman"/>
          <w:sz w:val="24"/>
        </w:rPr>
        <w:t xml:space="preserve"> миллион </w:t>
      </w:r>
      <w:r w:rsidR="00557681">
        <w:rPr>
          <w:rFonts w:ascii="Times New Roman" w:hAnsi="Times New Roman" w:cs="Times New Roman"/>
          <w:sz w:val="24"/>
        </w:rPr>
        <w:t>во</w:t>
      </w:r>
      <w:r w:rsidR="00E31C6E">
        <w:rPr>
          <w:rFonts w:ascii="Times New Roman" w:hAnsi="Times New Roman" w:cs="Times New Roman"/>
          <w:sz w:val="24"/>
        </w:rPr>
        <w:t>семьсот три</w:t>
      </w:r>
      <w:r w:rsidR="00557681">
        <w:rPr>
          <w:rFonts w:ascii="Times New Roman" w:hAnsi="Times New Roman" w:cs="Times New Roman"/>
          <w:sz w:val="24"/>
        </w:rPr>
        <w:t>дцать пять тысяч семьсот девяносто</w:t>
      </w:r>
      <w:r w:rsidR="00E31C6E">
        <w:rPr>
          <w:rFonts w:ascii="Times New Roman" w:hAnsi="Times New Roman" w:cs="Times New Roman"/>
          <w:sz w:val="24"/>
        </w:rPr>
        <w:t xml:space="preserve"> </w:t>
      </w:r>
      <w:r w:rsidR="00557681">
        <w:rPr>
          <w:rFonts w:ascii="Times New Roman" w:hAnsi="Times New Roman" w:cs="Times New Roman"/>
          <w:sz w:val="24"/>
        </w:rPr>
        <w:t>шесть) рублей 80 копеек, в том числе НДС 280</w:t>
      </w:r>
      <w:r w:rsidR="00E31C6E">
        <w:rPr>
          <w:rFonts w:ascii="Times New Roman" w:hAnsi="Times New Roman" w:cs="Times New Roman"/>
          <w:sz w:val="24"/>
        </w:rPr>
        <w:t> </w:t>
      </w:r>
      <w:r w:rsidR="001331CD">
        <w:rPr>
          <w:rFonts w:ascii="Times New Roman" w:hAnsi="Times New Roman" w:cs="Times New Roman"/>
          <w:sz w:val="24"/>
        </w:rPr>
        <w:t>036</w:t>
      </w:r>
      <w:r w:rsidR="00E31C6E">
        <w:rPr>
          <w:rFonts w:ascii="Times New Roman" w:hAnsi="Times New Roman" w:cs="Times New Roman"/>
          <w:sz w:val="24"/>
        </w:rPr>
        <w:t xml:space="preserve">, </w:t>
      </w:r>
      <w:r w:rsidR="001331CD">
        <w:rPr>
          <w:rFonts w:ascii="Times New Roman" w:hAnsi="Times New Roman" w:cs="Times New Roman"/>
          <w:sz w:val="24"/>
        </w:rPr>
        <w:t>80</w:t>
      </w:r>
      <w:r w:rsidR="00E31C6E">
        <w:rPr>
          <w:rFonts w:ascii="Times New Roman" w:hAnsi="Times New Roman" w:cs="Times New Roman"/>
          <w:sz w:val="24"/>
        </w:rPr>
        <w:t xml:space="preserve">  (</w:t>
      </w:r>
      <w:r w:rsidR="001331CD">
        <w:rPr>
          <w:rFonts w:ascii="Times New Roman" w:hAnsi="Times New Roman" w:cs="Times New Roman"/>
          <w:sz w:val="24"/>
        </w:rPr>
        <w:t>двести</w:t>
      </w:r>
      <w:r w:rsidR="00E31C6E">
        <w:rPr>
          <w:rFonts w:ascii="Times New Roman" w:hAnsi="Times New Roman" w:cs="Times New Roman"/>
          <w:sz w:val="24"/>
        </w:rPr>
        <w:t xml:space="preserve"> </w:t>
      </w:r>
      <w:r w:rsidR="001331CD">
        <w:rPr>
          <w:rFonts w:ascii="Times New Roman" w:hAnsi="Times New Roman" w:cs="Times New Roman"/>
          <w:sz w:val="24"/>
        </w:rPr>
        <w:t>восемьдесят</w:t>
      </w:r>
      <w:r w:rsidR="00E31C6E">
        <w:rPr>
          <w:rFonts w:ascii="Times New Roman" w:hAnsi="Times New Roman" w:cs="Times New Roman"/>
          <w:sz w:val="24"/>
        </w:rPr>
        <w:t xml:space="preserve"> тысяч </w:t>
      </w:r>
      <w:r w:rsidR="001331CD">
        <w:rPr>
          <w:rFonts w:ascii="Times New Roman" w:hAnsi="Times New Roman" w:cs="Times New Roman"/>
          <w:sz w:val="24"/>
        </w:rPr>
        <w:t>тридцать шесть) рублей 80</w:t>
      </w:r>
      <w:r w:rsidR="00E31C6E">
        <w:rPr>
          <w:rFonts w:ascii="Times New Roman" w:hAnsi="Times New Roman" w:cs="Times New Roman"/>
          <w:sz w:val="24"/>
        </w:rPr>
        <w:t xml:space="preserve"> копеек.</w:t>
      </w:r>
    </w:p>
    <w:p w:rsidR="001331CD" w:rsidRDefault="001331CD" w:rsidP="00E31C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95" w:type="dxa"/>
        <w:tblLook w:val="04A0" w:firstRow="1" w:lastRow="0" w:firstColumn="1" w:lastColumn="0" w:noHBand="0" w:noVBand="1"/>
      </w:tblPr>
      <w:tblGrid>
        <w:gridCol w:w="326"/>
        <w:gridCol w:w="5641"/>
        <w:gridCol w:w="771"/>
        <w:gridCol w:w="3481"/>
      </w:tblGrid>
      <w:tr w:rsidR="00E31C6E" w:rsidRPr="00E31C6E" w:rsidTr="001331CD">
        <w:trPr>
          <w:trHeight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Наименование продукции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технические характеристики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C6E" w:rsidRPr="00E31C6E" w:rsidRDefault="006078D4" w:rsidP="0060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Предельная ц</w:t>
            </w:r>
            <w:r w:rsidR="00E31C6E" w:rsidRPr="00E31C6E">
              <w:rPr>
                <w:rFonts w:ascii="Times New Roman" w:eastAsia="Times New Roman" w:hAnsi="Times New Roman" w:cs="Times New Roman"/>
                <w:lang w:eastAsia="ru-RU"/>
              </w:rPr>
              <w:t>ена за единицу,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НДС</w:t>
            </w:r>
          </w:p>
        </w:tc>
      </w:tr>
      <w:tr w:rsidR="00E31C6E" w:rsidRPr="00E31C6E" w:rsidTr="001331C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6E" w:rsidRPr="00E31C6E" w:rsidRDefault="00E31C6E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354F" w:rsidRPr="00E31C6E" w:rsidTr="001331CD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4F" w:rsidRPr="00E31C6E" w:rsidRDefault="00A6489C" w:rsidP="00E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54F" w:rsidRPr="00E31C6E" w:rsidRDefault="00D2354F" w:rsidP="00E31C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Бумага офисная А</w:t>
            </w:r>
            <w:proofErr w:type="gramStart"/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 xml:space="preserve"> 500л 80гр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54F" w:rsidRPr="00E31C6E" w:rsidRDefault="00D2354F" w:rsidP="00E3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31C6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54F" w:rsidRPr="00D2354F" w:rsidRDefault="00D2354F">
            <w:pPr>
              <w:jc w:val="center"/>
              <w:rPr>
                <w:rFonts w:ascii="Times New Roman" w:hAnsi="Times New Roman" w:cs="Times New Roman"/>
              </w:rPr>
            </w:pPr>
            <w:r w:rsidRPr="00D2354F">
              <w:rPr>
                <w:rFonts w:ascii="Times New Roman" w:hAnsi="Times New Roman" w:cs="Times New Roman"/>
              </w:rPr>
              <w:t>165,20</w:t>
            </w:r>
          </w:p>
        </w:tc>
      </w:tr>
    </w:tbl>
    <w:p w:rsidR="0001219B" w:rsidRDefault="0001219B" w:rsidP="00E31C6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331CD" w:rsidRDefault="001331CD" w:rsidP="002F45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331CD" w:rsidRDefault="001331CD" w:rsidP="002F45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8763C" w:rsidRPr="00E1416A" w:rsidRDefault="00EC6FBC" w:rsidP="002F45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B6707B">
        <w:rPr>
          <w:rFonts w:ascii="Times New Roman" w:hAnsi="Times New Roman" w:cs="Times New Roman"/>
          <w:sz w:val="24"/>
        </w:rPr>
        <w:t xml:space="preserve">ачальник АХО                                                                                          </w:t>
      </w:r>
      <w:r w:rsidR="002F45CF">
        <w:rPr>
          <w:rFonts w:ascii="Times New Roman" w:hAnsi="Times New Roman" w:cs="Times New Roman"/>
          <w:sz w:val="24"/>
        </w:rPr>
        <w:t>И.В. Тупикина</w:t>
      </w:r>
    </w:p>
    <w:sectPr w:rsidR="0028763C" w:rsidRPr="00E1416A" w:rsidSect="00E1416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16A"/>
    <w:rsid w:val="0001219B"/>
    <w:rsid w:val="00031D20"/>
    <w:rsid w:val="00035504"/>
    <w:rsid w:val="00053E8D"/>
    <w:rsid w:val="000A6731"/>
    <w:rsid w:val="000F254A"/>
    <w:rsid w:val="00101710"/>
    <w:rsid w:val="001331CD"/>
    <w:rsid w:val="002644B6"/>
    <w:rsid w:val="0026608A"/>
    <w:rsid w:val="0028763C"/>
    <w:rsid w:val="002C2B78"/>
    <w:rsid w:val="002E0960"/>
    <w:rsid w:val="002F45CF"/>
    <w:rsid w:val="00303333"/>
    <w:rsid w:val="003A6F42"/>
    <w:rsid w:val="00486114"/>
    <w:rsid w:val="00494809"/>
    <w:rsid w:val="00513B7C"/>
    <w:rsid w:val="00557681"/>
    <w:rsid w:val="00593870"/>
    <w:rsid w:val="005A4643"/>
    <w:rsid w:val="005F5B50"/>
    <w:rsid w:val="006078D4"/>
    <w:rsid w:val="006D152B"/>
    <w:rsid w:val="00717375"/>
    <w:rsid w:val="00726269"/>
    <w:rsid w:val="00735650"/>
    <w:rsid w:val="00777F62"/>
    <w:rsid w:val="00795338"/>
    <w:rsid w:val="008017F5"/>
    <w:rsid w:val="008778FC"/>
    <w:rsid w:val="009114F9"/>
    <w:rsid w:val="00924D58"/>
    <w:rsid w:val="0093480A"/>
    <w:rsid w:val="00944869"/>
    <w:rsid w:val="00A17F2C"/>
    <w:rsid w:val="00A6489C"/>
    <w:rsid w:val="00AA0EE0"/>
    <w:rsid w:val="00B10853"/>
    <w:rsid w:val="00B35212"/>
    <w:rsid w:val="00B54E98"/>
    <w:rsid w:val="00B6707B"/>
    <w:rsid w:val="00B7789E"/>
    <w:rsid w:val="00BB24FD"/>
    <w:rsid w:val="00BF77A9"/>
    <w:rsid w:val="00C11F35"/>
    <w:rsid w:val="00C62379"/>
    <w:rsid w:val="00D2354F"/>
    <w:rsid w:val="00D75EFB"/>
    <w:rsid w:val="00DC0205"/>
    <w:rsid w:val="00E00CA3"/>
    <w:rsid w:val="00E1416A"/>
    <w:rsid w:val="00E31C6E"/>
    <w:rsid w:val="00E455A3"/>
    <w:rsid w:val="00EC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F9445-BFC0-4909-B3BB-597C3E9B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gorkavenko_mi</dc:creator>
  <cp:keywords/>
  <dc:description/>
  <cp:lastModifiedBy>Назимов Дмитрий Александрович</cp:lastModifiedBy>
  <cp:revision>27</cp:revision>
  <cp:lastPrinted>2014-04-16T08:47:00Z</cp:lastPrinted>
  <dcterms:created xsi:type="dcterms:W3CDTF">2011-11-14T09:55:00Z</dcterms:created>
  <dcterms:modified xsi:type="dcterms:W3CDTF">2014-04-16T08:50:00Z</dcterms:modified>
</cp:coreProperties>
</file>