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 xml:space="preserve">. </w:t>
      </w:r>
      <w:r w:rsidR="00D419AD" w:rsidRPr="008C61F3">
        <w:t xml:space="preserve">,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обязательств Сторон,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6.13. 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</w:t>
      </w:r>
      <w:r w:rsidR="006143EE">
        <w:rPr>
          <w:lang w:val="ru-RU"/>
        </w:rPr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</w:t>
      </w:r>
      <w:r w:rsidR="006143EE">
        <w:rPr>
          <w:lang w:val="ru-RU"/>
        </w:rPr>
        <w:t>3</w:t>
      </w:r>
      <w:r w:rsidRPr="008C61F3">
        <w:rPr>
          <w:lang w:val="ru-RU"/>
        </w:rPr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>установленных сроков выполнения работ/оказания услуг</w:t>
      </w:r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>. Поставщик подтверждает и гарантирует,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основание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0" w:author="Черноиванов Евгений Александрович" w:date="2013-08-29T09:35:00Z">
        <w:r>
          <w:t xml:space="preserve"> </w:t>
        </w:r>
      </w:ins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r w:rsidRPr="000B611A">
              <w:t>п/п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>№ п/п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Шеф-монтаж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случае,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сроков выполнения работ/оказания услуг.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3C" w:rsidRDefault="002C6E3C">
      <w:r>
        <w:separator/>
      </w:r>
    </w:p>
  </w:endnote>
  <w:endnote w:type="continuationSeparator" w:id="0">
    <w:p w:rsidR="002C6E3C" w:rsidRDefault="002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3C" w:rsidRDefault="002C6E3C">
      <w:r>
        <w:separator/>
      </w:r>
    </w:p>
  </w:footnote>
  <w:footnote w:type="continuationSeparator" w:id="0">
    <w:p w:rsidR="002C6E3C" w:rsidRDefault="002C6E3C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>оказание  каких-либо услуг (например, шеф-монтаж,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пункт включается,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Пункт включается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213F2">
      <w:rPr>
        <w:rStyle w:val="ad"/>
        <w:noProof/>
      </w:rPr>
      <w:t>26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DB1"/>
    <w:rsid w:val="006271C1"/>
    <w:rsid w:val="00635CD8"/>
    <w:rsid w:val="00640A7E"/>
    <w:rsid w:val="00663C55"/>
    <w:rsid w:val="0066634F"/>
    <w:rsid w:val="00666F2C"/>
    <w:rsid w:val="00695259"/>
    <w:rsid w:val="006B4EC8"/>
    <w:rsid w:val="006D1E8A"/>
    <w:rsid w:val="006D329A"/>
    <w:rsid w:val="0070279D"/>
    <w:rsid w:val="00705A1F"/>
    <w:rsid w:val="00724165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D7272-2D97-4D7B-92E5-7A4F1789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9281</Words>
  <Characters>52908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Lyanoi.MV</cp:lastModifiedBy>
  <cp:revision>2</cp:revision>
  <cp:lastPrinted>2013-07-03T09:31:00Z</cp:lastPrinted>
  <dcterms:created xsi:type="dcterms:W3CDTF">2013-11-01T07:43:00Z</dcterms:created>
  <dcterms:modified xsi:type="dcterms:W3CDTF">2013-11-01T07:43:00Z</dcterms:modified>
</cp:coreProperties>
</file>