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5CD8"/>
    <w:rsid w:val="00640A7E"/>
    <w:rsid w:val="00663C55"/>
    <w:rsid w:val="0066634F"/>
    <w:rsid w:val="00666F2C"/>
    <w:rsid w:val="00695259"/>
    <w:rsid w:val="006A55C3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337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4855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56E2B-7FC4-48B0-BDA1-4AD84B5A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2013-11-01T07:46:00Z</dcterms:created>
  <dcterms:modified xsi:type="dcterms:W3CDTF">2013-11-01T07:46:00Z</dcterms:modified>
</cp:coreProperties>
</file>