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 ________________ (________________) 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  <w:r w:rsidR="00D419AD" w:rsidRPr="008C61F3">
        <w:t xml:space="preserve">,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обязательств Сторон,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6.13. 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>установленных сроков выполнения работ/оказания услуг</w:t>
      </w:r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>. Поставщик подтверждает и гарантирует,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основание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r w:rsidRPr="000B611A">
              <w:t>п/п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>№ п/п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Шеф-монтаж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случае,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сроков выполнения работ/оказания услуг.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 утвержденная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соответствующая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>оказание  каких-либо услуг (например, шеф-монтаж,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пункт включается,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Пункт включается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DB1"/>
    <w:rsid w:val="006271C1"/>
    <w:rsid w:val="00635CD8"/>
    <w:rsid w:val="00640A7E"/>
    <w:rsid w:val="00663C55"/>
    <w:rsid w:val="0066634F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C2DC2-30F0-4554-AAE6-A12DDFB26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2013-11-01T07:43:00Z</dcterms:created>
  <dcterms:modified xsi:type="dcterms:W3CDTF">2013-11-01T07:43:00Z</dcterms:modified>
</cp:coreProperties>
</file>