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7A83" w:rsidRPr="00083D75" w:rsidRDefault="003A7A83" w:rsidP="003A7A83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p w:rsidR="003A7A83" w:rsidRPr="003116AB" w:rsidRDefault="00B140C2" w:rsidP="003A7A83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З</w:t>
      </w:r>
      <w:r w:rsidR="003A7A83">
        <w:rPr>
          <w:sz w:val="26"/>
          <w:szCs w:val="26"/>
        </w:rPr>
        <w:t>аместител</w:t>
      </w:r>
      <w:r>
        <w:rPr>
          <w:sz w:val="26"/>
          <w:szCs w:val="26"/>
        </w:rPr>
        <w:t xml:space="preserve">ь </w:t>
      </w:r>
      <w:r w:rsidR="003A7A83">
        <w:rPr>
          <w:sz w:val="26"/>
          <w:szCs w:val="26"/>
        </w:rPr>
        <w:t>директора по</w:t>
      </w:r>
    </w:p>
    <w:p w:rsidR="003A7A83" w:rsidRDefault="003A7A83" w:rsidP="003A7A83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техническим вопросам – главн</w:t>
      </w:r>
      <w:r w:rsidR="00B140C2">
        <w:rPr>
          <w:sz w:val="26"/>
          <w:szCs w:val="26"/>
        </w:rPr>
        <w:t>ый</w:t>
      </w:r>
      <w:r w:rsidR="00BC29D2">
        <w:rPr>
          <w:sz w:val="26"/>
          <w:szCs w:val="26"/>
        </w:rPr>
        <w:t xml:space="preserve"> </w:t>
      </w:r>
      <w:r>
        <w:rPr>
          <w:sz w:val="26"/>
          <w:szCs w:val="26"/>
        </w:rPr>
        <w:t>инженер</w:t>
      </w:r>
    </w:p>
    <w:p w:rsidR="003A7A83" w:rsidRDefault="003A7A83" w:rsidP="003A7A83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филиала ОАО «МРСК Центра» - «Ярэнерго»</w:t>
      </w:r>
    </w:p>
    <w:p w:rsidR="003A7A83" w:rsidRPr="00EB40C8" w:rsidRDefault="003A7A83" w:rsidP="003A7A83">
      <w:pPr>
        <w:spacing w:line="276" w:lineRule="auto"/>
        <w:ind w:right="-1"/>
        <w:jc w:val="right"/>
        <w:rPr>
          <w:sz w:val="26"/>
          <w:szCs w:val="26"/>
        </w:rPr>
      </w:pPr>
    </w:p>
    <w:p w:rsidR="003A7A83" w:rsidRPr="00EB40C8" w:rsidRDefault="003A7A83" w:rsidP="003A7A83">
      <w:pPr>
        <w:tabs>
          <w:tab w:val="right" w:pos="9498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</w:r>
      <w:r w:rsidRPr="00EB40C8">
        <w:rPr>
          <w:sz w:val="26"/>
          <w:szCs w:val="26"/>
        </w:rPr>
        <w:t>_______________________</w:t>
      </w:r>
      <w:r>
        <w:rPr>
          <w:sz w:val="26"/>
          <w:szCs w:val="26"/>
        </w:rPr>
        <w:t xml:space="preserve"> /</w:t>
      </w:r>
      <w:r w:rsidR="00B140C2">
        <w:rPr>
          <w:sz w:val="26"/>
          <w:szCs w:val="26"/>
        </w:rPr>
        <w:t>В.В. Григорьев</w:t>
      </w:r>
    </w:p>
    <w:p w:rsidR="005C6B5D" w:rsidRPr="00DD48D6" w:rsidRDefault="003A7A83" w:rsidP="00634E3F">
      <w:pPr>
        <w:spacing w:line="276" w:lineRule="auto"/>
        <w:ind w:right="-2"/>
        <w:jc w:val="right"/>
        <w:rPr>
          <w:caps/>
          <w:sz w:val="26"/>
          <w:szCs w:val="26"/>
        </w:rPr>
      </w:pPr>
      <w:r w:rsidRPr="00083D75">
        <w:rPr>
          <w:sz w:val="26"/>
          <w:szCs w:val="26"/>
        </w:rPr>
        <w:t>“_</w:t>
      </w:r>
      <w:r>
        <w:rPr>
          <w:sz w:val="26"/>
          <w:szCs w:val="26"/>
        </w:rPr>
        <w:t>____</w:t>
      </w:r>
      <w:r w:rsidRPr="00083D75">
        <w:rPr>
          <w:sz w:val="26"/>
          <w:szCs w:val="26"/>
        </w:rPr>
        <w:t>__” _</w:t>
      </w:r>
      <w:r>
        <w:rPr>
          <w:sz w:val="26"/>
          <w:szCs w:val="26"/>
        </w:rPr>
        <w:t>______</w:t>
      </w:r>
      <w:r w:rsidRPr="00083D75">
        <w:rPr>
          <w:sz w:val="26"/>
          <w:szCs w:val="26"/>
        </w:rPr>
        <w:t>___</w:t>
      </w:r>
      <w:r>
        <w:rPr>
          <w:sz w:val="26"/>
          <w:szCs w:val="26"/>
        </w:rPr>
        <w:t>_</w:t>
      </w:r>
      <w:r w:rsidRPr="00083D75">
        <w:rPr>
          <w:sz w:val="26"/>
          <w:szCs w:val="26"/>
        </w:rPr>
        <w:t>________ 20</w:t>
      </w:r>
      <w:r>
        <w:rPr>
          <w:sz w:val="26"/>
          <w:szCs w:val="26"/>
        </w:rPr>
        <w:t>1</w:t>
      </w:r>
      <w:r w:rsidR="005450DD">
        <w:rPr>
          <w:sz w:val="26"/>
          <w:szCs w:val="26"/>
        </w:rPr>
        <w:t>3</w:t>
      </w:r>
      <w:r w:rsidRPr="00EB40C8">
        <w:rPr>
          <w:sz w:val="26"/>
          <w:szCs w:val="26"/>
        </w:rPr>
        <w:t>г.</w:t>
      </w:r>
    </w:p>
    <w:p w:rsidR="00E30A36" w:rsidRDefault="00E30A36" w:rsidP="00B17989">
      <w:pPr>
        <w:ind w:left="705"/>
        <w:jc w:val="center"/>
        <w:rPr>
          <w:b/>
          <w:sz w:val="26"/>
          <w:szCs w:val="26"/>
        </w:rPr>
      </w:pPr>
    </w:p>
    <w:p w:rsidR="003A7A83" w:rsidRPr="003A7A83" w:rsidRDefault="003A7A83" w:rsidP="003A7A83">
      <w:pPr>
        <w:pStyle w:val="2"/>
        <w:numPr>
          <w:ins w:id="0" w:author="Kozlov_E" w:date="2005-05-24T16:56:00Z"/>
        </w:numPr>
        <w:spacing w:after="120"/>
        <w:ind w:left="0" w:firstLine="0"/>
        <w:jc w:val="center"/>
        <w:rPr>
          <w:b/>
        </w:rPr>
      </w:pPr>
      <w:r w:rsidRPr="003A7A83">
        <w:rPr>
          <w:b/>
        </w:rPr>
        <w:t>ТЕХНИЧЕСКОЕ ЗАДАНИЕ</w:t>
      </w:r>
    </w:p>
    <w:p w:rsidR="003A7A83" w:rsidRPr="00260830" w:rsidRDefault="003A7A83" w:rsidP="003A7A83">
      <w:pPr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на поставку </w:t>
      </w:r>
      <w:r w:rsidR="0063496E">
        <w:rPr>
          <w:b/>
          <w:sz w:val="26"/>
          <w:szCs w:val="26"/>
        </w:rPr>
        <w:t>винтовых замков</w:t>
      </w:r>
      <w:r w:rsidRPr="00A57AE8">
        <w:rPr>
          <w:b/>
          <w:sz w:val="26"/>
          <w:szCs w:val="26"/>
        </w:rPr>
        <w:t xml:space="preserve">  Лот № </w:t>
      </w:r>
      <w:r w:rsidR="0063496E">
        <w:rPr>
          <w:b/>
          <w:sz w:val="26"/>
          <w:szCs w:val="26"/>
          <w:u w:val="single"/>
        </w:rPr>
        <w:t>401В</w:t>
      </w:r>
    </w:p>
    <w:p w:rsidR="00B17989" w:rsidRPr="005C6B5D" w:rsidRDefault="00B17989" w:rsidP="00ED7FB0">
      <w:pPr>
        <w:ind w:firstLine="709"/>
        <w:jc w:val="both"/>
        <w:rPr>
          <w:b/>
          <w:bCs/>
          <w:sz w:val="26"/>
          <w:szCs w:val="26"/>
        </w:rPr>
      </w:pPr>
    </w:p>
    <w:p w:rsidR="003A7A83" w:rsidRPr="00D3182C" w:rsidRDefault="003A7A83" w:rsidP="003A7A83">
      <w:pPr>
        <w:pStyle w:val="ab"/>
        <w:numPr>
          <w:ilvl w:val="0"/>
          <w:numId w:val="14"/>
        </w:numPr>
        <w:tabs>
          <w:tab w:val="left" w:pos="993"/>
        </w:tabs>
        <w:spacing w:line="276" w:lineRule="auto"/>
        <w:ind w:left="709" w:firstLine="0"/>
        <w:jc w:val="both"/>
        <w:rPr>
          <w:b/>
          <w:bCs/>
          <w:sz w:val="24"/>
          <w:szCs w:val="26"/>
        </w:rPr>
      </w:pPr>
      <w:r w:rsidRPr="00D3182C">
        <w:rPr>
          <w:b/>
          <w:bCs/>
          <w:sz w:val="24"/>
          <w:szCs w:val="26"/>
        </w:rPr>
        <w:t>Общая часть.</w:t>
      </w:r>
    </w:p>
    <w:p w:rsidR="003A7A83" w:rsidRPr="00534713" w:rsidRDefault="003A7A83" w:rsidP="003A7A83">
      <w:pPr>
        <w:numPr>
          <w:ilvl w:val="1"/>
          <w:numId w:val="14"/>
        </w:numPr>
        <w:spacing w:line="276" w:lineRule="auto"/>
        <w:ind w:left="0" w:firstLine="709"/>
        <w:jc w:val="both"/>
      </w:pPr>
      <w:r w:rsidRPr="00534713">
        <w:t>ОАО «МРСК Центра» производит</w:t>
      </w:r>
      <w:r w:rsidR="00B140C2" w:rsidRPr="00B140C2">
        <w:t xml:space="preserve"> </w:t>
      </w:r>
      <w:r w:rsidR="00B140C2">
        <w:t>з</w:t>
      </w:r>
      <w:r w:rsidR="00B140C2" w:rsidRPr="00534713">
        <w:t>акупк</w:t>
      </w:r>
      <w:r w:rsidR="00B140C2">
        <w:t>у</w:t>
      </w:r>
      <w:r w:rsidRPr="00534713">
        <w:t xml:space="preserve"> </w:t>
      </w:r>
      <w:r w:rsidR="0063496E">
        <w:t>винтовы</w:t>
      </w:r>
      <w:r w:rsidR="00B140C2">
        <w:t>х</w:t>
      </w:r>
      <w:r w:rsidR="0063496E">
        <w:t xml:space="preserve"> замков</w:t>
      </w:r>
      <w:r>
        <w:t xml:space="preserve"> </w:t>
      </w:r>
      <w:r w:rsidRPr="00534713">
        <w:t xml:space="preserve">для </w:t>
      </w:r>
      <w:r w:rsidRPr="00122CF0">
        <w:rPr>
          <w:i/>
        </w:rPr>
        <w:t>ремонтно-эксплуатационного обслуживания электросетевого оборудования</w:t>
      </w:r>
      <w:r w:rsidRPr="00534713">
        <w:t xml:space="preserve">. </w:t>
      </w:r>
    </w:p>
    <w:p w:rsidR="003A7A83" w:rsidRPr="001627B6" w:rsidRDefault="003A7A83" w:rsidP="00634E3F">
      <w:pPr>
        <w:numPr>
          <w:ilvl w:val="1"/>
          <w:numId w:val="14"/>
        </w:numPr>
        <w:spacing w:line="276" w:lineRule="auto"/>
        <w:ind w:left="0" w:firstLine="709"/>
        <w:jc w:val="both"/>
        <w:rPr>
          <w:bCs/>
        </w:rPr>
      </w:pPr>
      <w:r w:rsidRPr="00534713">
        <w:t>Закупка производится на основании годовой комплексной программы закупок</w:t>
      </w:r>
      <w:r w:rsidRPr="00534713">
        <w:rPr>
          <w:sz w:val="26"/>
          <w:szCs w:val="26"/>
        </w:rPr>
        <w:t xml:space="preserve"> </w:t>
      </w:r>
      <w:r w:rsidRPr="00534713">
        <w:t>ОАО «МРСК Центра» на 20</w:t>
      </w:r>
      <w:r w:rsidRPr="00EB727D">
        <w:t>1</w:t>
      </w:r>
      <w:r w:rsidR="00B140C2">
        <w:t>4</w:t>
      </w:r>
      <w:r w:rsidRPr="00534713">
        <w:t xml:space="preserve"> год.</w:t>
      </w:r>
    </w:p>
    <w:p w:rsidR="001627B6" w:rsidRPr="00634E3F" w:rsidRDefault="001627B6" w:rsidP="001627B6">
      <w:pPr>
        <w:spacing w:line="276" w:lineRule="auto"/>
        <w:ind w:left="709"/>
        <w:jc w:val="both"/>
        <w:rPr>
          <w:bCs/>
        </w:rPr>
      </w:pPr>
    </w:p>
    <w:p w:rsidR="003A7A83" w:rsidRPr="00D3182C" w:rsidRDefault="003A7A83" w:rsidP="003A7A83">
      <w:pPr>
        <w:pStyle w:val="ab"/>
        <w:numPr>
          <w:ilvl w:val="0"/>
          <w:numId w:val="14"/>
        </w:numPr>
        <w:tabs>
          <w:tab w:val="left" w:pos="993"/>
        </w:tabs>
        <w:spacing w:line="276" w:lineRule="auto"/>
        <w:ind w:left="709" w:firstLine="0"/>
        <w:jc w:val="both"/>
        <w:rPr>
          <w:b/>
          <w:bCs/>
          <w:sz w:val="24"/>
          <w:szCs w:val="24"/>
        </w:rPr>
      </w:pPr>
      <w:r w:rsidRPr="00D3182C">
        <w:rPr>
          <w:b/>
          <w:bCs/>
          <w:sz w:val="24"/>
          <w:szCs w:val="24"/>
        </w:rPr>
        <w:t>Предмет конкурса.</w:t>
      </w:r>
    </w:p>
    <w:p w:rsidR="003A7A83" w:rsidRDefault="003A7A83" w:rsidP="00634E3F">
      <w:pPr>
        <w:spacing w:line="276" w:lineRule="auto"/>
        <w:ind w:firstLine="709"/>
        <w:jc w:val="both"/>
      </w:pPr>
      <w:r w:rsidRPr="00612811">
        <w:t xml:space="preserve">Поставщик обеспечивает поставку </w:t>
      </w:r>
      <w:r w:rsidR="0063496E">
        <w:t>винтовых замков</w:t>
      </w:r>
      <w:r>
        <w:t xml:space="preserve"> </w:t>
      </w:r>
      <w:r w:rsidRPr="00612811">
        <w:t>на склады получател</w:t>
      </w:r>
      <w:r>
        <w:t>я</w:t>
      </w:r>
      <w:r w:rsidRPr="00612811">
        <w:t xml:space="preserve"> – филиал</w:t>
      </w:r>
      <w:r>
        <w:t>а</w:t>
      </w:r>
      <w:r w:rsidRPr="00612811">
        <w:t xml:space="preserve"> ОАО «МРСК Центра» в объемах и </w:t>
      </w:r>
      <w:r>
        <w:t xml:space="preserve">в </w:t>
      </w:r>
      <w:r w:rsidRPr="00612811">
        <w:t xml:space="preserve">сроки </w:t>
      </w:r>
      <w:r>
        <w:t xml:space="preserve">указанные </w:t>
      </w:r>
      <w:r w:rsidR="0063496E">
        <w:t>данным</w:t>
      </w:r>
      <w:r>
        <w:t xml:space="preserve"> ТЗ.</w:t>
      </w:r>
    </w:p>
    <w:tbl>
      <w:tblPr>
        <w:tblW w:w="100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42"/>
        <w:gridCol w:w="1778"/>
        <w:gridCol w:w="994"/>
        <w:gridCol w:w="4549"/>
        <w:gridCol w:w="1470"/>
      </w:tblGrid>
      <w:tr w:rsidR="00401D15" w:rsidRPr="00101DD6" w:rsidTr="00401D15">
        <w:trPr>
          <w:trHeight w:val="299"/>
        </w:trPr>
        <w:tc>
          <w:tcPr>
            <w:tcW w:w="1242" w:type="dxa"/>
            <w:vAlign w:val="center"/>
          </w:tcPr>
          <w:p w:rsidR="0063496E" w:rsidRPr="00101DD6" w:rsidRDefault="0063496E" w:rsidP="00CE3662">
            <w:pPr>
              <w:tabs>
                <w:tab w:val="left" w:pos="1134"/>
              </w:tabs>
              <w:jc w:val="center"/>
            </w:pPr>
            <w:r w:rsidRPr="00101DD6">
              <w:t>Филиал</w:t>
            </w:r>
          </w:p>
        </w:tc>
        <w:tc>
          <w:tcPr>
            <w:tcW w:w="1778" w:type="dxa"/>
            <w:vAlign w:val="center"/>
          </w:tcPr>
          <w:p w:rsidR="0063496E" w:rsidRPr="00101DD6" w:rsidRDefault="0063496E" w:rsidP="00CE3662">
            <w:pPr>
              <w:tabs>
                <w:tab w:val="left" w:pos="1134"/>
              </w:tabs>
              <w:ind w:firstLine="33"/>
              <w:jc w:val="center"/>
            </w:pPr>
            <w:r>
              <w:t>Наименование</w:t>
            </w:r>
          </w:p>
        </w:tc>
        <w:tc>
          <w:tcPr>
            <w:tcW w:w="994" w:type="dxa"/>
            <w:vAlign w:val="center"/>
          </w:tcPr>
          <w:p w:rsidR="0063496E" w:rsidRPr="00101DD6" w:rsidRDefault="0063496E" w:rsidP="00401D15">
            <w:pPr>
              <w:tabs>
                <w:tab w:val="left" w:pos="1134"/>
              </w:tabs>
              <w:jc w:val="center"/>
              <w:rPr>
                <w:lang w:val="en-US"/>
              </w:rPr>
            </w:pPr>
            <w:r w:rsidRPr="00101DD6">
              <w:t>Кол</w:t>
            </w:r>
            <w:r w:rsidR="00401D15">
              <w:t>-</w:t>
            </w:r>
            <w:r w:rsidRPr="00101DD6">
              <w:t>во</w:t>
            </w:r>
            <w:r>
              <w:t>, шт.</w:t>
            </w:r>
          </w:p>
        </w:tc>
        <w:tc>
          <w:tcPr>
            <w:tcW w:w="4549" w:type="dxa"/>
            <w:vAlign w:val="center"/>
          </w:tcPr>
          <w:p w:rsidR="0063496E" w:rsidRPr="00101DD6" w:rsidRDefault="0063496E" w:rsidP="00CE3662">
            <w:pPr>
              <w:tabs>
                <w:tab w:val="left" w:pos="1134"/>
              </w:tabs>
              <w:spacing w:line="276" w:lineRule="auto"/>
              <w:jc w:val="center"/>
            </w:pPr>
            <w:r w:rsidRPr="00101DD6">
              <w:t>Точка поставки</w:t>
            </w:r>
          </w:p>
        </w:tc>
        <w:tc>
          <w:tcPr>
            <w:tcW w:w="1470" w:type="dxa"/>
            <w:tcBorders>
              <w:bottom w:val="single" w:sz="4" w:space="0" w:color="auto"/>
            </w:tcBorders>
            <w:vAlign w:val="center"/>
          </w:tcPr>
          <w:p w:rsidR="0063496E" w:rsidRPr="00101DD6" w:rsidRDefault="0063496E" w:rsidP="00CE3662">
            <w:pPr>
              <w:tabs>
                <w:tab w:val="left" w:pos="1134"/>
              </w:tabs>
              <w:spacing w:line="276" w:lineRule="auto"/>
              <w:jc w:val="center"/>
            </w:pPr>
            <w:r w:rsidRPr="00101DD6">
              <w:t>Срок поставки *</w:t>
            </w:r>
          </w:p>
        </w:tc>
      </w:tr>
      <w:tr w:rsidR="00FD1D22" w:rsidRPr="00101DD6" w:rsidTr="005450DD">
        <w:trPr>
          <w:trHeight w:val="299"/>
        </w:trPr>
        <w:tc>
          <w:tcPr>
            <w:tcW w:w="1242" w:type="dxa"/>
            <w:vMerge w:val="restart"/>
            <w:vAlign w:val="center"/>
          </w:tcPr>
          <w:p w:rsidR="00FD1D22" w:rsidRPr="00101DD6" w:rsidRDefault="00FD1D22" w:rsidP="005450DD">
            <w:pPr>
              <w:tabs>
                <w:tab w:val="left" w:pos="1134"/>
              </w:tabs>
              <w:jc w:val="center"/>
            </w:pPr>
            <w:r>
              <w:t>Ярэнерго</w:t>
            </w:r>
          </w:p>
        </w:tc>
        <w:tc>
          <w:tcPr>
            <w:tcW w:w="1778" w:type="dxa"/>
            <w:vMerge w:val="restart"/>
            <w:vAlign w:val="center"/>
          </w:tcPr>
          <w:p w:rsidR="00FD1D22" w:rsidRPr="005450DD" w:rsidRDefault="00FD1D22" w:rsidP="0063496E">
            <w:pPr>
              <w:tabs>
                <w:tab w:val="left" w:pos="1134"/>
              </w:tabs>
              <w:jc w:val="center"/>
            </w:pPr>
            <w:r>
              <w:t>Замок винтовой</w:t>
            </w:r>
          </w:p>
        </w:tc>
        <w:tc>
          <w:tcPr>
            <w:tcW w:w="994" w:type="dxa"/>
            <w:vAlign w:val="center"/>
          </w:tcPr>
          <w:p w:rsidR="00FD1D22" w:rsidRPr="008B1E2B" w:rsidRDefault="00FD1D22" w:rsidP="0063496E">
            <w:pPr>
              <w:tabs>
                <w:tab w:val="left" w:pos="1134"/>
              </w:tabs>
              <w:jc w:val="center"/>
            </w:pPr>
            <w:r>
              <w:t>222</w:t>
            </w:r>
          </w:p>
        </w:tc>
        <w:tc>
          <w:tcPr>
            <w:tcW w:w="4549" w:type="dxa"/>
            <w:tcBorders>
              <w:right w:val="single" w:sz="4" w:space="0" w:color="auto"/>
            </w:tcBorders>
          </w:tcPr>
          <w:p w:rsidR="00FD1D22" w:rsidRPr="00101DD6" w:rsidRDefault="00FD1D22" w:rsidP="0063496E">
            <w:pPr>
              <w:tabs>
                <w:tab w:val="left" w:pos="1134"/>
              </w:tabs>
            </w:pPr>
            <w:r w:rsidRPr="003116AB">
              <w:t>Ярославская площадка 150003, г. Ярославль, ул. Северная подстанция, д. 9</w:t>
            </w:r>
          </w:p>
        </w:tc>
        <w:tc>
          <w:tcPr>
            <w:tcW w:w="147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1D22" w:rsidRPr="00101DD6" w:rsidRDefault="00FD1D22" w:rsidP="005450DD">
            <w:pPr>
              <w:tabs>
                <w:tab w:val="left" w:pos="1134"/>
              </w:tabs>
              <w:ind w:firstLine="34"/>
              <w:jc w:val="center"/>
            </w:pPr>
            <w:r>
              <w:t>45</w:t>
            </w:r>
          </w:p>
        </w:tc>
      </w:tr>
      <w:tr w:rsidR="00FD1D22" w:rsidRPr="00101DD6" w:rsidTr="005450DD">
        <w:trPr>
          <w:trHeight w:val="299"/>
        </w:trPr>
        <w:tc>
          <w:tcPr>
            <w:tcW w:w="1242" w:type="dxa"/>
            <w:vMerge/>
            <w:vAlign w:val="center"/>
          </w:tcPr>
          <w:p w:rsidR="00FD1D22" w:rsidRDefault="00FD1D22" w:rsidP="005450DD">
            <w:pPr>
              <w:tabs>
                <w:tab w:val="left" w:pos="1134"/>
              </w:tabs>
              <w:jc w:val="center"/>
            </w:pPr>
          </w:p>
        </w:tc>
        <w:tc>
          <w:tcPr>
            <w:tcW w:w="1778" w:type="dxa"/>
            <w:vMerge/>
            <w:vAlign w:val="center"/>
          </w:tcPr>
          <w:p w:rsidR="00FD1D22" w:rsidRDefault="00FD1D22" w:rsidP="0063496E">
            <w:pPr>
              <w:tabs>
                <w:tab w:val="left" w:pos="1134"/>
              </w:tabs>
              <w:jc w:val="center"/>
            </w:pPr>
          </w:p>
        </w:tc>
        <w:tc>
          <w:tcPr>
            <w:tcW w:w="994" w:type="dxa"/>
            <w:vAlign w:val="center"/>
          </w:tcPr>
          <w:p w:rsidR="00FD1D22" w:rsidRDefault="00FD1D22" w:rsidP="0063496E">
            <w:pPr>
              <w:tabs>
                <w:tab w:val="left" w:pos="1134"/>
              </w:tabs>
              <w:jc w:val="center"/>
            </w:pPr>
            <w:r>
              <w:t>600</w:t>
            </w:r>
          </w:p>
        </w:tc>
        <w:tc>
          <w:tcPr>
            <w:tcW w:w="4549" w:type="dxa"/>
            <w:tcBorders>
              <w:right w:val="single" w:sz="4" w:space="0" w:color="auto"/>
            </w:tcBorders>
          </w:tcPr>
          <w:p w:rsidR="00FD1D22" w:rsidRPr="003116AB" w:rsidRDefault="00FD1D22" w:rsidP="0063496E">
            <w:pPr>
              <w:tabs>
                <w:tab w:val="left" w:pos="1134"/>
              </w:tabs>
            </w:pPr>
            <w:r w:rsidRPr="003116AB">
              <w:rPr>
                <w:bCs/>
              </w:rPr>
              <w:t>Рыбинская площадка 152907, г. Рыбинск, ул. Кулибина, д. 14</w:t>
            </w:r>
          </w:p>
        </w:tc>
        <w:tc>
          <w:tcPr>
            <w:tcW w:w="14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1D22" w:rsidRDefault="00FD1D22" w:rsidP="005450DD">
            <w:pPr>
              <w:tabs>
                <w:tab w:val="left" w:pos="1134"/>
              </w:tabs>
              <w:ind w:firstLine="34"/>
              <w:jc w:val="center"/>
            </w:pPr>
          </w:p>
        </w:tc>
      </w:tr>
      <w:tr w:rsidR="00FD1D22" w:rsidRPr="00101DD6" w:rsidTr="005450DD">
        <w:trPr>
          <w:trHeight w:val="299"/>
        </w:trPr>
        <w:tc>
          <w:tcPr>
            <w:tcW w:w="1242" w:type="dxa"/>
            <w:vMerge/>
            <w:vAlign w:val="center"/>
          </w:tcPr>
          <w:p w:rsidR="00FD1D22" w:rsidRDefault="00FD1D22" w:rsidP="005450DD">
            <w:pPr>
              <w:tabs>
                <w:tab w:val="left" w:pos="1134"/>
              </w:tabs>
              <w:jc w:val="center"/>
            </w:pPr>
          </w:p>
        </w:tc>
        <w:tc>
          <w:tcPr>
            <w:tcW w:w="1778" w:type="dxa"/>
            <w:vMerge/>
            <w:vAlign w:val="center"/>
          </w:tcPr>
          <w:p w:rsidR="00FD1D22" w:rsidRDefault="00FD1D22" w:rsidP="0063496E">
            <w:pPr>
              <w:tabs>
                <w:tab w:val="left" w:pos="1134"/>
              </w:tabs>
              <w:jc w:val="center"/>
            </w:pPr>
          </w:p>
        </w:tc>
        <w:tc>
          <w:tcPr>
            <w:tcW w:w="994" w:type="dxa"/>
            <w:vAlign w:val="center"/>
          </w:tcPr>
          <w:p w:rsidR="00FD1D22" w:rsidRDefault="00FD1D22" w:rsidP="0063496E">
            <w:pPr>
              <w:tabs>
                <w:tab w:val="left" w:pos="1134"/>
              </w:tabs>
              <w:jc w:val="center"/>
            </w:pPr>
            <w:r>
              <w:t>160</w:t>
            </w:r>
          </w:p>
        </w:tc>
        <w:tc>
          <w:tcPr>
            <w:tcW w:w="4549" w:type="dxa"/>
            <w:tcBorders>
              <w:right w:val="single" w:sz="4" w:space="0" w:color="auto"/>
            </w:tcBorders>
          </w:tcPr>
          <w:p w:rsidR="00FD1D22" w:rsidRPr="003116AB" w:rsidRDefault="00FD1D22" w:rsidP="0063496E">
            <w:pPr>
              <w:tabs>
                <w:tab w:val="left" w:pos="1134"/>
              </w:tabs>
            </w:pPr>
            <w:r w:rsidRPr="00197A06">
              <w:rPr>
                <w:bCs/>
              </w:rPr>
              <w:t>Ростовская площадка 152150, г. Ростов, Савинское шоссе, д. 15</w:t>
            </w:r>
          </w:p>
        </w:tc>
        <w:tc>
          <w:tcPr>
            <w:tcW w:w="14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1D22" w:rsidRDefault="00FD1D22" w:rsidP="005450DD">
            <w:pPr>
              <w:tabs>
                <w:tab w:val="left" w:pos="1134"/>
              </w:tabs>
              <w:ind w:firstLine="34"/>
              <w:jc w:val="center"/>
            </w:pPr>
          </w:p>
        </w:tc>
      </w:tr>
    </w:tbl>
    <w:p w:rsidR="003B7B0D" w:rsidRDefault="003B7B0D" w:rsidP="003B7B0D">
      <w:pPr>
        <w:pStyle w:val="ab"/>
        <w:spacing w:line="276" w:lineRule="auto"/>
        <w:ind w:left="1069"/>
        <w:jc w:val="both"/>
        <w:rPr>
          <w:sz w:val="24"/>
          <w:szCs w:val="24"/>
        </w:rPr>
      </w:pPr>
    </w:p>
    <w:p w:rsidR="0063496E" w:rsidRDefault="003B7B0D" w:rsidP="003B7B0D">
      <w:pPr>
        <w:pStyle w:val="ab"/>
        <w:spacing w:line="276" w:lineRule="auto"/>
        <w:ind w:left="1069"/>
        <w:jc w:val="both"/>
        <w:rPr>
          <w:sz w:val="24"/>
          <w:szCs w:val="24"/>
        </w:rPr>
      </w:pPr>
      <w:r w:rsidRPr="003B7B0D">
        <w:rPr>
          <w:sz w:val="24"/>
          <w:szCs w:val="24"/>
        </w:rPr>
        <w:t>*</w:t>
      </w:r>
      <w:r>
        <w:rPr>
          <w:sz w:val="24"/>
          <w:szCs w:val="24"/>
        </w:rPr>
        <w:t xml:space="preserve"> </w:t>
      </w:r>
      <w:r w:rsidRPr="003B7B0D">
        <w:rPr>
          <w:sz w:val="24"/>
          <w:szCs w:val="24"/>
        </w:rPr>
        <w:t xml:space="preserve">В календарных днях с </w:t>
      </w:r>
      <w:r>
        <w:rPr>
          <w:sz w:val="24"/>
          <w:szCs w:val="24"/>
        </w:rPr>
        <w:t xml:space="preserve">момента </w:t>
      </w:r>
      <w:r w:rsidRPr="003B7B0D">
        <w:rPr>
          <w:sz w:val="24"/>
          <w:szCs w:val="24"/>
        </w:rPr>
        <w:t xml:space="preserve"> заключения договора</w:t>
      </w:r>
    </w:p>
    <w:p w:rsidR="003B7B0D" w:rsidRDefault="003B7B0D" w:rsidP="003B7B0D">
      <w:pPr>
        <w:pStyle w:val="ab"/>
        <w:spacing w:line="276" w:lineRule="auto"/>
        <w:ind w:left="1069"/>
        <w:jc w:val="both"/>
        <w:rPr>
          <w:sz w:val="24"/>
          <w:szCs w:val="24"/>
        </w:rPr>
      </w:pPr>
    </w:p>
    <w:p w:rsidR="003B7B0D" w:rsidRPr="003B7B0D" w:rsidRDefault="003B7B0D" w:rsidP="003B7B0D">
      <w:pPr>
        <w:pStyle w:val="ab"/>
        <w:spacing w:line="276" w:lineRule="auto"/>
        <w:ind w:left="1069"/>
        <w:jc w:val="both"/>
        <w:rPr>
          <w:sz w:val="24"/>
          <w:szCs w:val="24"/>
        </w:rPr>
      </w:pPr>
    </w:p>
    <w:p w:rsidR="003A7A83" w:rsidRDefault="003A7A83" w:rsidP="003A7A83">
      <w:pPr>
        <w:pStyle w:val="ab"/>
        <w:numPr>
          <w:ilvl w:val="0"/>
          <w:numId w:val="14"/>
        </w:numPr>
        <w:tabs>
          <w:tab w:val="left" w:pos="993"/>
        </w:tabs>
        <w:spacing w:line="276" w:lineRule="auto"/>
        <w:ind w:left="709" w:firstLine="0"/>
        <w:jc w:val="both"/>
        <w:rPr>
          <w:b/>
          <w:bCs/>
          <w:sz w:val="24"/>
          <w:szCs w:val="26"/>
        </w:rPr>
      </w:pPr>
      <w:r w:rsidRPr="00D3182C">
        <w:rPr>
          <w:b/>
          <w:bCs/>
          <w:sz w:val="24"/>
          <w:szCs w:val="26"/>
        </w:rPr>
        <w:t>Технические требования к продукции.</w:t>
      </w:r>
    </w:p>
    <w:p w:rsidR="00401D15" w:rsidRDefault="003A7A83" w:rsidP="005450DD">
      <w:pPr>
        <w:pStyle w:val="ab"/>
        <w:numPr>
          <w:ilvl w:val="1"/>
          <w:numId w:val="8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C06D9B">
        <w:rPr>
          <w:sz w:val="24"/>
          <w:szCs w:val="24"/>
        </w:rPr>
        <w:t>Технические требования</w:t>
      </w:r>
      <w:r w:rsidRPr="00C06D9B">
        <w:rPr>
          <w:b/>
          <w:sz w:val="24"/>
          <w:szCs w:val="24"/>
        </w:rPr>
        <w:t xml:space="preserve">, </w:t>
      </w:r>
      <w:r w:rsidRPr="00C06D9B">
        <w:rPr>
          <w:sz w:val="24"/>
          <w:szCs w:val="24"/>
        </w:rPr>
        <w:t xml:space="preserve">характеристики должны соответствовать параметрам и быть не ниже значений приведенных в </w:t>
      </w:r>
      <w:proofErr w:type="gramStart"/>
      <w:r w:rsidR="00CF4D3F" w:rsidRPr="00C06D9B">
        <w:rPr>
          <w:sz w:val="24"/>
          <w:szCs w:val="24"/>
        </w:rPr>
        <w:t>данном</w:t>
      </w:r>
      <w:proofErr w:type="gramEnd"/>
      <w:r w:rsidR="00CF4D3F" w:rsidRPr="00C06D9B">
        <w:rPr>
          <w:sz w:val="24"/>
          <w:szCs w:val="24"/>
        </w:rPr>
        <w:t xml:space="preserve"> ТЗ</w:t>
      </w:r>
      <w:r w:rsidRPr="00C06D9B">
        <w:rPr>
          <w:sz w:val="24"/>
          <w:szCs w:val="24"/>
        </w:rPr>
        <w:t>.</w:t>
      </w:r>
    </w:p>
    <w:p w:rsidR="003B7B0D" w:rsidRPr="00C06D9B" w:rsidRDefault="003B7B0D" w:rsidP="003B7B0D">
      <w:pPr>
        <w:pStyle w:val="ab"/>
        <w:tabs>
          <w:tab w:val="left" w:pos="1134"/>
        </w:tabs>
        <w:ind w:left="709"/>
        <w:jc w:val="both"/>
        <w:rPr>
          <w:sz w:val="24"/>
          <w:szCs w:val="24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353"/>
        <w:gridCol w:w="4678"/>
      </w:tblGrid>
      <w:tr w:rsidR="00401D15" w:rsidRPr="009B590B" w:rsidTr="00CE3662">
        <w:trPr>
          <w:cantSplit/>
        </w:trPr>
        <w:tc>
          <w:tcPr>
            <w:tcW w:w="5353" w:type="dxa"/>
            <w:tcBorders>
              <w:bottom w:val="single" w:sz="4" w:space="0" w:color="auto"/>
            </w:tcBorders>
            <w:vAlign w:val="center"/>
          </w:tcPr>
          <w:p w:rsidR="00401D15" w:rsidRPr="009B590B" w:rsidRDefault="00401D15" w:rsidP="00CE3662">
            <w:pPr>
              <w:spacing w:line="276" w:lineRule="auto"/>
              <w:jc w:val="center"/>
            </w:pPr>
            <w:r w:rsidRPr="009B590B">
              <w:t>Наименование</w:t>
            </w:r>
          </w:p>
        </w:tc>
        <w:tc>
          <w:tcPr>
            <w:tcW w:w="4678" w:type="dxa"/>
            <w:vAlign w:val="center"/>
          </w:tcPr>
          <w:p w:rsidR="00401D15" w:rsidRPr="009B590B" w:rsidRDefault="00401D15" w:rsidP="00CE3662">
            <w:pPr>
              <w:spacing w:line="276" w:lineRule="auto"/>
              <w:jc w:val="center"/>
            </w:pPr>
            <w:r w:rsidRPr="009B590B">
              <w:t>Параметры</w:t>
            </w:r>
          </w:p>
        </w:tc>
      </w:tr>
      <w:tr w:rsidR="00401D15" w:rsidRPr="009B590B" w:rsidTr="00CE3662">
        <w:trPr>
          <w:cantSplit/>
        </w:trPr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01D15" w:rsidRPr="0070380F" w:rsidRDefault="00401D15" w:rsidP="00CE3662">
            <w:pPr>
              <w:rPr>
                <w:color w:val="000000"/>
              </w:rPr>
            </w:pPr>
            <w:r>
              <w:rPr>
                <w:color w:val="000000"/>
              </w:rPr>
              <w:t>Замок винтовой</w:t>
            </w:r>
          </w:p>
        </w:tc>
        <w:tc>
          <w:tcPr>
            <w:tcW w:w="4678" w:type="dxa"/>
          </w:tcPr>
          <w:p w:rsidR="00401D15" w:rsidRPr="00C40DE2" w:rsidRDefault="00B203A4" w:rsidP="00E925F9">
            <w:pPr>
              <w:spacing w:line="276" w:lineRule="auto"/>
              <w:rPr>
                <w:vertAlign w:val="superscript"/>
              </w:rPr>
            </w:pPr>
            <w:r>
              <w:t>Материал: дужка – сталь</w:t>
            </w:r>
            <w:r w:rsidR="00E925F9">
              <w:t xml:space="preserve"> ГОСТ 1050-88</w:t>
            </w:r>
            <w:r>
              <w:t>, корпус сплав алюминия</w:t>
            </w:r>
            <w:r w:rsidR="00E925F9">
              <w:t xml:space="preserve"> ГОСТ 4784-97</w:t>
            </w:r>
            <w:r>
              <w:t>, покрытие эмаль МЛ-165 серого цвета</w:t>
            </w:r>
            <w:r w:rsidR="00E925F9">
              <w:t xml:space="preserve"> ГОСТ 12034-77. </w:t>
            </w:r>
            <w:r w:rsidR="00C06D9B">
              <w:t xml:space="preserve">Гайка оцинкованная ГОСТ 5915-70. </w:t>
            </w:r>
            <w:r w:rsidR="00E925F9">
              <w:t>Размеры замка указаны на чертеже Рис.1</w:t>
            </w:r>
          </w:p>
        </w:tc>
      </w:tr>
    </w:tbl>
    <w:p w:rsidR="001627B6" w:rsidRPr="00634E3F" w:rsidRDefault="001627B6" w:rsidP="001627B6">
      <w:pPr>
        <w:pStyle w:val="ab"/>
        <w:tabs>
          <w:tab w:val="left" w:pos="1134"/>
        </w:tabs>
        <w:ind w:left="709"/>
        <w:jc w:val="both"/>
        <w:rPr>
          <w:sz w:val="24"/>
          <w:szCs w:val="24"/>
        </w:rPr>
      </w:pPr>
    </w:p>
    <w:p w:rsidR="00FF3DC2" w:rsidRDefault="00FF3DC2" w:rsidP="00FF3DC2">
      <w:pPr>
        <w:pStyle w:val="ab"/>
        <w:tabs>
          <w:tab w:val="left" w:pos="993"/>
        </w:tabs>
        <w:spacing w:line="276" w:lineRule="auto"/>
        <w:ind w:left="709"/>
        <w:jc w:val="both"/>
        <w:rPr>
          <w:b/>
          <w:bCs/>
          <w:sz w:val="24"/>
          <w:szCs w:val="26"/>
        </w:rPr>
      </w:pPr>
      <w:r>
        <w:rPr>
          <w:b/>
          <w:bCs/>
          <w:noProof/>
          <w:szCs w:val="26"/>
        </w:rPr>
        <w:lastRenderedPageBreak/>
        <w:drawing>
          <wp:inline distT="0" distB="0" distL="0" distR="0">
            <wp:extent cx="4839335" cy="297624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39335" cy="29762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F3DC2" w:rsidRDefault="00FF3DC2" w:rsidP="00FF3DC2">
      <w:pPr>
        <w:pStyle w:val="ab"/>
        <w:tabs>
          <w:tab w:val="left" w:pos="993"/>
        </w:tabs>
        <w:spacing w:line="276" w:lineRule="auto"/>
        <w:ind w:left="709"/>
        <w:jc w:val="both"/>
        <w:rPr>
          <w:b/>
          <w:bCs/>
          <w:sz w:val="24"/>
          <w:szCs w:val="26"/>
        </w:rPr>
      </w:pPr>
      <w:r>
        <w:rPr>
          <w:b/>
          <w:bCs/>
          <w:noProof/>
          <w:szCs w:val="26"/>
        </w:rPr>
        <w:drawing>
          <wp:inline distT="0" distB="0" distL="0" distR="0">
            <wp:extent cx="4382135" cy="3977005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2135" cy="39770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F3DC2" w:rsidRDefault="00FF3DC2" w:rsidP="00FF3DC2">
      <w:pPr>
        <w:pStyle w:val="ab"/>
        <w:tabs>
          <w:tab w:val="left" w:pos="993"/>
        </w:tabs>
        <w:spacing w:line="276" w:lineRule="auto"/>
        <w:ind w:left="709"/>
        <w:jc w:val="both"/>
        <w:rPr>
          <w:b/>
          <w:bCs/>
          <w:sz w:val="24"/>
          <w:szCs w:val="26"/>
        </w:rPr>
      </w:pPr>
      <w:r>
        <w:rPr>
          <w:b/>
          <w:bCs/>
          <w:noProof/>
          <w:szCs w:val="26"/>
        </w:rPr>
        <w:drawing>
          <wp:inline distT="0" distB="0" distL="0" distR="0">
            <wp:extent cx="1999531" cy="1751162"/>
            <wp:effectExtent l="19050" t="0" r="719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1520" cy="17529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F3DC2" w:rsidRDefault="00FF3DC2" w:rsidP="00FF3DC2">
      <w:pPr>
        <w:pStyle w:val="ab"/>
        <w:tabs>
          <w:tab w:val="left" w:pos="993"/>
        </w:tabs>
        <w:spacing w:line="276" w:lineRule="auto"/>
        <w:ind w:left="709"/>
        <w:jc w:val="both"/>
        <w:rPr>
          <w:b/>
          <w:bCs/>
          <w:sz w:val="24"/>
          <w:szCs w:val="26"/>
        </w:rPr>
      </w:pPr>
    </w:p>
    <w:p w:rsidR="00FF3DC2" w:rsidRDefault="00FF3DC2" w:rsidP="00FF3DC2">
      <w:pPr>
        <w:pStyle w:val="ab"/>
        <w:tabs>
          <w:tab w:val="left" w:pos="993"/>
        </w:tabs>
        <w:spacing w:line="276" w:lineRule="auto"/>
        <w:ind w:left="709"/>
        <w:jc w:val="center"/>
        <w:rPr>
          <w:bCs/>
          <w:sz w:val="24"/>
          <w:szCs w:val="26"/>
        </w:rPr>
      </w:pPr>
      <w:r w:rsidRPr="00FF3DC2">
        <w:rPr>
          <w:bCs/>
          <w:sz w:val="24"/>
          <w:szCs w:val="26"/>
        </w:rPr>
        <w:t>Рис.1 Чертеж замка</w:t>
      </w:r>
    </w:p>
    <w:p w:rsidR="00FF3DC2" w:rsidRPr="00FF3DC2" w:rsidRDefault="00FF3DC2" w:rsidP="00FF3DC2">
      <w:pPr>
        <w:pStyle w:val="ab"/>
        <w:tabs>
          <w:tab w:val="left" w:pos="993"/>
        </w:tabs>
        <w:spacing w:line="276" w:lineRule="auto"/>
        <w:ind w:left="709"/>
        <w:jc w:val="center"/>
        <w:rPr>
          <w:bCs/>
          <w:sz w:val="24"/>
          <w:szCs w:val="26"/>
        </w:rPr>
      </w:pPr>
    </w:p>
    <w:p w:rsidR="00FF3DC2" w:rsidRDefault="00FF3DC2" w:rsidP="00FF3DC2">
      <w:pPr>
        <w:pStyle w:val="ab"/>
        <w:tabs>
          <w:tab w:val="left" w:pos="993"/>
        </w:tabs>
        <w:spacing w:line="276" w:lineRule="auto"/>
        <w:ind w:left="709"/>
        <w:jc w:val="both"/>
        <w:rPr>
          <w:b/>
          <w:bCs/>
          <w:sz w:val="24"/>
          <w:szCs w:val="26"/>
        </w:rPr>
      </w:pPr>
    </w:p>
    <w:p w:rsidR="003A7A83" w:rsidRPr="00D3182C" w:rsidRDefault="003A7A83" w:rsidP="003A7A83">
      <w:pPr>
        <w:pStyle w:val="ab"/>
        <w:numPr>
          <w:ilvl w:val="0"/>
          <w:numId w:val="14"/>
        </w:numPr>
        <w:tabs>
          <w:tab w:val="left" w:pos="993"/>
        </w:tabs>
        <w:spacing w:line="276" w:lineRule="auto"/>
        <w:ind w:left="709" w:firstLine="0"/>
        <w:jc w:val="both"/>
        <w:rPr>
          <w:b/>
          <w:bCs/>
          <w:sz w:val="24"/>
          <w:szCs w:val="26"/>
        </w:rPr>
      </w:pPr>
      <w:r w:rsidRPr="00D3182C">
        <w:rPr>
          <w:b/>
          <w:bCs/>
          <w:sz w:val="24"/>
          <w:szCs w:val="26"/>
        </w:rPr>
        <w:lastRenderedPageBreak/>
        <w:t xml:space="preserve">Общие требования. </w:t>
      </w:r>
    </w:p>
    <w:p w:rsidR="003A7A83" w:rsidRDefault="003A7A83" w:rsidP="003A7A83">
      <w:pPr>
        <w:pStyle w:val="ab"/>
        <w:numPr>
          <w:ilvl w:val="1"/>
          <w:numId w:val="15"/>
        </w:numPr>
        <w:tabs>
          <w:tab w:val="left" w:pos="709"/>
          <w:tab w:val="left" w:pos="851"/>
          <w:tab w:val="left" w:pos="1134"/>
        </w:tabs>
        <w:spacing w:line="276" w:lineRule="auto"/>
        <w:ind w:left="709" w:firstLine="0"/>
        <w:jc w:val="both"/>
        <w:rPr>
          <w:sz w:val="24"/>
          <w:szCs w:val="24"/>
        </w:rPr>
      </w:pPr>
      <w:r w:rsidRPr="00612811">
        <w:rPr>
          <w:sz w:val="24"/>
          <w:szCs w:val="24"/>
        </w:rPr>
        <w:t xml:space="preserve"> К поставке допуска</w:t>
      </w:r>
      <w:r>
        <w:rPr>
          <w:sz w:val="24"/>
          <w:szCs w:val="24"/>
        </w:rPr>
        <w:t>ю</w:t>
      </w:r>
      <w:r w:rsidRPr="00612811">
        <w:rPr>
          <w:sz w:val="24"/>
          <w:szCs w:val="24"/>
        </w:rPr>
        <w:t xml:space="preserve">тся </w:t>
      </w:r>
      <w:r>
        <w:rPr>
          <w:sz w:val="24"/>
          <w:szCs w:val="24"/>
        </w:rPr>
        <w:t>материалы</w:t>
      </w:r>
      <w:r w:rsidRPr="00612811">
        <w:rPr>
          <w:sz w:val="24"/>
          <w:szCs w:val="24"/>
        </w:rPr>
        <w:t>, отвечающ</w:t>
      </w:r>
      <w:r>
        <w:rPr>
          <w:sz w:val="24"/>
          <w:szCs w:val="24"/>
        </w:rPr>
        <w:t>ие</w:t>
      </w:r>
      <w:r w:rsidRPr="00612811">
        <w:rPr>
          <w:sz w:val="24"/>
          <w:szCs w:val="24"/>
        </w:rPr>
        <w:t xml:space="preserve"> следующим требованиям:</w:t>
      </w:r>
    </w:p>
    <w:p w:rsidR="003A7A83" w:rsidRPr="00612811" w:rsidRDefault="003A7A83" w:rsidP="003A7A83">
      <w:pPr>
        <w:pStyle w:val="ab"/>
        <w:tabs>
          <w:tab w:val="left" w:pos="709"/>
          <w:tab w:val="left" w:pos="851"/>
          <w:tab w:val="left" w:pos="1134"/>
        </w:tabs>
        <w:spacing w:line="276" w:lineRule="auto"/>
        <w:ind w:left="709"/>
        <w:rPr>
          <w:sz w:val="24"/>
          <w:szCs w:val="24"/>
        </w:rPr>
      </w:pPr>
      <w:r>
        <w:rPr>
          <w:sz w:val="24"/>
          <w:szCs w:val="24"/>
        </w:rPr>
        <w:t>-    продукция должна быть новой, ранее не использованной;</w:t>
      </w:r>
    </w:p>
    <w:p w:rsidR="003A7A83" w:rsidRDefault="003A7A83" w:rsidP="003A7A83">
      <w:pPr>
        <w:pStyle w:val="ab"/>
        <w:numPr>
          <w:ilvl w:val="0"/>
          <w:numId w:val="16"/>
        </w:numPr>
        <w:tabs>
          <w:tab w:val="left" w:pos="0"/>
          <w:tab w:val="left" w:pos="993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3A7A83">
        <w:rPr>
          <w:sz w:val="24"/>
          <w:szCs w:val="24"/>
        </w:rPr>
        <w:t>для российских производителей - положительное заключение МВК, ТУ, или иные документы, подтверждающие соответствие техническим требованиям;</w:t>
      </w:r>
    </w:p>
    <w:p w:rsidR="003A7A83" w:rsidRPr="0026458C" w:rsidRDefault="003A7A83" w:rsidP="003A7A83">
      <w:pPr>
        <w:pStyle w:val="ab"/>
        <w:numPr>
          <w:ilvl w:val="0"/>
          <w:numId w:val="16"/>
        </w:numPr>
        <w:tabs>
          <w:tab w:val="left" w:pos="0"/>
          <w:tab w:val="left" w:pos="993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612811">
        <w:rPr>
          <w:sz w:val="24"/>
          <w:szCs w:val="24"/>
        </w:rPr>
        <w:t>для импортн</w:t>
      </w:r>
      <w:r>
        <w:rPr>
          <w:sz w:val="24"/>
          <w:szCs w:val="24"/>
        </w:rPr>
        <w:t>ых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>производите</w:t>
      </w:r>
      <w:r w:rsidR="001627B6">
        <w:rPr>
          <w:sz w:val="24"/>
          <w:szCs w:val="24"/>
        </w:rPr>
        <w:t>лей, а так же для отечественных</w:t>
      </w:r>
      <w:r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>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3A7A83" w:rsidRPr="00122CF0" w:rsidRDefault="003A7A83" w:rsidP="003A7A83">
      <w:pPr>
        <w:pStyle w:val="ab"/>
        <w:numPr>
          <w:ilvl w:val="0"/>
          <w:numId w:val="16"/>
        </w:numPr>
        <w:tabs>
          <w:tab w:val="left" w:pos="0"/>
          <w:tab w:val="left" w:pos="993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122CF0"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3A7A83" w:rsidRDefault="003A7A83" w:rsidP="003A7A83">
      <w:pPr>
        <w:pStyle w:val="ab"/>
        <w:numPr>
          <w:ilvl w:val="0"/>
          <w:numId w:val="16"/>
        </w:numPr>
        <w:tabs>
          <w:tab w:val="left" w:pos="0"/>
          <w:tab w:val="left" w:pos="993"/>
        </w:tabs>
        <w:spacing w:line="276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продукция должна пройти обязательную аттестацию в аккредитованном Центре ОАО «Холдинг МРСК»;</w:t>
      </w:r>
    </w:p>
    <w:p w:rsidR="003A7A83" w:rsidRPr="004D004E" w:rsidRDefault="003A7A83" w:rsidP="003A7A83">
      <w:pPr>
        <w:pStyle w:val="ab"/>
        <w:numPr>
          <w:ilvl w:val="0"/>
          <w:numId w:val="16"/>
        </w:numPr>
        <w:tabs>
          <w:tab w:val="left" w:pos="0"/>
          <w:tab w:val="left" w:pos="993"/>
        </w:tabs>
        <w:spacing w:line="276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продукция должна соответствовать требованиям технической политики ОАО «МРСК Центра»;</w:t>
      </w:r>
    </w:p>
    <w:p w:rsidR="003A7A83" w:rsidRPr="00BF612E" w:rsidRDefault="003A7A83" w:rsidP="003A7A83">
      <w:pPr>
        <w:pStyle w:val="ab"/>
        <w:numPr>
          <w:ilvl w:val="0"/>
          <w:numId w:val="16"/>
        </w:numPr>
        <w:tabs>
          <w:tab w:val="left" w:pos="0"/>
          <w:tab w:val="left" w:pos="993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FB7AEF">
        <w:rPr>
          <w:sz w:val="24"/>
          <w:szCs w:val="24"/>
        </w:rPr>
        <w:t>наличие заключени</w:t>
      </w:r>
      <w:r>
        <w:rPr>
          <w:sz w:val="24"/>
          <w:szCs w:val="24"/>
        </w:rPr>
        <w:t>я</w:t>
      </w:r>
      <w:r w:rsidRPr="00FB7AEF">
        <w:rPr>
          <w:sz w:val="24"/>
          <w:szCs w:val="24"/>
        </w:rPr>
        <w:t xml:space="preserve"> о соответствии требованиям СанПиН и други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документ</w:t>
      </w:r>
      <w:r>
        <w:rPr>
          <w:sz w:val="24"/>
          <w:szCs w:val="24"/>
        </w:rPr>
        <w:t>ам</w:t>
      </w:r>
      <w:r w:rsidRPr="00FB7AEF">
        <w:rPr>
          <w:sz w:val="24"/>
          <w:szCs w:val="24"/>
        </w:rPr>
        <w:t>, устанавливающи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требования к качеству и экологической безопасности</w:t>
      </w:r>
      <w:r>
        <w:rPr>
          <w:sz w:val="24"/>
          <w:szCs w:val="24"/>
        </w:rPr>
        <w:t xml:space="preserve"> продукции.</w:t>
      </w:r>
      <w:r w:rsidRPr="00BF612E">
        <w:rPr>
          <w:sz w:val="24"/>
          <w:szCs w:val="24"/>
        </w:rPr>
        <w:t xml:space="preserve"> </w:t>
      </w:r>
    </w:p>
    <w:p w:rsidR="003A7A83" w:rsidRPr="008B796D" w:rsidRDefault="003A7A83" w:rsidP="003A7A83">
      <w:pPr>
        <w:pStyle w:val="ab"/>
        <w:numPr>
          <w:ilvl w:val="1"/>
          <w:numId w:val="15"/>
        </w:numPr>
        <w:tabs>
          <w:tab w:val="left" w:pos="0"/>
          <w:tab w:val="left" w:pos="993"/>
          <w:tab w:val="left" w:pos="1134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8B796D">
        <w:rPr>
          <w:sz w:val="24"/>
          <w:szCs w:val="24"/>
        </w:rPr>
        <w:t xml:space="preserve">Участник закупочных процедур на право заключения договора на поставку </w:t>
      </w:r>
      <w:r w:rsidR="000368D3">
        <w:rPr>
          <w:sz w:val="24"/>
          <w:szCs w:val="24"/>
        </w:rPr>
        <w:t>материалов</w:t>
      </w:r>
      <w:r w:rsidRPr="008B796D">
        <w:rPr>
          <w:sz w:val="24"/>
          <w:szCs w:val="24"/>
        </w:rPr>
        <w:t xml:space="preserve">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3A7A83" w:rsidRPr="00612811" w:rsidRDefault="003A7A83" w:rsidP="000368D3">
      <w:pPr>
        <w:pStyle w:val="ab"/>
        <w:numPr>
          <w:ilvl w:val="1"/>
          <w:numId w:val="15"/>
        </w:numPr>
        <w:tabs>
          <w:tab w:val="left" w:pos="0"/>
          <w:tab w:val="left" w:pos="851"/>
          <w:tab w:val="left" w:pos="1134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612811">
        <w:rPr>
          <w:sz w:val="24"/>
          <w:szCs w:val="24"/>
        </w:rPr>
        <w:t>Упаковка, транспортирование, условия и сроки хранения.</w:t>
      </w:r>
    </w:p>
    <w:p w:rsidR="00BE069A" w:rsidRDefault="00BE069A" w:rsidP="00BE069A">
      <w:pPr>
        <w:pStyle w:val="ab"/>
        <w:spacing w:line="276" w:lineRule="auto"/>
        <w:ind w:left="0" w:firstLine="709"/>
        <w:jc w:val="both"/>
        <w:rPr>
          <w:sz w:val="24"/>
          <w:szCs w:val="24"/>
        </w:rPr>
      </w:pPr>
      <w:r w:rsidRPr="0072529A">
        <w:rPr>
          <w:sz w:val="24"/>
          <w:szCs w:val="24"/>
        </w:rPr>
        <w:t>Упаковка, маркировка, транспортирование, условия и сроки хранения материалов  должны соответствовать требованиям, указанным в технических условиях изготовителя материало</w:t>
      </w:r>
      <w:r>
        <w:rPr>
          <w:sz w:val="24"/>
          <w:szCs w:val="24"/>
        </w:rPr>
        <w:t>в,  ГОСТ 14192 – 96</w:t>
      </w:r>
      <w:r w:rsidRPr="0072529A">
        <w:rPr>
          <w:sz w:val="24"/>
          <w:szCs w:val="24"/>
        </w:rPr>
        <w:t xml:space="preserve"> или соответствующих МЭК.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BE069A" w:rsidRPr="00DC763A" w:rsidRDefault="00BE069A" w:rsidP="00BE069A">
      <w:pPr>
        <w:pStyle w:val="ab"/>
        <w:spacing w:line="276" w:lineRule="auto"/>
        <w:ind w:left="0" w:firstLine="709"/>
        <w:jc w:val="both"/>
        <w:rPr>
          <w:sz w:val="24"/>
          <w:szCs w:val="24"/>
        </w:rPr>
      </w:pPr>
      <w:r w:rsidRPr="00DC763A">
        <w:rPr>
          <w:sz w:val="24"/>
          <w:szCs w:val="24"/>
        </w:rPr>
        <w:t>Укладка и транспортировка материалов должна предотвратить их повреждение или порчу во время перевозки, а также выдерживать подъемно-транспортную обработку и воздействие осадков во время перевозки.</w:t>
      </w:r>
    </w:p>
    <w:p w:rsidR="00BE069A" w:rsidRDefault="00BE069A" w:rsidP="00BE069A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Упаковка материалов должна производиться в соответствии с требованиями нормативно-технической документации на конкретные типы продукции.</w:t>
      </w:r>
    </w:p>
    <w:p w:rsidR="00BE069A" w:rsidRDefault="00BE069A" w:rsidP="00BE069A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Материалы должны быть для транспортирования упакованы в соответствие с требованиями ГОСТ 16511 и ГОСТ 2991.</w:t>
      </w:r>
    </w:p>
    <w:p w:rsidR="00BE069A" w:rsidRDefault="00BE069A" w:rsidP="00BE069A">
      <w:pPr>
        <w:pStyle w:val="BodyText21"/>
        <w:numPr>
          <w:ilvl w:val="1"/>
          <w:numId w:val="20"/>
        </w:numPr>
        <w:tabs>
          <w:tab w:val="left" w:pos="0"/>
          <w:tab w:val="left" w:pos="1134"/>
        </w:tabs>
        <w:spacing w:line="276" w:lineRule="auto"/>
        <w:ind w:left="0" w:firstLine="709"/>
        <w:rPr>
          <w:szCs w:val="24"/>
        </w:rPr>
      </w:pPr>
      <w:r w:rsidRPr="005E0A60">
        <w:rPr>
          <w:szCs w:val="24"/>
        </w:rPr>
        <w:t xml:space="preserve">Срок изготовления </w:t>
      </w:r>
      <w:r>
        <w:rPr>
          <w:szCs w:val="24"/>
        </w:rPr>
        <w:t>материалов</w:t>
      </w:r>
      <w:r w:rsidRPr="005E0A60">
        <w:rPr>
          <w:szCs w:val="24"/>
        </w:rPr>
        <w:t xml:space="preserve"> производителем должен быть </w:t>
      </w:r>
      <w:r w:rsidRPr="00CF1FB0">
        <w:rPr>
          <w:szCs w:val="24"/>
        </w:rPr>
        <w:t>не более полугода от момента поставки.</w:t>
      </w:r>
    </w:p>
    <w:p w:rsidR="001627B6" w:rsidRPr="00634E3F" w:rsidRDefault="001627B6" w:rsidP="00634E3F">
      <w:pPr>
        <w:spacing w:line="276" w:lineRule="auto"/>
        <w:ind w:firstLine="709"/>
        <w:jc w:val="both"/>
      </w:pPr>
    </w:p>
    <w:p w:rsidR="00B17989" w:rsidRPr="00D3182C" w:rsidRDefault="00B17989" w:rsidP="00D3182C">
      <w:pPr>
        <w:pStyle w:val="ab"/>
        <w:numPr>
          <w:ilvl w:val="0"/>
          <w:numId w:val="15"/>
        </w:numPr>
        <w:tabs>
          <w:tab w:val="left" w:pos="426"/>
          <w:tab w:val="left" w:pos="1134"/>
        </w:tabs>
        <w:ind w:firstLine="349"/>
        <w:rPr>
          <w:b/>
          <w:bCs/>
          <w:sz w:val="24"/>
          <w:szCs w:val="26"/>
        </w:rPr>
      </w:pPr>
      <w:r w:rsidRPr="00D3182C">
        <w:rPr>
          <w:b/>
          <w:bCs/>
          <w:sz w:val="24"/>
          <w:szCs w:val="26"/>
        </w:rPr>
        <w:t>Гарантийные обязательства.</w:t>
      </w:r>
    </w:p>
    <w:p w:rsidR="007B45E8" w:rsidRDefault="00836069" w:rsidP="00634E3F">
      <w:pPr>
        <w:pStyle w:val="ab"/>
        <w:tabs>
          <w:tab w:val="left" w:pos="0"/>
          <w:tab w:val="left" w:pos="993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0368D3">
        <w:rPr>
          <w:sz w:val="24"/>
          <w:szCs w:val="24"/>
        </w:rPr>
        <w:t xml:space="preserve">Гарантия на </w:t>
      </w:r>
      <w:r w:rsidR="007318A8" w:rsidRPr="000368D3">
        <w:rPr>
          <w:sz w:val="24"/>
          <w:szCs w:val="24"/>
        </w:rPr>
        <w:t>поставляем</w:t>
      </w:r>
      <w:r w:rsidR="00BD48A1" w:rsidRPr="000368D3">
        <w:rPr>
          <w:sz w:val="24"/>
          <w:szCs w:val="24"/>
        </w:rPr>
        <w:t>ые материалы</w:t>
      </w:r>
      <w:r w:rsidR="00B17989" w:rsidRPr="000368D3">
        <w:rPr>
          <w:sz w:val="24"/>
          <w:szCs w:val="24"/>
        </w:rPr>
        <w:t xml:space="preserve"> должна распространяться не менее чем на 12 месяцев. Время начала исчисления гарантийного срока – с момента поступления на с</w:t>
      </w:r>
      <w:r w:rsidR="00D52603" w:rsidRPr="000368D3">
        <w:rPr>
          <w:sz w:val="24"/>
          <w:szCs w:val="24"/>
        </w:rPr>
        <w:t>к</w:t>
      </w:r>
      <w:r w:rsidR="00B17989" w:rsidRPr="000368D3">
        <w:rPr>
          <w:sz w:val="24"/>
          <w:szCs w:val="24"/>
        </w:rPr>
        <w:t xml:space="preserve">лад </w:t>
      </w:r>
      <w:r w:rsidR="00AE0297" w:rsidRPr="000368D3">
        <w:rPr>
          <w:sz w:val="24"/>
          <w:szCs w:val="24"/>
        </w:rPr>
        <w:t>З</w:t>
      </w:r>
      <w:r w:rsidR="00B17989" w:rsidRPr="000368D3">
        <w:rPr>
          <w:sz w:val="24"/>
          <w:szCs w:val="24"/>
        </w:rPr>
        <w:t>аказчика.</w:t>
      </w:r>
      <w:r w:rsidR="007318A8" w:rsidRPr="000368D3">
        <w:rPr>
          <w:sz w:val="24"/>
          <w:szCs w:val="24"/>
        </w:rPr>
        <w:t xml:space="preserve"> Поставщик должен за свой счет и </w:t>
      </w:r>
      <w:r w:rsidR="00B17989" w:rsidRPr="000368D3">
        <w:rPr>
          <w:sz w:val="24"/>
          <w:szCs w:val="24"/>
        </w:rPr>
        <w:t>сроки, согласованные с Заказчиком, устранять любые дефекты</w:t>
      </w:r>
      <w:r w:rsidR="00895D4F" w:rsidRPr="000368D3">
        <w:rPr>
          <w:sz w:val="24"/>
          <w:szCs w:val="24"/>
        </w:rPr>
        <w:t xml:space="preserve"> и их последствия</w:t>
      </w:r>
      <w:r w:rsidR="00B17989" w:rsidRPr="000368D3">
        <w:rPr>
          <w:sz w:val="24"/>
          <w:szCs w:val="24"/>
        </w:rPr>
        <w:t xml:space="preserve">, выявленные в период гарантийного срока. В случае обнаружения несоответствия </w:t>
      </w:r>
      <w:r w:rsidR="007318A8" w:rsidRPr="000368D3">
        <w:rPr>
          <w:sz w:val="24"/>
          <w:szCs w:val="24"/>
        </w:rPr>
        <w:t>поставляем</w:t>
      </w:r>
      <w:r w:rsidR="00DC53F8" w:rsidRPr="000368D3">
        <w:rPr>
          <w:sz w:val="24"/>
          <w:szCs w:val="24"/>
        </w:rPr>
        <w:t>ых</w:t>
      </w:r>
      <w:r w:rsidR="007318A8" w:rsidRPr="000368D3">
        <w:rPr>
          <w:sz w:val="24"/>
          <w:szCs w:val="24"/>
        </w:rPr>
        <w:t xml:space="preserve"> </w:t>
      </w:r>
      <w:r w:rsidR="00DC53F8" w:rsidRPr="000368D3">
        <w:rPr>
          <w:sz w:val="24"/>
          <w:szCs w:val="24"/>
        </w:rPr>
        <w:t>материалов</w:t>
      </w:r>
      <w:r w:rsidR="007318A8" w:rsidRPr="000368D3">
        <w:rPr>
          <w:sz w:val="24"/>
          <w:szCs w:val="24"/>
        </w:rPr>
        <w:t xml:space="preserve"> </w:t>
      </w:r>
      <w:r w:rsidR="00B17989" w:rsidRPr="000368D3">
        <w:rPr>
          <w:sz w:val="24"/>
          <w:szCs w:val="24"/>
        </w:rPr>
        <w:t xml:space="preserve">требованиям ТЗ, поставщик обязан направить своего представителя для участия в составлении акта, фиксирующего </w:t>
      </w:r>
      <w:r w:rsidR="00AE0297" w:rsidRPr="000368D3">
        <w:rPr>
          <w:sz w:val="24"/>
          <w:szCs w:val="24"/>
        </w:rPr>
        <w:t xml:space="preserve">несоответствия и </w:t>
      </w:r>
      <w:r w:rsidR="00B17989" w:rsidRPr="000368D3">
        <w:rPr>
          <w:sz w:val="24"/>
          <w:szCs w:val="24"/>
        </w:rPr>
        <w:t xml:space="preserve">дефекты, согласования порядка и сроков их устранения не позднее </w:t>
      </w:r>
      <w:r w:rsidR="000368D3">
        <w:rPr>
          <w:sz w:val="24"/>
          <w:szCs w:val="24"/>
        </w:rPr>
        <w:t>5</w:t>
      </w:r>
      <w:r w:rsidR="00B17989" w:rsidRPr="000368D3">
        <w:rPr>
          <w:sz w:val="24"/>
          <w:szCs w:val="24"/>
        </w:rPr>
        <w:t xml:space="preserve"> дней со дня получения </w:t>
      </w:r>
      <w:r w:rsidR="00B17989" w:rsidRPr="000368D3">
        <w:rPr>
          <w:sz w:val="24"/>
          <w:szCs w:val="24"/>
        </w:rPr>
        <w:lastRenderedPageBreak/>
        <w:t xml:space="preserve">письменного извещения </w:t>
      </w:r>
      <w:r w:rsidR="007318A8" w:rsidRPr="000368D3">
        <w:rPr>
          <w:sz w:val="24"/>
          <w:szCs w:val="24"/>
        </w:rPr>
        <w:t xml:space="preserve">от </w:t>
      </w:r>
      <w:r w:rsidR="00B17989" w:rsidRPr="000368D3">
        <w:rPr>
          <w:sz w:val="24"/>
          <w:szCs w:val="24"/>
        </w:rPr>
        <w:t>Заказчика. Гарантийный срок в этом случае продлевается соответственно на период устранения дефектов.</w:t>
      </w:r>
    </w:p>
    <w:p w:rsidR="001627B6" w:rsidRPr="00634E3F" w:rsidRDefault="001627B6" w:rsidP="00634E3F">
      <w:pPr>
        <w:pStyle w:val="ab"/>
        <w:tabs>
          <w:tab w:val="left" w:pos="0"/>
          <w:tab w:val="left" w:pos="993"/>
        </w:tabs>
        <w:spacing w:line="276" w:lineRule="auto"/>
        <w:ind w:left="0" w:firstLine="709"/>
        <w:jc w:val="both"/>
        <w:rPr>
          <w:sz w:val="24"/>
          <w:szCs w:val="24"/>
        </w:rPr>
      </w:pPr>
    </w:p>
    <w:p w:rsidR="00B17989" w:rsidRPr="001627B6" w:rsidRDefault="00B17989" w:rsidP="00D3182C">
      <w:pPr>
        <w:pStyle w:val="ab"/>
        <w:numPr>
          <w:ilvl w:val="0"/>
          <w:numId w:val="15"/>
        </w:numPr>
        <w:tabs>
          <w:tab w:val="left" w:pos="0"/>
          <w:tab w:val="left" w:pos="709"/>
          <w:tab w:val="left" w:pos="1134"/>
        </w:tabs>
        <w:ind w:left="0" w:firstLine="709"/>
        <w:rPr>
          <w:b/>
          <w:bCs/>
          <w:sz w:val="24"/>
          <w:szCs w:val="26"/>
        </w:rPr>
      </w:pPr>
      <w:r w:rsidRPr="001627B6">
        <w:rPr>
          <w:b/>
          <w:bCs/>
          <w:sz w:val="24"/>
          <w:szCs w:val="26"/>
        </w:rPr>
        <w:t>Состав технической и эксплуатационной  документации.</w:t>
      </w:r>
    </w:p>
    <w:p w:rsidR="008F595F" w:rsidRPr="00D3182C" w:rsidRDefault="008F595F" w:rsidP="00ED7FB0">
      <w:pPr>
        <w:pStyle w:val="ab"/>
        <w:tabs>
          <w:tab w:val="left" w:pos="1560"/>
        </w:tabs>
        <w:ind w:left="0" w:firstLine="709"/>
        <w:jc w:val="both"/>
        <w:rPr>
          <w:sz w:val="24"/>
          <w:szCs w:val="24"/>
        </w:rPr>
      </w:pPr>
      <w:r w:rsidRPr="00D3182C">
        <w:rPr>
          <w:sz w:val="24"/>
          <w:szCs w:val="24"/>
        </w:rPr>
        <w:t>Предоставляемая Поставщиком техническая и эксплуатационная документация должна включать:</w:t>
      </w:r>
    </w:p>
    <w:p w:rsidR="008F595F" w:rsidRPr="00D3182C" w:rsidRDefault="008F595F" w:rsidP="00ED7FB0">
      <w:pPr>
        <w:pStyle w:val="ab"/>
        <w:tabs>
          <w:tab w:val="left" w:pos="1560"/>
        </w:tabs>
        <w:ind w:left="0" w:firstLine="709"/>
        <w:jc w:val="both"/>
        <w:rPr>
          <w:sz w:val="24"/>
          <w:szCs w:val="24"/>
        </w:rPr>
      </w:pPr>
      <w:r w:rsidRPr="00D3182C">
        <w:rPr>
          <w:sz w:val="24"/>
          <w:szCs w:val="24"/>
        </w:rPr>
        <w:t>-  паспорт товара;</w:t>
      </w:r>
    </w:p>
    <w:p w:rsidR="007B45E8" w:rsidRDefault="008F595F" w:rsidP="00634E3F">
      <w:pPr>
        <w:pStyle w:val="ab"/>
        <w:tabs>
          <w:tab w:val="left" w:pos="709"/>
          <w:tab w:val="left" w:pos="1560"/>
        </w:tabs>
        <w:ind w:left="0" w:firstLine="709"/>
        <w:jc w:val="both"/>
        <w:rPr>
          <w:sz w:val="24"/>
          <w:szCs w:val="24"/>
        </w:rPr>
      </w:pPr>
      <w:r w:rsidRPr="00D3182C">
        <w:rPr>
          <w:sz w:val="24"/>
          <w:szCs w:val="24"/>
        </w:rPr>
        <w:t xml:space="preserve">- </w:t>
      </w:r>
      <w:r w:rsidR="003374AB" w:rsidRPr="00D3182C">
        <w:rPr>
          <w:sz w:val="24"/>
          <w:szCs w:val="24"/>
        </w:rPr>
        <w:t>сертификаты</w:t>
      </w:r>
      <w:r w:rsidRPr="00D3182C">
        <w:rPr>
          <w:sz w:val="24"/>
          <w:szCs w:val="24"/>
        </w:rPr>
        <w:t xml:space="preserve"> или други</w:t>
      </w:r>
      <w:r w:rsidR="003374AB" w:rsidRPr="00D3182C">
        <w:rPr>
          <w:sz w:val="24"/>
          <w:szCs w:val="24"/>
        </w:rPr>
        <w:t>е</w:t>
      </w:r>
      <w:r w:rsidRPr="00D3182C">
        <w:rPr>
          <w:sz w:val="24"/>
          <w:szCs w:val="24"/>
        </w:rPr>
        <w:t xml:space="preserve"> документ</w:t>
      </w:r>
      <w:r w:rsidR="003374AB" w:rsidRPr="00D3182C">
        <w:rPr>
          <w:sz w:val="24"/>
          <w:szCs w:val="24"/>
        </w:rPr>
        <w:t>ы</w:t>
      </w:r>
      <w:r w:rsidRPr="00D3182C">
        <w:rPr>
          <w:sz w:val="24"/>
          <w:szCs w:val="24"/>
        </w:rPr>
        <w:t xml:space="preserve"> на русском языке, надлежащим образом подтверждающи</w:t>
      </w:r>
      <w:r w:rsidR="009E61DF" w:rsidRPr="00D3182C">
        <w:rPr>
          <w:sz w:val="24"/>
          <w:szCs w:val="24"/>
        </w:rPr>
        <w:t>е</w:t>
      </w:r>
      <w:r w:rsidRPr="00D3182C">
        <w:rPr>
          <w:sz w:val="24"/>
          <w:szCs w:val="24"/>
        </w:rPr>
        <w:t xml:space="preserve"> качество и безопасность товара.</w:t>
      </w:r>
    </w:p>
    <w:p w:rsidR="001627B6" w:rsidRPr="00634E3F" w:rsidRDefault="001627B6" w:rsidP="00634E3F">
      <w:pPr>
        <w:pStyle w:val="ab"/>
        <w:tabs>
          <w:tab w:val="left" w:pos="709"/>
          <w:tab w:val="left" w:pos="1560"/>
        </w:tabs>
        <w:ind w:left="0" w:firstLine="709"/>
        <w:jc w:val="both"/>
        <w:rPr>
          <w:sz w:val="24"/>
          <w:szCs w:val="24"/>
        </w:rPr>
      </w:pPr>
    </w:p>
    <w:p w:rsidR="00B17989" w:rsidRPr="00D3182C" w:rsidRDefault="00B17989" w:rsidP="00D3182C">
      <w:pPr>
        <w:pStyle w:val="ab"/>
        <w:numPr>
          <w:ilvl w:val="0"/>
          <w:numId w:val="15"/>
        </w:numPr>
        <w:tabs>
          <w:tab w:val="left" w:pos="426"/>
          <w:tab w:val="left" w:pos="1134"/>
        </w:tabs>
        <w:ind w:firstLine="349"/>
        <w:rPr>
          <w:b/>
          <w:bCs/>
          <w:sz w:val="24"/>
          <w:szCs w:val="26"/>
        </w:rPr>
      </w:pPr>
      <w:r w:rsidRPr="00D3182C">
        <w:rPr>
          <w:b/>
          <w:bCs/>
          <w:sz w:val="24"/>
          <w:szCs w:val="26"/>
        </w:rPr>
        <w:t>Сроки и очередность поставки оборудования.</w:t>
      </w:r>
    </w:p>
    <w:p w:rsidR="001627B6" w:rsidRDefault="001627B6" w:rsidP="001627B6">
      <w:pPr>
        <w:pStyle w:val="ab"/>
        <w:tabs>
          <w:tab w:val="left" w:pos="1560"/>
        </w:tabs>
        <w:ind w:left="0" w:firstLine="709"/>
        <w:jc w:val="both"/>
        <w:rPr>
          <w:sz w:val="24"/>
          <w:szCs w:val="24"/>
        </w:rPr>
      </w:pPr>
      <w:r w:rsidRPr="001627B6">
        <w:rPr>
          <w:sz w:val="24"/>
          <w:szCs w:val="24"/>
        </w:rPr>
        <w:t xml:space="preserve">Поставка </w:t>
      </w:r>
      <w:r>
        <w:rPr>
          <w:sz w:val="24"/>
          <w:szCs w:val="24"/>
        </w:rPr>
        <w:t>винтовых замков</w:t>
      </w:r>
      <w:r w:rsidRPr="001627B6">
        <w:rPr>
          <w:sz w:val="24"/>
          <w:szCs w:val="24"/>
        </w:rPr>
        <w:t xml:space="preserve"> - с момента подписания договора в течение 45 </w:t>
      </w:r>
      <w:r w:rsidR="003B7B0D">
        <w:rPr>
          <w:sz w:val="24"/>
          <w:szCs w:val="24"/>
        </w:rPr>
        <w:t xml:space="preserve">календарных </w:t>
      </w:r>
      <w:r w:rsidRPr="001627B6">
        <w:rPr>
          <w:sz w:val="24"/>
          <w:szCs w:val="24"/>
        </w:rPr>
        <w:t>дней.</w:t>
      </w:r>
    </w:p>
    <w:p w:rsidR="001627B6" w:rsidRPr="001627B6" w:rsidRDefault="001627B6" w:rsidP="001627B6">
      <w:pPr>
        <w:pStyle w:val="ab"/>
        <w:tabs>
          <w:tab w:val="left" w:pos="1560"/>
        </w:tabs>
        <w:ind w:left="0" w:firstLine="709"/>
        <w:jc w:val="both"/>
        <w:rPr>
          <w:sz w:val="24"/>
          <w:szCs w:val="24"/>
        </w:rPr>
      </w:pPr>
    </w:p>
    <w:p w:rsidR="00B17989" w:rsidRPr="00D3182C" w:rsidRDefault="00B17989" w:rsidP="00D3182C">
      <w:pPr>
        <w:pStyle w:val="ab"/>
        <w:numPr>
          <w:ilvl w:val="0"/>
          <w:numId w:val="15"/>
        </w:numPr>
        <w:tabs>
          <w:tab w:val="left" w:pos="426"/>
          <w:tab w:val="left" w:pos="1134"/>
        </w:tabs>
        <w:ind w:left="0" w:firstLine="709"/>
        <w:rPr>
          <w:b/>
          <w:bCs/>
          <w:sz w:val="24"/>
          <w:szCs w:val="26"/>
        </w:rPr>
      </w:pPr>
      <w:r w:rsidRPr="00D3182C">
        <w:rPr>
          <w:b/>
          <w:bCs/>
          <w:sz w:val="24"/>
          <w:szCs w:val="26"/>
        </w:rPr>
        <w:t>Требования к Поставщику.</w:t>
      </w:r>
    </w:p>
    <w:p w:rsidR="00D3182C" w:rsidRDefault="00D3182C" w:rsidP="00D3182C">
      <w:pPr>
        <w:tabs>
          <w:tab w:val="left" w:pos="709"/>
        </w:tabs>
        <w:spacing w:line="276" w:lineRule="auto"/>
        <w:ind w:firstLine="709"/>
        <w:jc w:val="both"/>
      </w:pPr>
      <w:r w:rsidRPr="00612811">
        <w:t>Наличие документов, подтверждающих возможность осуществления поставок</w:t>
      </w:r>
      <w:r>
        <w:t xml:space="preserve"> </w:t>
      </w:r>
      <w:r w:rsidRPr="00612811">
        <w:t xml:space="preserve"> (в соответствии с требованиями конкурсной документа</w:t>
      </w:r>
      <w:r>
        <w:t>ции).</w:t>
      </w:r>
    </w:p>
    <w:p w:rsidR="00AE36B4" w:rsidRDefault="00D3182C" w:rsidP="00634E3F">
      <w:pPr>
        <w:ind w:firstLine="709"/>
        <w:jc w:val="both"/>
      </w:pPr>
      <w:r w:rsidRPr="004F5C65">
        <w:t>Наличие действующих лицензий на виды деятельности, свя</w:t>
      </w:r>
      <w:r>
        <w:t xml:space="preserve">занные с поставкой </w:t>
      </w:r>
      <w:r w:rsidR="00DD48D6" w:rsidRPr="00DD48D6">
        <w:t>дер</w:t>
      </w:r>
      <w:r w:rsidR="00DD48D6">
        <w:t>е</w:t>
      </w:r>
      <w:r w:rsidR="00DD48D6" w:rsidRPr="00DD48D6">
        <w:t>вянных опор</w:t>
      </w:r>
      <w:r w:rsidR="00DD48D6">
        <w:t>.</w:t>
      </w:r>
    </w:p>
    <w:p w:rsidR="001627B6" w:rsidRPr="00DD48D6" w:rsidRDefault="001627B6" w:rsidP="00634E3F">
      <w:pPr>
        <w:ind w:firstLine="709"/>
        <w:jc w:val="both"/>
      </w:pPr>
    </w:p>
    <w:p w:rsidR="00B17989" w:rsidRPr="00D3182C" w:rsidRDefault="00B17989" w:rsidP="00D3182C">
      <w:pPr>
        <w:pStyle w:val="ab"/>
        <w:numPr>
          <w:ilvl w:val="0"/>
          <w:numId w:val="15"/>
        </w:numPr>
        <w:tabs>
          <w:tab w:val="left" w:pos="0"/>
          <w:tab w:val="left" w:pos="1134"/>
        </w:tabs>
        <w:ind w:left="0" w:firstLine="709"/>
        <w:rPr>
          <w:b/>
          <w:bCs/>
          <w:sz w:val="24"/>
          <w:szCs w:val="26"/>
        </w:rPr>
      </w:pPr>
      <w:r w:rsidRPr="00D3182C">
        <w:rPr>
          <w:b/>
          <w:bCs/>
          <w:sz w:val="24"/>
          <w:szCs w:val="26"/>
        </w:rPr>
        <w:t>Правила приемки оборудования.</w:t>
      </w:r>
    </w:p>
    <w:p w:rsidR="00B17989" w:rsidRPr="00D3182C" w:rsidRDefault="00B17989" w:rsidP="00ED7FB0">
      <w:pPr>
        <w:pStyle w:val="BodyText21"/>
        <w:tabs>
          <w:tab w:val="left" w:pos="709"/>
        </w:tabs>
        <w:ind w:firstLine="0"/>
        <w:rPr>
          <w:szCs w:val="24"/>
        </w:rPr>
      </w:pPr>
      <w:r w:rsidRPr="005C6B5D">
        <w:rPr>
          <w:sz w:val="26"/>
          <w:szCs w:val="26"/>
        </w:rPr>
        <w:tab/>
      </w:r>
      <w:r w:rsidRPr="00D3182C">
        <w:rPr>
          <w:szCs w:val="24"/>
        </w:rPr>
        <w:t>Все поставляемые материалы проходят входной контроль, осуществляемый представителями филиал</w:t>
      </w:r>
      <w:r w:rsidR="009529C2" w:rsidRPr="00D3182C">
        <w:rPr>
          <w:szCs w:val="24"/>
        </w:rPr>
        <w:t>а</w:t>
      </w:r>
      <w:r w:rsidRPr="00D3182C">
        <w:rPr>
          <w:szCs w:val="24"/>
        </w:rPr>
        <w:t xml:space="preserve"> ОАО «МРСК Центра» и ответственными представит</w:t>
      </w:r>
      <w:r w:rsidR="00901DA3" w:rsidRPr="00D3182C">
        <w:rPr>
          <w:szCs w:val="24"/>
        </w:rPr>
        <w:t>елями Поставщика при получении материалов</w:t>
      </w:r>
      <w:r w:rsidRPr="00D3182C">
        <w:rPr>
          <w:szCs w:val="24"/>
        </w:rPr>
        <w:t xml:space="preserve"> на склад.</w:t>
      </w:r>
    </w:p>
    <w:p w:rsidR="00A832AE" w:rsidRDefault="00B17989" w:rsidP="00ED7FB0">
      <w:pPr>
        <w:tabs>
          <w:tab w:val="left" w:pos="709"/>
        </w:tabs>
        <w:jc w:val="both"/>
      </w:pPr>
      <w:r w:rsidRPr="00D3182C">
        <w:tab/>
        <w:t>В случае выявления дефектов, в том числе и скрытых, Поставщик обязан за свой счет заменить поставленную продукцию.</w:t>
      </w:r>
    </w:p>
    <w:p w:rsidR="001627B6" w:rsidRPr="00634E3F" w:rsidRDefault="001627B6" w:rsidP="00ED7FB0">
      <w:pPr>
        <w:tabs>
          <w:tab w:val="left" w:pos="709"/>
        </w:tabs>
        <w:jc w:val="both"/>
      </w:pPr>
    </w:p>
    <w:p w:rsidR="00B17989" w:rsidRPr="005C6B5D" w:rsidRDefault="00D3182C" w:rsidP="00D3182C">
      <w:pPr>
        <w:pStyle w:val="ab"/>
        <w:tabs>
          <w:tab w:val="left" w:pos="0"/>
        </w:tabs>
        <w:ind w:left="0" w:firstLine="709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10.</w:t>
      </w:r>
      <w:r w:rsidR="00ED7FB0">
        <w:rPr>
          <w:b/>
          <w:bCs/>
          <w:sz w:val="26"/>
          <w:szCs w:val="26"/>
        </w:rPr>
        <w:t xml:space="preserve">  </w:t>
      </w:r>
      <w:r w:rsidR="00B17989" w:rsidRPr="00D3182C">
        <w:rPr>
          <w:b/>
          <w:bCs/>
          <w:sz w:val="24"/>
          <w:szCs w:val="24"/>
        </w:rPr>
        <w:t>Стоимость и условия оплаты.</w:t>
      </w:r>
    </w:p>
    <w:p w:rsidR="00B17989" w:rsidRDefault="00B17989" w:rsidP="00D3182C">
      <w:pPr>
        <w:tabs>
          <w:tab w:val="left" w:pos="709"/>
        </w:tabs>
        <w:jc w:val="both"/>
      </w:pPr>
      <w:r w:rsidRPr="005C6B5D">
        <w:rPr>
          <w:sz w:val="26"/>
          <w:szCs w:val="26"/>
        </w:rPr>
        <w:tab/>
      </w:r>
      <w:r w:rsidR="00D3182C" w:rsidRPr="0072224A">
        <w:t>В стоимость должна быть включена доставка до склада Покупателя</w:t>
      </w:r>
    </w:p>
    <w:p w:rsidR="0099073F" w:rsidRDefault="0099073F" w:rsidP="00D3182C">
      <w:pPr>
        <w:tabs>
          <w:tab w:val="left" w:pos="709"/>
        </w:tabs>
        <w:jc w:val="both"/>
      </w:pPr>
    </w:p>
    <w:p w:rsidR="0099073F" w:rsidRDefault="0099073F" w:rsidP="00D3182C">
      <w:pPr>
        <w:tabs>
          <w:tab w:val="left" w:pos="709"/>
        </w:tabs>
        <w:jc w:val="both"/>
      </w:pPr>
    </w:p>
    <w:p w:rsidR="0099073F" w:rsidRDefault="0099073F" w:rsidP="00D3182C">
      <w:pPr>
        <w:tabs>
          <w:tab w:val="left" w:pos="709"/>
        </w:tabs>
        <w:jc w:val="both"/>
      </w:pPr>
    </w:p>
    <w:p w:rsidR="0099073F" w:rsidRDefault="0099073F" w:rsidP="00D3182C">
      <w:pPr>
        <w:tabs>
          <w:tab w:val="left" w:pos="709"/>
        </w:tabs>
        <w:jc w:val="both"/>
      </w:pPr>
    </w:p>
    <w:p w:rsidR="00BB6830" w:rsidRDefault="00BB6830" w:rsidP="00D3182C">
      <w:pPr>
        <w:tabs>
          <w:tab w:val="left" w:pos="709"/>
        </w:tabs>
        <w:jc w:val="both"/>
      </w:pPr>
    </w:p>
    <w:p w:rsidR="00BB6830" w:rsidRDefault="00BB6830" w:rsidP="00D3182C">
      <w:pPr>
        <w:tabs>
          <w:tab w:val="left" w:pos="709"/>
        </w:tabs>
        <w:jc w:val="both"/>
      </w:pPr>
    </w:p>
    <w:p w:rsidR="00BB6830" w:rsidRPr="00986F4E" w:rsidRDefault="00BB6830" w:rsidP="00BB6830">
      <w:pPr>
        <w:ind w:left="851"/>
      </w:pPr>
      <w:r w:rsidRPr="00986F4E">
        <w:t>И.о. заместител</w:t>
      </w:r>
      <w:r w:rsidR="00BC29D2">
        <w:t>я</w:t>
      </w:r>
      <w:r w:rsidRPr="00986F4E">
        <w:t xml:space="preserve"> главного инженера – начальник</w:t>
      </w:r>
      <w:r w:rsidR="00BC29D2">
        <w:t>а</w:t>
      </w:r>
      <w:r w:rsidRPr="00986F4E">
        <w:t xml:space="preserve">                                                                                   управления распределительных сетей                                                      </w:t>
      </w:r>
      <w:r>
        <w:t xml:space="preserve">    </w:t>
      </w:r>
      <w:r w:rsidRPr="00986F4E">
        <w:t xml:space="preserve">     Пешнин С.Е.</w:t>
      </w:r>
    </w:p>
    <w:p w:rsidR="00BB6830" w:rsidRPr="00986F4E" w:rsidRDefault="00BB6830" w:rsidP="00BB6830">
      <w:pPr>
        <w:ind w:left="851"/>
      </w:pPr>
    </w:p>
    <w:p w:rsidR="00BB6830" w:rsidRPr="005E0FA0" w:rsidRDefault="00BB6830" w:rsidP="00BB6830">
      <w:pPr>
        <w:rPr>
          <w:sz w:val="26"/>
          <w:szCs w:val="26"/>
        </w:rPr>
      </w:pPr>
    </w:p>
    <w:p w:rsidR="0033378A" w:rsidRPr="005E0FA0" w:rsidRDefault="0033378A" w:rsidP="00BB6830">
      <w:pPr>
        <w:rPr>
          <w:sz w:val="26"/>
          <w:szCs w:val="26"/>
        </w:rPr>
      </w:pPr>
    </w:p>
    <w:p w:rsidR="00BB6830" w:rsidRDefault="00BB6830" w:rsidP="00BB6830">
      <w:pPr>
        <w:ind w:left="851"/>
      </w:pPr>
      <w:r w:rsidRPr="00986F4E">
        <w:t xml:space="preserve">Зам. начальника  управления логистики  и                                  </w:t>
      </w:r>
    </w:p>
    <w:p w:rsidR="001627B6" w:rsidRDefault="00BB6830" w:rsidP="00BB6830">
      <w:pPr>
        <w:ind w:left="851"/>
        <w:rPr>
          <w:sz w:val="26"/>
          <w:szCs w:val="26"/>
        </w:rPr>
      </w:pPr>
      <w:r w:rsidRPr="00986F4E">
        <w:t xml:space="preserve">материально-технического  обеспечения </w:t>
      </w:r>
      <w:r w:rsidRPr="00986F4E">
        <w:tab/>
      </w:r>
      <w:r>
        <w:t xml:space="preserve">                                                </w:t>
      </w:r>
      <w:r w:rsidRPr="00986F4E">
        <w:t>Козлов И.В.</w:t>
      </w:r>
    </w:p>
    <w:p w:rsidR="001627B6" w:rsidRPr="001627B6" w:rsidRDefault="001627B6" w:rsidP="001627B6">
      <w:pPr>
        <w:rPr>
          <w:sz w:val="26"/>
          <w:szCs w:val="26"/>
        </w:rPr>
      </w:pPr>
    </w:p>
    <w:p w:rsidR="001627B6" w:rsidRPr="001627B6" w:rsidRDefault="001627B6" w:rsidP="001627B6">
      <w:pPr>
        <w:rPr>
          <w:sz w:val="26"/>
          <w:szCs w:val="26"/>
        </w:rPr>
      </w:pPr>
    </w:p>
    <w:p w:rsidR="001627B6" w:rsidRPr="001627B6" w:rsidRDefault="001627B6" w:rsidP="001627B6">
      <w:pPr>
        <w:rPr>
          <w:sz w:val="26"/>
          <w:szCs w:val="26"/>
        </w:rPr>
      </w:pPr>
    </w:p>
    <w:p w:rsidR="001627B6" w:rsidRDefault="001627B6" w:rsidP="001627B6">
      <w:pPr>
        <w:rPr>
          <w:sz w:val="26"/>
          <w:szCs w:val="26"/>
        </w:rPr>
      </w:pPr>
    </w:p>
    <w:p w:rsidR="003B7B0D" w:rsidRDefault="003B7B0D" w:rsidP="001627B6">
      <w:pPr>
        <w:rPr>
          <w:sz w:val="26"/>
          <w:szCs w:val="26"/>
        </w:rPr>
      </w:pPr>
    </w:p>
    <w:p w:rsidR="003B7B0D" w:rsidRDefault="003B7B0D" w:rsidP="001627B6">
      <w:pPr>
        <w:rPr>
          <w:sz w:val="26"/>
          <w:szCs w:val="26"/>
        </w:rPr>
      </w:pPr>
    </w:p>
    <w:p w:rsidR="003B7B0D" w:rsidRDefault="003B7B0D" w:rsidP="001627B6">
      <w:pPr>
        <w:rPr>
          <w:sz w:val="26"/>
          <w:szCs w:val="26"/>
        </w:rPr>
      </w:pPr>
    </w:p>
    <w:p w:rsidR="003B7B0D" w:rsidRPr="001627B6" w:rsidRDefault="003B7B0D" w:rsidP="001627B6">
      <w:pPr>
        <w:rPr>
          <w:sz w:val="26"/>
          <w:szCs w:val="26"/>
        </w:rPr>
      </w:pPr>
    </w:p>
    <w:p w:rsidR="001627B6" w:rsidRPr="001627B6" w:rsidRDefault="001627B6" w:rsidP="001627B6">
      <w:pPr>
        <w:rPr>
          <w:sz w:val="18"/>
          <w:szCs w:val="26"/>
        </w:rPr>
      </w:pPr>
    </w:p>
    <w:p w:rsidR="00BB6830" w:rsidRPr="001627B6" w:rsidRDefault="001627B6" w:rsidP="001627B6">
      <w:pPr>
        <w:rPr>
          <w:sz w:val="20"/>
          <w:szCs w:val="26"/>
        </w:rPr>
      </w:pPr>
      <w:r w:rsidRPr="001627B6">
        <w:rPr>
          <w:sz w:val="20"/>
          <w:szCs w:val="26"/>
        </w:rPr>
        <w:t>Исп.: Щипалов Михаил Александрович</w:t>
      </w:r>
    </w:p>
    <w:p w:rsidR="001627B6" w:rsidRPr="001627B6" w:rsidRDefault="001627B6" w:rsidP="001627B6">
      <w:pPr>
        <w:rPr>
          <w:sz w:val="20"/>
          <w:szCs w:val="26"/>
        </w:rPr>
      </w:pPr>
      <w:r w:rsidRPr="001627B6">
        <w:rPr>
          <w:sz w:val="20"/>
          <w:szCs w:val="26"/>
        </w:rPr>
        <w:t>тел.: 8(4852)78-13-67</w:t>
      </w:r>
    </w:p>
    <w:sectPr w:rsidR="001627B6" w:rsidRPr="001627B6" w:rsidSect="003A7A83">
      <w:pgSz w:w="11906" w:h="16838" w:code="9"/>
      <w:pgMar w:top="851" w:right="707" w:bottom="709" w:left="1276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30533"/>
    <w:multiLevelType w:val="hybridMultilevel"/>
    <w:tmpl w:val="00CE57A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2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30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3">
    <w:nsid w:val="0E8A025E"/>
    <w:multiLevelType w:val="hybridMultilevel"/>
    <w:tmpl w:val="5784CA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3D058DB"/>
    <w:multiLevelType w:val="hybridMultilevel"/>
    <w:tmpl w:val="41B4F968"/>
    <w:lvl w:ilvl="0" w:tplc="C13A6D22"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66F4220"/>
    <w:multiLevelType w:val="hybridMultilevel"/>
    <w:tmpl w:val="1DD4D6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D4A60A5"/>
    <w:multiLevelType w:val="multilevel"/>
    <w:tmpl w:val="31E80E0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8">
    <w:nsid w:val="22030A78"/>
    <w:multiLevelType w:val="hybridMultilevel"/>
    <w:tmpl w:val="AB5C569A"/>
    <w:lvl w:ilvl="0" w:tplc="FFFFFFFF">
      <w:start w:val="520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63B4C9D"/>
    <w:multiLevelType w:val="multilevel"/>
    <w:tmpl w:val="561AAFC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8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0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5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81" w:hanging="1800"/>
      </w:pPr>
      <w:rPr>
        <w:rFonts w:hint="default"/>
      </w:rPr>
    </w:lvl>
  </w:abstractNum>
  <w:abstractNum w:abstractNumId="10">
    <w:nsid w:val="314015A6"/>
    <w:multiLevelType w:val="hybridMultilevel"/>
    <w:tmpl w:val="5660F5C2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2">
    <w:nsid w:val="420A384E"/>
    <w:multiLevelType w:val="hybridMultilevel"/>
    <w:tmpl w:val="DE76FEF0"/>
    <w:lvl w:ilvl="0" w:tplc="04190011">
      <w:start w:val="1"/>
      <w:numFmt w:val="decimal"/>
      <w:lvlText w:val="%1)"/>
      <w:lvlJc w:val="left"/>
      <w:pPr>
        <w:tabs>
          <w:tab w:val="num" w:pos="473"/>
        </w:tabs>
        <w:ind w:left="473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4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5">
    <w:nsid w:val="4D4A6857"/>
    <w:multiLevelType w:val="multilevel"/>
    <w:tmpl w:val="3BDA93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F1916ED"/>
    <w:multiLevelType w:val="hybridMultilevel"/>
    <w:tmpl w:val="78D877C2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60043D17"/>
    <w:multiLevelType w:val="hybridMultilevel"/>
    <w:tmpl w:val="96549726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60CA7640"/>
    <w:multiLevelType w:val="hybridMultilevel"/>
    <w:tmpl w:val="EBE2BEB8"/>
    <w:lvl w:ilvl="0" w:tplc="B3F8C08C">
      <w:start w:val="1"/>
      <w:numFmt w:val="decimal"/>
      <w:lvlText w:val="%1."/>
      <w:lvlJc w:val="left"/>
      <w:pPr>
        <w:tabs>
          <w:tab w:val="num" w:pos="720"/>
        </w:tabs>
        <w:ind w:left="567" w:hanging="283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4372DCB"/>
    <w:multiLevelType w:val="hybridMultilevel"/>
    <w:tmpl w:val="8BEA03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8103DC4"/>
    <w:multiLevelType w:val="hybridMultilevel"/>
    <w:tmpl w:val="17FA2008"/>
    <w:lvl w:ilvl="0" w:tplc="32E85D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EF2052A">
      <w:numFmt w:val="none"/>
      <w:pStyle w:val="1"/>
      <w:lvlText w:val=""/>
      <w:lvlJc w:val="left"/>
      <w:pPr>
        <w:tabs>
          <w:tab w:val="num" w:pos="360"/>
        </w:tabs>
      </w:pPr>
    </w:lvl>
    <w:lvl w:ilvl="2" w:tplc="5A24B0E0">
      <w:numFmt w:val="none"/>
      <w:lvlText w:val=""/>
      <w:lvlJc w:val="left"/>
      <w:pPr>
        <w:tabs>
          <w:tab w:val="num" w:pos="360"/>
        </w:tabs>
      </w:pPr>
    </w:lvl>
    <w:lvl w:ilvl="3" w:tplc="FCCE1178">
      <w:numFmt w:val="none"/>
      <w:lvlText w:val=""/>
      <w:lvlJc w:val="left"/>
      <w:pPr>
        <w:tabs>
          <w:tab w:val="num" w:pos="360"/>
        </w:tabs>
      </w:pPr>
    </w:lvl>
    <w:lvl w:ilvl="4" w:tplc="8CA4EFF4">
      <w:numFmt w:val="none"/>
      <w:lvlText w:val=""/>
      <w:lvlJc w:val="left"/>
      <w:pPr>
        <w:tabs>
          <w:tab w:val="num" w:pos="360"/>
        </w:tabs>
      </w:pPr>
    </w:lvl>
    <w:lvl w:ilvl="5" w:tplc="28B4DCA6">
      <w:numFmt w:val="none"/>
      <w:lvlText w:val=""/>
      <w:lvlJc w:val="left"/>
      <w:pPr>
        <w:tabs>
          <w:tab w:val="num" w:pos="360"/>
        </w:tabs>
      </w:pPr>
    </w:lvl>
    <w:lvl w:ilvl="6" w:tplc="521C6ABE">
      <w:numFmt w:val="none"/>
      <w:lvlText w:val=""/>
      <w:lvlJc w:val="left"/>
      <w:pPr>
        <w:tabs>
          <w:tab w:val="num" w:pos="360"/>
        </w:tabs>
      </w:pPr>
    </w:lvl>
    <w:lvl w:ilvl="7" w:tplc="86887B02">
      <w:numFmt w:val="none"/>
      <w:lvlText w:val=""/>
      <w:lvlJc w:val="left"/>
      <w:pPr>
        <w:tabs>
          <w:tab w:val="num" w:pos="360"/>
        </w:tabs>
      </w:pPr>
    </w:lvl>
    <w:lvl w:ilvl="8" w:tplc="7AFA2D0E">
      <w:numFmt w:val="none"/>
      <w:lvlText w:val=""/>
      <w:lvlJc w:val="left"/>
      <w:pPr>
        <w:tabs>
          <w:tab w:val="num" w:pos="360"/>
        </w:tabs>
      </w:pPr>
    </w:lvl>
  </w:abstractNum>
  <w:abstractNum w:abstractNumId="21">
    <w:nsid w:val="78BB779B"/>
    <w:multiLevelType w:val="hybridMultilevel"/>
    <w:tmpl w:val="96C0CCB8"/>
    <w:lvl w:ilvl="0" w:tplc="DF66F500"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8"/>
  </w:num>
  <w:num w:numId="3">
    <w:abstractNumId w:val="19"/>
  </w:num>
  <w:num w:numId="4">
    <w:abstractNumId w:val="18"/>
  </w:num>
  <w:num w:numId="5">
    <w:abstractNumId w:val="12"/>
  </w:num>
  <w:num w:numId="6">
    <w:abstractNumId w:val="3"/>
  </w:num>
  <w:num w:numId="7">
    <w:abstractNumId w:val="15"/>
  </w:num>
  <w:num w:numId="8">
    <w:abstractNumId w:val="2"/>
  </w:num>
  <w:num w:numId="9">
    <w:abstractNumId w:val="9"/>
  </w:num>
  <w:num w:numId="10">
    <w:abstractNumId w:val="17"/>
  </w:num>
  <w:num w:numId="11">
    <w:abstractNumId w:val="16"/>
  </w:num>
  <w:num w:numId="12">
    <w:abstractNumId w:val="10"/>
  </w:num>
  <w:num w:numId="13">
    <w:abstractNumId w:val="6"/>
  </w:num>
  <w:num w:numId="14">
    <w:abstractNumId w:val="13"/>
  </w:num>
  <w:num w:numId="15">
    <w:abstractNumId w:val="1"/>
  </w:num>
  <w:num w:numId="16">
    <w:abstractNumId w:val="14"/>
  </w:num>
  <w:num w:numId="17">
    <w:abstractNumId w:val="5"/>
  </w:num>
  <w:num w:numId="18">
    <w:abstractNumId w:val="11"/>
  </w:num>
  <w:num w:numId="19">
    <w:abstractNumId w:val="0"/>
  </w:num>
  <w:num w:numId="20">
    <w:abstractNumId w:val="7"/>
  </w:num>
  <w:num w:numId="21">
    <w:abstractNumId w:val="4"/>
  </w:num>
  <w:num w:numId="22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noPunctuationKerning/>
  <w:characterSpacingControl w:val="doNotCompress"/>
  <w:compat/>
  <w:rsids>
    <w:rsidRoot w:val="003F1CF2"/>
    <w:rsid w:val="000179A6"/>
    <w:rsid w:val="00022E43"/>
    <w:rsid w:val="00023D8A"/>
    <w:rsid w:val="000253B6"/>
    <w:rsid w:val="00031264"/>
    <w:rsid w:val="000368D3"/>
    <w:rsid w:val="00043E6A"/>
    <w:rsid w:val="00043FC6"/>
    <w:rsid w:val="00045F57"/>
    <w:rsid w:val="00050331"/>
    <w:rsid w:val="00051D9D"/>
    <w:rsid w:val="00053A03"/>
    <w:rsid w:val="00060C84"/>
    <w:rsid w:val="00067882"/>
    <w:rsid w:val="000710D3"/>
    <w:rsid w:val="000713FB"/>
    <w:rsid w:val="0007400F"/>
    <w:rsid w:val="000758E3"/>
    <w:rsid w:val="00080A34"/>
    <w:rsid w:val="00080CA5"/>
    <w:rsid w:val="00090773"/>
    <w:rsid w:val="000922D4"/>
    <w:rsid w:val="000A0D0C"/>
    <w:rsid w:val="000B091D"/>
    <w:rsid w:val="000B0D81"/>
    <w:rsid w:val="000B3699"/>
    <w:rsid w:val="000C2087"/>
    <w:rsid w:val="000D01DB"/>
    <w:rsid w:val="000D059B"/>
    <w:rsid w:val="000D6678"/>
    <w:rsid w:val="000F2E42"/>
    <w:rsid w:val="000F7259"/>
    <w:rsid w:val="00106900"/>
    <w:rsid w:val="00114457"/>
    <w:rsid w:val="00114956"/>
    <w:rsid w:val="0011765F"/>
    <w:rsid w:val="00126B91"/>
    <w:rsid w:val="00131C0F"/>
    <w:rsid w:val="00146201"/>
    <w:rsid w:val="00146487"/>
    <w:rsid w:val="001475BD"/>
    <w:rsid w:val="00151825"/>
    <w:rsid w:val="00154978"/>
    <w:rsid w:val="00156322"/>
    <w:rsid w:val="001627B6"/>
    <w:rsid w:val="001667F3"/>
    <w:rsid w:val="00166D94"/>
    <w:rsid w:val="00170ED6"/>
    <w:rsid w:val="00175129"/>
    <w:rsid w:val="00176164"/>
    <w:rsid w:val="001858BD"/>
    <w:rsid w:val="0018667A"/>
    <w:rsid w:val="001916B2"/>
    <w:rsid w:val="00195633"/>
    <w:rsid w:val="00196F6C"/>
    <w:rsid w:val="00197A91"/>
    <w:rsid w:val="001A2BDB"/>
    <w:rsid w:val="001A3F2C"/>
    <w:rsid w:val="001A4DEE"/>
    <w:rsid w:val="001C11E6"/>
    <w:rsid w:val="001E0D9A"/>
    <w:rsid w:val="001E4C92"/>
    <w:rsid w:val="001E78DB"/>
    <w:rsid w:val="001F7070"/>
    <w:rsid w:val="002024FE"/>
    <w:rsid w:val="00206455"/>
    <w:rsid w:val="0021634C"/>
    <w:rsid w:val="00217AD3"/>
    <w:rsid w:val="00222778"/>
    <w:rsid w:val="00222E91"/>
    <w:rsid w:val="0022641E"/>
    <w:rsid w:val="00232B23"/>
    <w:rsid w:val="002356D8"/>
    <w:rsid w:val="0024159D"/>
    <w:rsid w:val="00241DDF"/>
    <w:rsid w:val="00253338"/>
    <w:rsid w:val="00253648"/>
    <w:rsid w:val="00257453"/>
    <w:rsid w:val="00276E5C"/>
    <w:rsid w:val="002816D8"/>
    <w:rsid w:val="00285F54"/>
    <w:rsid w:val="0029191D"/>
    <w:rsid w:val="002A1541"/>
    <w:rsid w:val="002A4898"/>
    <w:rsid w:val="002B2499"/>
    <w:rsid w:val="002B5291"/>
    <w:rsid w:val="002B58AA"/>
    <w:rsid w:val="002C413E"/>
    <w:rsid w:val="002C60EE"/>
    <w:rsid w:val="002C6460"/>
    <w:rsid w:val="002C71F1"/>
    <w:rsid w:val="002D0431"/>
    <w:rsid w:val="002D49F8"/>
    <w:rsid w:val="002D5BAD"/>
    <w:rsid w:val="002E3818"/>
    <w:rsid w:val="002E417C"/>
    <w:rsid w:val="002E7F66"/>
    <w:rsid w:val="002F0192"/>
    <w:rsid w:val="002F601D"/>
    <w:rsid w:val="002F6AC8"/>
    <w:rsid w:val="003016E1"/>
    <w:rsid w:val="003062CB"/>
    <w:rsid w:val="0031187F"/>
    <w:rsid w:val="00313765"/>
    <w:rsid w:val="00323558"/>
    <w:rsid w:val="003324D2"/>
    <w:rsid w:val="0033378A"/>
    <w:rsid w:val="003374AB"/>
    <w:rsid w:val="0034069F"/>
    <w:rsid w:val="00342022"/>
    <w:rsid w:val="003447DE"/>
    <w:rsid w:val="00354A46"/>
    <w:rsid w:val="00360AA4"/>
    <w:rsid w:val="00360E62"/>
    <w:rsid w:val="00377AD4"/>
    <w:rsid w:val="00380642"/>
    <w:rsid w:val="003948F6"/>
    <w:rsid w:val="00397F2A"/>
    <w:rsid w:val="003A6839"/>
    <w:rsid w:val="003A7A83"/>
    <w:rsid w:val="003B4812"/>
    <w:rsid w:val="003B7B0D"/>
    <w:rsid w:val="003B7D7D"/>
    <w:rsid w:val="003C32FD"/>
    <w:rsid w:val="003C3816"/>
    <w:rsid w:val="003D32D8"/>
    <w:rsid w:val="003D4C9B"/>
    <w:rsid w:val="003D65B3"/>
    <w:rsid w:val="003E0B49"/>
    <w:rsid w:val="003E7F4E"/>
    <w:rsid w:val="003F1CF2"/>
    <w:rsid w:val="00401D15"/>
    <w:rsid w:val="0041125F"/>
    <w:rsid w:val="00412423"/>
    <w:rsid w:val="00421CC5"/>
    <w:rsid w:val="0042550F"/>
    <w:rsid w:val="0042576C"/>
    <w:rsid w:val="00426DB5"/>
    <w:rsid w:val="00430C8E"/>
    <w:rsid w:val="00431DCB"/>
    <w:rsid w:val="0043625A"/>
    <w:rsid w:val="004410FF"/>
    <w:rsid w:val="004459CF"/>
    <w:rsid w:val="00446345"/>
    <w:rsid w:val="0045799A"/>
    <w:rsid w:val="00463B52"/>
    <w:rsid w:val="00473907"/>
    <w:rsid w:val="004806CA"/>
    <w:rsid w:val="00480FDD"/>
    <w:rsid w:val="00484A6D"/>
    <w:rsid w:val="00485C09"/>
    <w:rsid w:val="0048772D"/>
    <w:rsid w:val="00487736"/>
    <w:rsid w:val="00497C3D"/>
    <w:rsid w:val="004A0692"/>
    <w:rsid w:val="004A1E56"/>
    <w:rsid w:val="004B07C8"/>
    <w:rsid w:val="004B5C74"/>
    <w:rsid w:val="004C0092"/>
    <w:rsid w:val="004C1992"/>
    <w:rsid w:val="004C26DC"/>
    <w:rsid w:val="004C6C21"/>
    <w:rsid w:val="004D3EDE"/>
    <w:rsid w:val="004D6F2F"/>
    <w:rsid w:val="004E0157"/>
    <w:rsid w:val="004E0376"/>
    <w:rsid w:val="004E056F"/>
    <w:rsid w:val="004E2DB6"/>
    <w:rsid w:val="004E5167"/>
    <w:rsid w:val="004F0D63"/>
    <w:rsid w:val="004F3DFA"/>
    <w:rsid w:val="004F4881"/>
    <w:rsid w:val="005067CC"/>
    <w:rsid w:val="00507FDB"/>
    <w:rsid w:val="00510AC3"/>
    <w:rsid w:val="00515BAE"/>
    <w:rsid w:val="00520531"/>
    <w:rsid w:val="005232F7"/>
    <w:rsid w:val="00530ABD"/>
    <w:rsid w:val="00541420"/>
    <w:rsid w:val="00542569"/>
    <w:rsid w:val="00544FD1"/>
    <w:rsid w:val="005450DD"/>
    <w:rsid w:val="005474A8"/>
    <w:rsid w:val="00547EFD"/>
    <w:rsid w:val="00551229"/>
    <w:rsid w:val="00551C29"/>
    <w:rsid w:val="005601DA"/>
    <w:rsid w:val="00567572"/>
    <w:rsid w:val="005707A9"/>
    <w:rsid w:val="00583AD2"/>
    <w:rsid w:val="00586CCB"/>
    <w:rsid w:val="00587B28"/>
    <w:rsid w:val="00591CB4"/>
    <w:rsid w:val="00596573"/>
    <w:rsid w:val="005A4A49"/>
    <w:rsid w:val="005A4DF7"/>
    <w:rsid w:val="005A4FAA"/>
    <w:rsid w:val="005A70AC"/>
    <w:rsid w:val="005B2853"/>
    <w:rsid w:val="005C2497"/>
    <w:rsid w:val="005C4AAF"/>
    <w:rsid w:val="005C6B5D"/>
    <w:rsid w:val="005D3391"/>
    <w:rsid w:val="005E0FA0"/>
    <w:rsid w:val="005E6775"/>
    <w:rsid w:val="005E7FE5"/>
    <w:rsid w:val="005F1ABE"/>
    <w:rsid w:val="005F5D16"/>
    <w:rsid w:val="005F616E"/>
    <w:rsid w:val="005F7997"/>
    <w:rsid w:val="00601108"/>
    <w:rsid w:val="00612EA6"/>
    <w:rsid w:val="006204A9"/>
    <w:rsid w:val="0063496E"/>
    <w:rsid w:val="00634E3F"/>
    <w:rsid w:val="006358CE"/>
    <w:rsid w:val="00636E2E"/>
    <w:rsid w:val="00643706"/>
    <w:rsid w:val="00643DE5"/>
    <w:rsid w:val="00645E6D"/>
    <w:rsid w:val="00654E60"/>
    <w:rsid w:val="006645AA"/>
    <w:rsid w:val="00664A33"/>
    <w:rsid w:val="006670A5"/>
    <w:rsid w:val="00667669"/>
    <w:rsid w:val="0067422A"/>
    <w:rsid w:val="00684909"/>
    <w:rsid w:val="00691119"/>
    <w:rsid w:val="0069174D"/>
    <w:rsid w:val="00692A10"/>
    <w:rsid w:val="006949C0"/>
    <w:rsid w:val="006A1CFD"/>
    <w:rsid w:val="006A2954"/>
    <w:rsid w:val="006A74B4"/>
    <w:rsid w:val="006D08F3"/>
    <w:rsid w:val="006D1563"/>
    <w:rsid w:val="006D3171"/>
    <w:rsid w:val="006D5B71"/>
    <w:rsid w:val="006E4D69"/>
    <w:rsid w:val="006E52B3"/>
    <w:rsid w:val="006E6A74"/>
    <w:rsid w:val="006F0F0B"/>
    <w:rsid w:val="006F6512"/>
    <w:rsid w:val="006F7A34"/>
    <w:rsid w:val="00706CBC"/>
    <w:rsid w:val="00710E1C"/>
    <w:rsid w:val="00714394"/>
    <w:rsid w:val="0071616B"/>
    <w:rsid w:val="00717171"/>
    <w:rsid w:val="00717AA5"/>
    <w:rsid w:val="0072394E"/>
    <w:rsid w:val="0072765B"/>
    <w:rsid w:val="007318A8"/>
    <w:rsid w:val="007331ED"/>
    <w:rsid w:val="00734E8A"/>
    <w:rsid w:val="00734FC1"/>
    <w:rsid w:val="00740B7B"/>
    <w:rsid w:val="00744728"/>
    <w:rsid w:val="00744C15"/>
    <w:rsid w:val="007469B5"/>
    <w:rsid w:val="00756589"/>
    <w:rsid w:val="00757A6B"/>
    <w:rsid w:val="00762D1E"/>
    <w:rsid w:val="007637F4"/>
    <w:rsid w:val="00763EF8"/>
    <w:rsid w:val="00782DC3"/>
    <w:rsid w:val="00783E38"/>
    <w:rsid w:val="0078488A"/>
    <w:rsid w:val="00785302"/>
    <w:rsid w:val="0078598A"/>
    <w:rsid w:val="00785A3D"/>
    <w:rsid w:val="00791634"/>
    <w:rsid w:val="00791EB9"/>
    <w:rsid w:val="00792B14"/>
    <w:rsid w:val="00792C66"/>
    <w:rsid w:val="00794245"/>
    <w:rsid w:val="007A064E"/>
    <w:rsid w:val="007A694A"/>
    <w:rsid w:val="007B1161"/>
    <w:rsid w:val="007B45E8"/>
    <w:rsid w:val="007B637C"/>
    <w:rsid w:val="007C2D70"/>
    <w:rsid w:val="007C45BD"/>
    <w:rsid w:val="007C50DB"/>
    <w:rsid w:val="007D53C5"/>
    <w:rsid w:val="007E5177"/>
    <w:rsid w:val="008026A0"/>
    <w:rsid w:val="00802CF1"/>
    <w:rsid w:val="00810238"/>
    <w:rsid w:val="00811FCC"/>
    <w:rsid w:val="00812378"/>
    <w:rsid w:val="00812D65"/>
    <w:rsid w:val="008170F4"/>
    <w:rsid w:val="008277BE"/>
    <w:rsid w:val="00830C80"/>
    <w:rsid w:val="00830F43"/>
    <w:rsid w:val="008345A3"/>
    <w:rsid w:val="00835EB0"/>
    <w:rsid w:val="00836069"/>
    <w:rsid w:val="00846DB1"/>
    <w:rsid w:val="008527EC"/>
    <w:rsid w:val="00852F06"/>
    <w:rsid w:val="008543F3"/>
    <w:rsid w:val="00854D19"/>
    <w:rsid w:val="00865864"/>
    <w:rsid w:val="00866BF1"/>
    <w:rsid w:val="0086786E"/>
    <w:rsid w:val="008704B9"/>
    <w:rsid w:val="00881840"/>
    <w:rsid w:val="00884CC7"/>
    <w:rsid w:val="00886370"/>
    <w:rsid w:val="00890785"/>
    <w:rsid w:val="008912E1"/>
    <w:rsid w:val="00893CBA"/>
    <w:rsid w:val="00895D4F"/>
    <w:rsid w:val="008B1E2B"/>
    <w:rsid w:val="008B7C1F"/>
    <w:rsid w:val="008C05CC"/>
    <w:rsid w:val="008C0EE1"/>
    <w:rsid w:val="008C45C6"/>
    <w:rsid w:val="008C5E80"/>
    <w:rsid w:val="008D5011"/>
    <w:rsid w:val="008D71DD"/>
    <w:rsid w:val="008D7489"/>
    <w:rsid w:val="008F0E34"/>
    <w:rsid w:val="008F1647"/>
    <w:rsid w:val="008F35AB"/>
    <w:rsid w:val="008F595F"/>
    <w:rsid w:val="009011E5"/>
    <w:rsid w:val="00901DA3"/>
    <w:rsid w:val="00911F95"/>
    <w:rsid w:val="009174C1"/>
    <w:rsid w:val="00926776"/>
    <w:rsid w:val="0092715D"/>
    <w:rsid w:val="00931934"/>
    <w:rsid w:val="009348A1"/>
    <w:rsid w:val="009376AF"/>
    <w:rsid w:val="00944105"/>
    <w:rsid w:val="0094580E"/>
    <w:rsid w:val="00950182"/>
    <w:rsid w:val="00950FE3"/>
    <w:rsid w:val="009529C2"/>
    <w:rsid w:val="0095560D"/>
    <w:rsid w:val="00963692"/>
    <w:rsid w:val="00963BB6"/>
    <w:rsid w:val="00963D39"/>
    <w:rsid w:val="00976F76"/>
    <w:rsid w:val="0098532E"/>
    <w:rsid w:val="009902EC"/>
    <w:rsid w:val="0099073F"/>
    <w:rsid w:val="009A375E"/>
    <w:rsid w:val="009B6744"/>
    <w:rsid w:val="009B6ABE"/>
    <w:rsid w:val="009C1FF4"/>
    <w:rsid w:val="009D7C75"/>
    <w:rsid w:val="009E042C"/>
    <w:rsid w:val="009E0520"/>
    <w:rsid w:val="009E1A14"/>
    <w:rsid w:val="009E4CDE"/>
    <w:rsid w:val="009E5EFC"/>
    <w:rsid w:val="009E61DF"/>
    <w:rsid w:val="009F2ABE"/>
    <w:rsid w:val="009F3257"/>
    <w:rsid w:val="009F3F2F"/>
    <w:rsid w:val="00A002BA"/>
    <w:rsid w:val="00A00520"/>
    <w:rsid w:val="00A02AA9"/>
    <w:rsid w:val="00A06822"/>
    <w:rsid w:val="00A14BF4"/>
    <w:rsid w:val="00A32580"/>
    <w:rsid w:val="00A351EE"/>
    <w:rsid w:val="00A365CF"/>
    <w:rsid w:val="00A43E75"/>
    <w:rsid w:val="00A53BA0"/>
    <w:rsid w:val="00A54909"/>
    <w:rsid w:val="00A60DB4"/>
    <w:rsid w:val="00A65417"/>
    <w:rsid w:val="00A71D4C"/>
    <w:rsid w:val="00A737F0"/>
    <w:rsid w:val="00A832AE"/>
    <w:rsid w:val="00A96C9B"/>
    <w:rsid w:val="00A96D61"/>
    <w:rsid w:val="00A971D4"/>
    <w:rsid w:val="00AA161C"/>
    <w:rsid w:val="00AA4F4B"/>
    <w:rsid w:val="00AA5719"/>
    <w:rsid w:val="00AB7D29"/>
    <w:rsid w:val="00AC56DB"/>
    <w:rsid w:val="00AC6315"/>
    <w:rsid w:val="00AD1F6B"/>
    <w:rsid w:val="00AE0297"/>
    <w:rsid w:val="00AE36B4"/>
    <w:rsid w:val="00AE583F"/>
    <w:rsid w:val="00AE6A73"/>
    <w:rsid w:val="00AF2950"/>
    <w:rsid w:val="00AF7190"/>
    <w:rsid w:val="00B00B69"/>
    <w:rsid w:val="00B0154E"/>
    <w:rsid w:val="00B01CBD"/>
    <w:rsid w:val="00B037A4"/>
    <w:rsid w:val="00B05C1E"/>
    <w:rsid w:val="00B05DD0"/>
    <w:rsid w:val="00B103B6"/>
    <w:rsid w:val="00B11915"/>
    <w:rsid w:val="00B140C2"/>
    <w:rsid w:val="00B17989"/>
    <w:rsid w:val="00B203A4"/>
    <w:rsid w:val="00B24AB0"/>
    <w:rsid w:val="00B5141D"/>
    <w:rsid w:val="00B5158F"/>
    <w:rsid w:val="00B51F2E"/>
    <w:rsid w:val="00B5295B"/>
    <w:rsid w:val="00B54369"/>
    <w:rsid w:val="00B650B3"/>
    <w:rsid w:val="00B657D5"/>
    <w:rsid w:val="00B70015"/>
    <w:rsid w:val="00B7096D"/>
    <w:rsid w:val="00B715E5"/>
    <w:rsid w:val="00B71BA7"/>
    <w:rsid w:val="00B74481"/>
    <w:rsid w:val="00B8095D"/>
    <w:rsid w:val="00B81E50"/>
    <w:rsid w:val="00B84F73"/>
    <w:rsid w:val="00B90E89"/>
    <w:rsid w:val="00BA594B"/>
    <w:rsid w:val="00BB2DEC"/>
    <w:rsid w:val="00BB6830"/>
    <w:rsid w:val="00BB7947"/>
    <w:rsid w:val="00BC0269"/>
    <w:rsid w:val="00BC29D2"/>
    <w:rsid w:val="00BC4262"/>
    <w:rsid w:val="00BC5F5C"/>
    <w:rsid w:val="00BD48A1"/>
    <w:rsid w:val="00BD6E27"/>
    <w:rsid w:val="00BE069A"/>
    <w:rsid w:val="00BE0EAA"/>
    <w:rsid w:val="00BE177B"/>
    <w:rsid w:val="00BE247D"/>
    <w:rsid w:val="00BE661D"/>
    <w:rsid w:val="00BE7839"/>
    <w:rsid w:val="00BF1DDC"/>
    <w:rsid w:val="00C04E48"/>
    <w:rsid w:val="00C06D9B"/>
    <w:rsid w:val="00C110D1"/>
    <w:rsid w:val="00C21E6D"/>
    <w:rsid w:val="00C24F8E"/>
    <w:rsid w:val="00C26A62"/>
    <w:rsid w:val="00C325B2"/>
    <w:rsid w:val="00C34B57"/>
    <w:rsid w:val="00C35ECB"/>
    <w:rsid w:val="00C37EE8"/>
    <w:rsid w:val="00C40DE6"/>
    <w:rsid w:val="00C427A0"/>
    <w:rsid w:val="00C43B51"/>
    <w:rsid w:val="00C5612C"/>
    <w:rsid w:val="00C600BE"/>
    <w:rsid w:val="00C63BC4"/>
    <w:rsid w:val="00C81837"/>
    <w:rsid w:val="00C828DC"/>
    <w:rsid w:val="00C849B4"/>
    <w:rsid w:val="00C9305B"/>
    <w:rsid w:val="00C97B3B"/>
    <w:rsid w:val="00CA2749"/>
    <w:rsid w:val="00CA563C"/>
    <w:rsid w:val="00CB0875"/>
    <w:rsid w:val="00CC1ABB"/>
    <w:rsid w:val="00CC24D9"/>
    <w:rsid w:val="00CC5C2B"/>
    <w:rsid w:val="00CD21BD"/>
    <w:rsid w:val="00CD36F1"/>
    <w:rsid w:val="00CD7B3E"/>
    <w:rsid w:val="00CE2D19"/>
    <w:rsid w:val="00CE32EC"/>
    <w:rsid w:val="00CE62B6"/>
    <w:rsid w:val="00CF0AA5"/>
    <w:rsid w:val="00CF4D3F"/>
    <w:rsid w:val="00D00D99"/>
    <w:rsid w:val="00D05ED3"/>
    <w:rsid w:val="00D0639A"/>
    <w:rsid w:val="00D072FF"/>
    <w:rsid w:val="00D13756"/>
    <w:rsid w:val="00D16D3E"/>
    <w:rsid w:val="00D22A9C"/>
    <w:rsid w:val="00D23132"/>
    <w:rsid w:val="00D27ED9"/>
    <w:rsid w:val="00D3182C"/>
    <w:rsid w:val="00D34D19"/>
    <w:rsid w:val="00D37C52"/>
    <w:rsid w:val="00D37EDE"/>
    <w:rsid w:val="00D40EA6"/>
    <w:rsid w:val="00D474F7"/>
    <w:rsid w:val="00D52603"/>
    <w:rsid w:val="00D577C1"/>
    <w:rsid w:val="00D622C3"/>
    <w:rsid w:val="00D747FF"/>
    <w:rsid w:val="00D7556C"/>
    <w:rsid w:val="00D776D5"/>
    <w:rsid w:val="00D815A4"/>
    <w:rsid w:val="00D84542"/>
    <w:rsid w:val="00D87D59"/>
    <w:rsid w:val="00D87FA9"/>
    <w:rsid w:val="00D92F45"/>
    <w:rsid w:val="00D97E8C"/>
    <w:rsid w:val="00DA1A0D"/>
    <w:rsid w:val="00DA4837"/>
    <w:rsid w:val="00DB0C5A"/>
    <w:rsid w:val="00DB28E7"/>
    <w:rsid w:val="00DB363B"/>
    <w:rsid w:val="00DC29DC"/>
    <w:rsid w:val="00DC2AC5"/>
    <w:rsid w:val="00DC53F8"/>
    <w:rsid w:val="00DD38DA"/>
    <w:rsid w:val="00DD48D6"/>
    <w:rsid w:val="00DD6CFE"/>
    <w:rsid w:val="00DE1837"/>
    <w:rsid w:val="00DF3251"/>
    <w:rsid w:val="00DF4D00"/>
    <w:rsid w:val="00DF6525"/>
    <w:rsid w:val="00E03143"/>
    <w:rsid w:val="00E05CE2"/>
    <w:rsid w:val="00E26481"/>
    <w:rsid w:val="00E27029"/>
    <w:rsid w:val="00E30A36"/>
    <w:rsid w:val="00E31322"/>
    <w:rsid w:val="00E320AD"/>
    <w:rsid w:val="00E34D6F"/>
    <w:rsid w:val="00E34E5E"/>
    <w:rsid w:val="00E361F6"/>
    <w:rsid w:val="00E36DDB"/>
    <w:rsid w:val="00E378DA"/>
    <w:rsid w:val="00E4253B"/>
    <w:rsid w:val="00E42BC3"/>
    <w:rsid w:val="00E44075"/>
    <w:rsid w:val="00E44CF3"/>
    <w:rsid w:val="00E461DC"/>
    <w:rsid w:val="00E4661E"/>
    <w:rsid w:val="00E476C8"/>
    <w:rsid w:val="00E47864"/>
    <w:rsid w:val="00E50EC1"/>
    <w:rsid w:val="00E513E8"/>
    <w:rsid w:val="00E52DA8"/>
    <w:rsid w:val="00E65D9F"/>
    <w:rsid w:val="00E67C83"/>
    <w:rsid w:val="00E759F6"/>
    <w:rsid w:val="00E77C4C"/>
    <w:rsid w:val="00E911A5"/>
    <w:rsid w:val="00E925F9"/>
    <w:rsid w:val="00E92F26"/>
    <w:rsid w:val="00E93E83"/>
    <w:rsid w:val="00E9588C"/>
    <w:rsid w:val="00EA0A3B"/>
    <w:rsid w:val="00EA1E8C"/>
    <w:rsid w:val="00EA2475"/>
    <w:rsid w:val="00EA50CF"/>
    <w:rsid w:val="00EB2BCC"/>
    <w:rsid w:val="00ED6C71"/>
    <w:rsid w:val="00ED7FB0"/>
    <w:rsid w:val="00EE470A"/>
    <w:rsid w:val="00EE747C"/>
    <w:rsid w:val="00EF0965"/>
    <w:rsid w:val="00EF0E64"/>
    <w:rsid w:val="00F0025C"/>
    <w:rsid w:val="00F01E1D"/>
    <w:rsid w:val="00F02F3D"/>
    <w:rsid w:val="00F03608"/>
    <w:rsid w:val="00F1205B"/>
    <w:rsid w:val="00F20DA4"/>
    <w:rsid w:val="00F35458"/>
    <w:rsid w:val="00F3549C"/>
    <w:rsid w:val="00F360F2"/>
    <w:rsid w:val="00F40FD9"/>
    <w:rsid w:val="00F42A46"/>
    <w:rsid w:val="00F443BE"/>
    <w:rsid w:val="00F45525"/>
    <w:rsid w:val="00F466C6"/>
    <w:rsid w:val="00F55F4F"/>
    <w:rsid w:val="00F65990"/>
    <w:rsid w:val="00F6774C"/>
    <w:rsid w:val="00F77298"/>
    <w:rsid w:val="00F8215A"/>
    <w:rsid w:val="00F82A44"/>
    <w:rsid w:val="00F84AAA"/>
    <w:rsid w:val="00F85C51"/>
    <w:rsid w:val="00F9015C"/>
    <w:rsid w:val="00F92947"/>
    <w:rsid w:val="00F92B6F"/>
    <w:rsid w:val="00FA0FCF"/>
    <w:rsid w:val="00FA11E5"/>
    <w:rsid w:val="00FA51DA"/>
    <w:rsid w:val="00FB2361"/>
    <w:rsid w:val="00FC0012"/>
    <w:rsid w:val="00FC6FBD"/>
    <w:rsid w:val="00FD05B2"/>
    <w:rsid w:val="00FD16BC"/>
    <w:rsid w:val="00FD1D22"/>
    <w:rsid w:val="00FD3A10"/>
    <w:rsid w:val="00FD5CFC"/>
    <w:rsid w:val="00FE1122"/>
    <w:rsid w:val="00FE773E"/>
    <w:rsid w:val="00FF3DC2"/>
    <w:rsid w:val="00FF5E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23558"/>
    <w:rPr>
      <w:sz w:val="24"/>
      <w:szCs w:val="24"/>
    </w:rPr>
  </w:style>
  <w:style w:type="paragraph" w:styleId="10">
    <w:name w:val="heading 1"/>
    <w:basedOn w:val="a"/>
    <w:next w:val="a"/>
    <w:link w:val="11"/>
    <w:qFormat/>
    <w:rsid w:val="00323558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aliases w:val="Заголовок 2 Знак"/>
    <w:basedOn w:val="a"/>
    <w:next w:val="a"/>
    <w:qFormat/>
    <w:rsid w:val="00323558"/>
    <w:pPr>
      <w:keepNext/>
      <w:ind w:left="1980" w:firstLine="708"/>
      <w:jc w:val="right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323558"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rsid w:val="0032355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323558"/>
    <w:pPr>
      <w:keepNext/>
      <w:ind w:left="3600"/>
      <w:outlineLvl w:val="4"/>
    </w:pPr>
    <w:rPr>
      <w:b/>
      <w:sz w:val="28"/>
    </w:rPr>
  </w:style>
  <w:style w:type="paragraph" w:styleId="6">
    <w:name w:val="heading 6"/>
    <w:basedOn w:val="a"/>
    <w:next w:val="a"/>
    <w:qFormat/>
    <w:rsid w:val="00323558"/>
    <w:pPr>
      <w:keepNext/>
      <w:jc w:val="center"/>
      <w:outlineLvl w:val="5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4"/>
    <w:autoRedefine/>
    <w:rsid w:val="00323558"/>
    <w:pPr>
      <w:numPr>
        <w:ilvl w:val="1"/>
        <w:numId w:val="1"/>
      </w:numPr>
      <w:autoSpaceDE w:val="0"/>
      <w:autoSpaceDN w:val="0"/>
      <w:adjustRightInd w:val="0"/>
      <w:jc w:val="both"/>
    </w:pPr>
    <w:rPr>
      <w:b w:val="0"/>
      <w:bCs w:val="0"/>
      <w:color w:val="000000"/>
      <w:sz w:val="22"/>
      <w:szCs w:val="22"/>
    </w:rPr>
  </w:style>
  <w:style w:type="paragraph" w:styleId="a3">
    <w:name w:val="Normal (Web)"/>
    <w:basedOn w:val="a"/>
    <w:rsid w:val="00323558"/>
    <w:pPr>
      <w:spacing w:before="100" w:beforeAutospacing="1" w:after="100" w:afterAutospacing="1"/>
    </w:pPr>
  </w:style>
  <w:style w:type="paragraph" w:styleId="a4">
    <w:name w:val="Body Text Indent"/>
    <w:basedOn w:val="a"/>
    <w:link w:val="a5"/>
    <w:rsid w:val="00323558"/>
    <w:pPr>
      <w:ind w:firstLine="8460"/>
      <w:jc w:val="center"/>
    </w:pPr>
    <w:rPr>
      <w:b/>
      <w:sz w:val="28"/>
    </w:rPr>
  </w:style>
  <w:style w:type="paragraph" w:customStyle="1" w:styleId="FR1">
    <w:name w:val="FR1"/>
    <w:rsid w:val="00323558"/>
    <w:pPr>
      <w:widowControl w:val="0"/>
      <w:autoSpaceDE w:val="0"/>
      <w:autoSpaceDN w:val="0"/>
      <w:ind w:left="160"/>
      <w:jc w:val="center"/>
    </w:pPr>
    <w:rPr>
      <w:b/>
      <w:bCs/>
      <w:sz w:val="32"/>
      <w:szCs w:val="32"/>
    </w:rPr>
  </w:style>
  <w:style w:type="character" w:customStyle="1" w:styleId="text1">
    <w:name w:val="text1"/>
    <w:basedOn w:val="a0"/>
    <w:rsid w:val="0043625A"/>
    <w:rPr>
      <w:rFonts w:ascii="Arial" w:hAnsi="Arial" w:cs="Arial" w:hint="default"/>
      <w:sz w:val="22"/>
      <w:szCs w:val="22"/>
    </w:rPr>
  </w:style>
  <w:style w:type="paragraph" w:styleId="a6">
    <w:name w:val="No Spacing"/>
    <w:link w:val="a7"/>
    <w:uiPriority w:val="1"/>
    <w:qFormat/>
    <w:rsid w:val="00C26A62"/>
    <w:rPr>
      <w:rFonts w:ascii="Calibri" w:hAnsi="Calibri"/>
      <w:sz w:val="22"/>
      <w:szCs w:val="22"/>
      <w:lang w:eastAsia="en-US"/>
    </w:rPr>
  </w:style>
  <w:style w:type="character" w:customStyle="1" w:styleId="a7">
    <w:name w:val="Без интервала Знак"/>
    <w:basedOn w:val="a0"/>
    <w:link w:val="a6"/>
    <w:uiPriority w:val="1"/>
    <w:rsid w:val="00C26A62"/>
    <w:rPr>
      <w:rFonts w:ascii="Calibri" w:hAnsi="Calibri"/>
      <w:sz w:val="22"/>
      <w:szCs w:val="22"/>
      <w:lang w:val="ru-RU" w:eastAsia="en-US" w:bidi="ar-SA"/>
    </w:rPr>
  </w:style>
  <w:style w:type="paragraph" w:styleId="a8">
    <w:name w:val="Balloon Text"/>
    <w:basedOn w:val="a"/>
    <w:link w:val="a9"/>
    <w:rsid w:val="00C26A6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C26A62"/>
    <w:rPr>
      <w:rFonts w:ascii="Tahoma" w:hAnsi="Tahoma" w:cs="Tahoma"/>
      <w:sz w:val="16"/>
      <w:szCs w:val="16"/>
    </w:rPr>
  </w:style>
  <w:style w:type="character" w:customStyle="1" w:styleId="11">
    <w:name w:val="Заголовок 1 Знак"/>
    <w:basedOn w:val="a0"/>
    <w:link w:val="10"/>
    <w:rsid w:val="007E5177"/>
    <w:rPr>
      <w:b/>
      <w:bCs/>
      <w:sz w:val="28"/>
      <w:szCs w:val="24"/>
    </w:rPr>
  </w:style>
  <w:style w:type="character" w:customStyle="1" w:styleId="50">
    <w:name w:val="Заголовок 5 Знак"/>
    <w:basedOn w:val="a0"/>
    <w:link w:val="5"/>
    <w:rsid w:val="007E5177"/>
    <w:rPr>
      <w:b/>
      <w:sz w:val="28"/>
      <w:szCs w:val="24"/>
    </w:rPr>
  </w:style>
  <w:style w:type="character" w:customStyle="1" w:styleId="a5">
    <w:name w:val="Основной текст с отступом Знак"/>
    <w:basedOn w:val="a0"/>
    <w:link w:val="a4"/>
    <w:rsid w:val="007E5177"/>
    <w:rPr>
      <w:b/>
      <w:sz w:val="28"/>
      <w:szCs w:val="24"/>
    </w:rPr>
  </w:style>
  <w:style w:type="character" w:styleId="aa">
    <w:name w:val="Strong"/>
    <w:basedOn w:val="a0"/>
    <w:uiPriority w:val="22"/>
    <w:qFormat/>
    <w:rsid w:val="00EA0A3B"/>
    <w:rPr>
      <w:b/>
      <w:bCs/>
    </w:rPr>
  </w:style>
  <w:style w:type="character" w:customStyle="1" w:styleId="30">
    <w:name w:val="Заголовок 3 Знак"/>
    <w:basedOn w:val="a0"/>
    <w:link w:val="3"/>
    <w:rsid w:val="00692A10"/>
    <w:rPr>
      <w:sz w:val="28"/>
      <w:szCs w:val="24"/>
    </w:rPr>
  </w:style>
  <w:style w:type="paragraph" w:styleId="ab">
    <w:name w:val="List Paragraph"/>
    <w:basedOn w:val="a"/>
    <w:uiPriority w:val="34"/>
    <w:qFormat/>
    <w:rsid w:val="00B17989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"/>
    <w:rsid w:val="00B17989"/>
    <w:pPr>
      <w:ind w:firstLine="709"/>
      <w:jc w:val="both"/>
    </w:pPr>
    <w:rPr>
      <w:szCs w:val="20"/>
    </w:rPr>
  </w:style>
  <w:style w:type="character" w:customStyle="1" w:styleId="apple-style-span">
    <w:name w:val="apple-style-span"/>
    <w:basedOn w:val="a0"/>
    <w:rsid w:val="007331E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69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35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22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580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48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6005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0098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34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922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969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2753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976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62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321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3349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3788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1498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32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24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536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9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7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D6BA7491-A2FE-4DBE-B0E9-6FC98AA930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929</Words>
  <Characters>5298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Orelenergo</Company>
  <LinksUpToDate>false</LinksUpToDate>
  <CharactersWithSpaces>6215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seti1</dc:creator>
  <cp:lastModifiedBy>kolesov</cp:lastModifiedBy>
  <cp:revision>5</cp:revision>
  <cp:lastPrinted>2013-02-18T05:35:00Z</cp:lastPrinted>
  <dcterms:created xsi:type="dcterms:W3CDTF">2013-12-13T05:19:00Z</dcterms:created>
  <dcterms:modified xsi:type="dcterms:W3CDTF">2013-12-13T06:08:00Z</dcterms:modified>
</cp:coreProperties>
</file>