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 xml:space="preserve">овар </w:t>
      </w:r>
      <w:r w:rsidRPr="008C61F3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8C61F3">
        <w:rPr>
          <w:sz w:val="24"/>
          <w:szCs w:val="24"/>
        </w:rPr>
        <w:t xml:space="preserve"> а Покупатель обязуется </w:t>
      </w:r>
      <w:proofErr w:type="gramStart"/>
      <w:r w:rsidRPr="008C61F3">
        <w:rPr>
          <w:sz w:val="24"/>
          <w:szCs w:val="24"/>
        </w:rPr>
        <w:t>принять и оплатить</w:t>
      </w:r>
      <w:proofErr w:type="gramEnd"/>
      <w:r w:rsidRPr="008C61F3">
        <w:rPr>
          <w:sz w:val="24"/>
          <w:szCs w:val="24"/>
        </w:rPr>
        <w:t xml:space="preserve"> товар  (работы, услуги</w:t>
      </w:r>
      <w:r w:rsidR="00036DEE" w:rsidRPr="008C61F3">
        <w:rPr>
          <w:sz w:val="24"/>
          <w:szCs w:val="24"/>
        </w:rPr>
        <w:t>)</w:t>
      </w:r>
      <w:r w:rsidR="005B3BA7" w:rsidRPr="008C61F3">
        <w:rPr>
          <w:color w:val="000000"/>
          <w:sz w:val="24"/>
          <w:szCs w:val="24"/>
        </w:rPr>
        <w:t xml:space="preserve"> указанные в Спецификациях, оформленных по форме Приложения № 3 к Договору</w:t>
      </w:r>
      <w:r w:rsidR="008C61F3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>и</w:t>
      </w:r>
      <w:r w:rsidR="005B3BA7" w:rsidRPr="008C61F3">
        <w:rPr>
          <w:color w:val="000000"/>
          <w:sz w:val="24"/>
          <w:szCs w:val="24"/>
        </w:rPr>
        <w:t xml:space="preserve"> являющихся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 w:rsidRPr="008C61F3">
        <w:rPr>
          <w:sz w:val="24"/>
          <w:szCs w:val="24"/>
        </w:rPr>
        <w:t>ия услуг 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</w:t>
      </w:r>
      <w:proofErr w:type="gramStart"/>
      <w:r w:rsidR="005B3BA7" w:rsidRPr="008C61F3">
        <w:rPr>
          <w:color w:val="000000"/>
          <w:sz w:val="24"/>
          <w:szCs w:val="24"/>
        </w:rPr>
        <w:t>указывается в Спецификациях и соответствует</w:t>
      </w:r>
      <w:proofErr w:type="gramEnd"/>
      <w:r w:rsidR="005B3BA7" w:rsidRPr="008C61F3">
        <w:rPr>
          <w:color w:val="000000"/>
          <w:sz w:val="24"/>
          <w:szCs w:val="24"/>
        </w:rPr>
        <w:t xml:space="preserve"> цене, установленной </w:t>
      </w:r>
      <w:r>
        <w:rPr>
          <w:color w:val="000000"/>
          <w:sz w:val="24"/>
          <w:szCs w:val="24"/>
        </w:rPr>
        <w:t>в протоколе закупки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</w:t>
      </w:r>
      <w:proofErr w:type="gramStart"/>
      <w:r w:rsidRPr="008C61F3">
        <w:rPr>
          <w:color w:val="000000"/>
          <w:sz w:val="24"/>
          <w:szCs w:val="24"/>
        </w:rPr>
        <w:t>Спецификациях</w:t>
      </w:r>
      <w:proofErr w:type="gramEnd"/>
      <w:r w:rsidRPr="008C61F3">
        <w:rPr>
          <w:color w:val="000000"/>
          <w:sz w:val="24"/>
          <w:szCs w:val="24"/>
        </w:rPr>
        <w:t xml:space="preserve">, счетах-фактурах и товарных накладных Стороны указывают </w:t>
      </w:r>
      <w:r w:rsidRPr="008C61F3">
        <w:rPr>
          <w:sz w:val="24"/>
          <w:szCs w:val="24"/>
        </w:rPr>
        <w:t xml:space="preserve">коды 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ТЕРМИНЫ И ОПРЕДЕЛЕНИЯ, ИСПЛЬЗУЕМЫЕ В </w:t>
      </w:r>
      <w:proofErr w:type="gramStart"/>
      <w:r>
        <w:rPr>
          <w:b/>
          <w:bCs/>
          <w:sz w:val="24"/>
          <w:szCs w:val="24"/>
        </w:rPr>
        <w:t>ДОГОВОРЕ</w:t>
      </w:r>
      <w:proofErr w:type="gramEnd"/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0F0F34" w:rsidRDefault="00192420" w:rsidP="006B4EC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 xml:space="preserve">согласно международным правилам толкования </w:t>
      </w:r>
      <w:r w:rsidR="00ED52F1">
        <w:rPr>
          <w:iCs/>
          <w:sz w:val="24"/>
          <w:szCs w:val="24"/>
        </w:rPr>
        <w:t xml:space="preserve">торговых терминов </w:t>
      </w:r>
      <w:r w:rsidR="00ED52F1" w:rsidRPr="00E4228F">
        <w:rPr>
          <w:iCs/>
          <w:sz w:val="24"/>
          <w:szCs w:val="24"/>
        </w:rPr>
        <w:t>ИНКОТЕРМС-2010</w:t>
      </w:r>
      <w:r w:rsidR="00D419AD" w:rsidRPr="00E4228F">
        <w:rPr>
          <w:iCs/>
          <w:sz w:val="24"/>
          <w:szCs w:val="24"/>
        </w:rPr>
        <w:t>)</w:t>
      </w:r>
      <w:r w:rsidR="00E4228F" w:rsidRPr="00E4228F">
        <w:rPr>
          <w:rStyle w:val="ab"/>
          <w:iCs/>
          <w:sz w:val="24"/>
          <w:szCs w:val="24"/>
        </w:rPr>
        <w:footnoteReference w:id="1"/>
      </w:r>
      <w:r w:rsidR="00D419AD" w:rsidRPr="00E4228F">
        <w:rPr>
          <w:iCs/>
          <w:sz w:val="24"/>
          <w:szCs w:val="24"/>
        </w:rPr>
        <w:t>.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r w:rsidR="001E264A">
        <w:t>тоимость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</w:t>
      </w:r>
      <w:r w:rsidR="00EF18D0">
        <w:t>___</w:t>
      </w:r>
      <w:r w:rsidR="00EF18D0" w:rsidRPr="000B611A">
        <w:t xml:space="preserve"> </w:t>
      </w:r>
      <w:r w:rsidRPr="000B611A">
        <w:t>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</w:t>
      </w:r>
      <w:r w:rsidR="001E264A">
        <w:t xml:space="preserve"> и включает:</w:t>
      </w:r>
    </w:p>
    <w:p w:rsidR="00D419AD" w:rsidRDefault="001E264A" w:rsidP="00D419AD">
      <w:pPr>
        <w:ind w:firstLine="709"/>
        <w:jc w:val="both"/>
      </w:pPr>
      <w:r>
        <w:t>3.1.1. стоимость товара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копеек,</w:t>
      </w:r>
    </w:p>
    <w:p w:rsidR="001E264A" w:rsidRDefault="001E264A" w:rsidP="001E264A">
      <w:pPr>
        <w:ind w:firstLine="709"/>
        <w:jc w:val="both"/>
      </w:pPr>
      <w:r>
        <w:t xml:space="preserve">3.1.2. стоимость работ _____________ </w:t>
      </w:r>
      <w:r w:rsidRPr="001E264A">
        <w:rPr>
          <w:i/>
        </w:rPr>
        <w:t>(указать вид работ)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2"/>
      </w:r>
      <w:r>
        <w:t>,</w:t>
      </w:r>
    </w:p>
    <w:p w:rsidR="001E264A" w:rsidRDefault="001E264A" w:rsidP="001E264A">
      <w:pPr>
        <w:ind w:firstLine="709"/>
        <w:jc w:val="both"/>
      </w:pPr>
      <w:r>
        <w:t xml:space="preserve">3.1.3. стоимость услуг _____________ </w:t>
      </w:r>
      <w:r w:rsidRPr="001E264A">
        <w:rPr>
          <w:i/>
        </w:rPr>
        <w:t>(указать вид услуг)</w:t>
      </w:r>
      <w:r>
        <w:t xml:space="preserve">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3"/>
      </w:r>
      <w:r>
        <w:t>,</w:t>
      </w:r>
    </w:p>
    <w:p w:rsidR="001E264A" w:rsidRDefault="001E264A" w:rsidP="001E264A">
      <w:pPr>
        <w:ind w:firstLine="709"/>
        <w:jc w:val="both"/>
      </w:pPr>
      <w:r>
        <w:t>3.1.4. стоимость _____________ (указать иные затраты в определении стоимости которых возникает необходимость) в размере</w:t>
      </w:r>
      <w:proofErr w:type="gramStart"/>
      <w:r>
        <w:t xml:space="preserve"> ________________ (________________) </w:t>
      </w:r>
      <w:proofErr w:type="gramEnd"/>
      <w:r>
        <w:t>рублей __ копеек, в том числе НДС (</w:t>
      </w:r>
      <w:r w:rsidR="00EF18D0">
        <w:t>___</w:t>
      </w:r>
      <w:r>
        <w:t>%) в размере _______________ (________________) рублей __ копеек</w:t>
      </w:r>
      <w:r>
        <w:rPr>
          <w:rStyle w:val="ab"/>
        </w:rPr>
        <w:footnoteReference w:id="4"/>
      </w:r>
      <w:r>
        <w:t>.</w:t>
      </w:r>
    </w:p>
    <w:p w:rsidR="001E264A" w:rsidRPr="000B611A" w:rsidRDefault="001E264A" w:rsidP="008811FD">
      <w:pPr>
        <w:jc w:val="both"/>
      </w:pP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="00E374AB" w:rsidRPr="008C61F3">
        <w:rPr>
          <w:snapToGrid w:val="0"/>
        </w:rPr>
        <w:t xml:space="preserve">, включая расходы, связанные с шеф-монтажом и шеф-наладкой в объеме, предусмотренном </w:t>
      </w:r>
      <w:r w:rsidR="006B4EC8" w:rsidRPr="008C61F3">
        <w:rPr>
          <w:snapToGrid w:val="0"/>
        </w:rPr>
        <w:t>Техническими требованиями (Приложение</w:t>
      </w:r>
      <w:proofErr w:type="gramEnd"/>
      <w:r w:rsidR="006B4EC8" w:rsidRPr="008C61F3">
        <w:rPr>
          <w:snapToGrid w:val="0"/>
        </w:rPr>
        <w:t xml:space="preserve"> № 1 к Договору)</w:t>
      </w:r>
      <w:r w:rsidRPr="008C61F3">
        <w:t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</w:t>
      </w:r>
      <w:r w:rsidR="008811FD" w:rsidRPr="008C61F3">
        <w:rPr>
          <w:rStyle w:val="ab"/>
        </w:rPr>
        <w:footnoteReference w:id="5"/>
      </w:r>
      <w:r w:rsidRPr="008C61F3">
        <w:t xml:space="preserve">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 (работы и услуги),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>.</w:t>
      </w:r>
      <w:proofErr w:type="gramStart"/>
      <w:r w:rsidR="00057F3E" w:rsidRPr="008C61F3">
        <w:t xml:space="preserve"> </w:t>
      </w:r>
      <w:r w:rsidR="00D419AD" w:rsidRPr="008C61F3">
        <w:t>,</w:t>
      </w:r>
      <w:proofErr w:type="gramEnd"/>
      <w:r w:rsidR="00D419AD" w:rsidRPr="008C61F3">
        <w:t xml:space="preserve">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>орон, должны толковаться в соотве</w:t>
      </w:r>
      <w:r w:rsidR="00ED52F1">
        <w:rPr>
          <w:sz w:val="24"/>
          <w:szCs w:val="24"/>
        </w:rPr>
        <w:t xml:space="preserve">тствии с </w:t>
      </w:r>
      <w:r w:rsidR="00ED52F1">
        <w:rPr>
          <w:sz w:val="24"/>
          <w:szCs w:val="24"/>
        </w:rPr>
        <w:lastRenderedPageBreak/>
        <w:t xml:space="preserve">изданием </w:t>
      </w:r>
      <w:r w:rsidR="00ED52F1" w:rsidRPr="00E4228F">
        <w:rPr>
          <w:sz w:val="24"/>
          <w:szCs w:val="24"/>
        </w:rPr>
        <w:t>ИНКОТЕРМС-2010</w:t>
      </w:r>
      <w:r w:rsidRPr="00E4228F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="00E4228F">
        <w:rPr>
          <w:rStyle w:val="ab"/>
          <w:sz w:val="24"/>
          <w:szCs w:val="24"/>
        </w:rPr>
        <w:footnoteReference w:id="6"/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</w:t>
      </w:r>
      <w:proofErr w:type="gramEnd"/>
      <w:r w:rsidRPr="000B611A">
        <w:rPr>
          <w:sz w:val="24"/>
          <w:szCs w:val="24"/>
        </w:rPr>
        <w:t xml:space="preserve">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Pr="000B611A">
        <w:rPr>
          <w:sz w:val="24"/>
          <w:szCs w:val="24"/>
        </w:rPr>
        <w:t>ехнических требованиях</w:t>
      </w:r>
      <w:r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</w:t>
      </w:r>
      <w:r w:rsidRPr="000B611A">
        <w:rPr>
          <w:sz w:val="24"/>
          <w:szCs w:val="24"/>
        </w:rPr>
        <w:lastRenderedPageBreak/>
        <w:t>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</w:t>
      </w:r>
      <w:proofErr w:type="gramStart"/>
      <w:r w:rsidRPr="000B611A">
        <w:t>случае</w:t>
      </w:r>
      <w:proofErr w:type="gramEnd"/>
      <w:r w:rsidRPr="000B611A">
        <w:t xml:space="preserve">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7023C" w:rsidRPr="000F0F34" w:rsidRDefault="0097023C" w:rsidP="0066634F">
      <w:pPr>
        <w:pStyle w:val="xl48"/>
        <w:spacing w:before="0" w:beforeAutospacing="0" w:after="0" w:afterAutospacing="0"/>
        <w:ind w:left="1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0B611A">
        <w:rPr>
          <w:rFonts w:ascii="Times New Roman" w:hAnsi="Times New Roman" w:cs="Times New Roman"/>
        </w:rPr>
        <w:t>СТРАХОВАНИЕ РИСКОВ</w:t>
      </w:r>
      <w:r w:rsidR="00D43B7B">
        <w:rPr>
          <w:rStyle w:val="ab"/>
          <w:rFonts w:ascii="Times New Roman" w:hAnsi="Times New Roman"/>
        </w:rPr>
        <w:footnoteReference w:id="7"/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 xml:space="preserve">5.1. </w:t>
      </w:r>
      <w:r w:rsidR="00057F3E">
        <w:t xml:space="preserve">В </w:t>
      </w:r>
      <w:proofErr w:type="gramStart"/>
      <w:r w:rsidR="00057F3E">
        <w:t>случае</w:t>
      </w:r>
      <w:proofErr w:type="gramEnd"/>
      <w:r w:rsidR="00057F3E">
        <w:t xml:space="preserve"> если по договору предусмотрена предоплата за товар, Поставщик обязан заключить договор страхования рисков и ответственности при доставке товара. Выгодопреобретателем в договоре страхования должен быть назван Покупатель</w:t>
      </w:r>
      <w:r w:rsidRPr="000B611A">
        <w:t xml:space="preserve"> (на сумму предоплаты, предусмотренную </w:t>
      </w:r>
      <w:r w:rsidR="006B4EC8">
        <w:t xml:space="preserve"> Договором и приложениями к нему</w:t>
      </w:r>
      <w:r w:rsidRPr="000B611A">
        <w:t>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</w:t>
      </w:r>
      <w:proofErr w:type="gramStart"/>
      <w:r w:rsidRPr="000B611A">
        <w:rPr>
          <w:sz w:val="24"/>
          <w:szCs w:val="24"/>
        </w:rPr>
        <w:t>случаях</w:t>
      </w:r>
      <w:proofErr w:type="gramEnd"/>
      <w:r w:rsidRPr="000B611A">
        <w:rPr>
          <w:sz w:val="24"/>
          <w:szCs w:val="24"/>
        </w:rPr>
        <w:t xml:space="preserve">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</w:t>
      </w:r>
      <w:proofErr w:type="gramStart"/>
      <w:r w:rsidRPr="000B611A">
        <w:rPr>
          <w:sz w:val="24"/>
          <w:szCs w:val="24"/>
        </w:rPr>
        <w:t>находится в надлежащей таре и упаковке и у него отсутствуют</w:t>
      </w:r>
      <w:proofErr w:type="gramEnd"/>
      <w:r w:rsidRPr="000B611A">
        <w:rPr>
          <w:sz w:val="24"/>
          <w:szCs w:val="24"/>
        </w:rPr>
        <w:t xml:space="preserve">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</w:t>
      </w:r>
      <w:r w:rsidRPr="000B611A">
        <w:rPr>
          <w:sz w:val="24"/>
          <w:szCs w:val="24"/>
        </w:rPr>
        <w:lastRenderedPageBreak/>
        <w:t>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6.12. </w:t>
      </w:r>
      <w:r w:rsidRPr="00F42220">
        <w:rPr>
          <w:rFonts w:eastAsia="Calibri"/>
        </w:rPr>
        <w:t xml:space="preserve">Форма </w:t>
      </w:r>
      <w:r>
        <w:rPr>
          <w:rFonts w:eastAsia="Calibri"/>
        </w:rPr>
        <w:t>товарной накладной</w:t>
      </w:r>
      <w:r w:rsidRPr="00F42220">
        <w:rPr>
          <w:rFonts w:eastAsia="Calibri"/>
          <w:i/>
          <w:iCs/>
        </w:rPr>
        <w:t xml:space="preserve"> </w:t>
      </w:r>
      <w:r w:rsidRPr="00F42220">
        <w:rPr>
          <w:rFonts w:eastAsia="Calibri"/>
        </w:rPr>
        <w:t>приведена</w:t>
      </w:r>
      <w:r>
        <w:rPr>
          <w:rFonts w:eastAsia="Calibri"/>
        </w:rPr>
        <w:t xml:space="preserve"> в Приложении №7</w:t>
      </w:r>
      <w:r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Pr="00F42220">
        <w:rPr>
          <w:rFonts w:eastAsia="Calibri"/>
        </w:rPr>
        <w:t>.</w:t>
      </w:r>
    </w:p>
    <w:p w:rsidR="00F42220" w:rsidRPr="00F42220" w:rsidRDefault="00F42220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6.13. </w:t>
      </w:r>
      <w:proofErr w:type="gramStart"/>
      <w:r>
        <w:rPr>
          <w:rFonts w:eastAsia="Calibri"/>
        </w:rPr>
        <w:t>Поставщик</w:t>
      </w:r>
      <w:r w:rsidRPr="00F42220">
        <w:rPr>
          <w:rFonts w:eastAsia="Calibri"/>
        </w:rPr>
        <w:t xml:space="preserve"> подтверждает, что форма документа об исполнении им своих о</w:t>
      </w:r>
      <w:r>
        <w:rPr>
          <w:rFonts w:eastAsia="Calibri"/>
        </w:rPr>
        <w:t>бязательств (товарная накладная</w:t>
      </w:r>
      <w:r w:rsidR="009C7297">
        <w:rPr>
          <w:rFonts w:eastAsia="Calibri"/>
        </w:rPr>
        <w:t xml:space="preserve">, </w:t>
      </w:r>
      <w:r w:rsidR="009C7297" w:rsidRPr="000B611A">
        <w:t>акт приемки выполненных работ (оказанных услуг</w:t>
      </w:r>
      <w:r>
        <w:rPr>
          <w:rFonts w:eastAsia="Calibri"/>
        </w:rPr>
        <w:t>)</w:t>
      </w:r>
      <w:r w:rsidR="009C7297">
        <w:rPr>
          <w:rFonts w:eastAsia="Calibri"/>
        </w:rPr>
        <w:t xml:space="preserve"> – </w:t>
      </w:r>
      <w:r w:rsidR="009C7297" w:rsidRPr="009C7297">
        <w:rPr>
          <w:rFonts w:eastAsia="Calibri"/>
          <w:i/>
        </w:rPr>
        <w:t>указать нужное</w:t>
      </w:r>
      <w:r w:rsidR="009C7297">
        <w:rPr>
          <w:rFonts w:eastAsia="Calibri"/>
        </w:rPr>
        <w:t>)</w:t>
      </w:r>
      <w:r w:rsidRPr="00F42220">
        <w:rPr>
          <w:rFonts w:eastAsia="Calibri"/>
          <w:i/>
        </w:rPr>
        <w:t>,</w:t>
      </w:r>
      <w:r w:rsidRPr="00F42220">
        <w:rPr>
          <w:rFonts w:eastAsia="Calibri"/>
        </w:rPr>
        <w:t xml:space="preserve"> приведенная в приложении </w:t>
      </w:r>
      <w:r>
        <w:rPr>
          <w:rFonts w:eastAsia="Calibri"/>
        </w:rPr>
        <w:t>№7</w:t>
      </w:r>
      <w:r w:rsidR="009C7297">
        <w:rPr>
          <w:rFonts w:eastAsia="Calibri"/>
        </w:rPr>
        <w:t>, 8</w:t>
      </w:r>
      <w:r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«_______________» </w:t>
      </w:r>
      <w:r w:rsidRPr="00F42220">
        <w:rPr>
          <w:rFonts w:eastAsia="Calibri"/>
          <w:i/>
        </w:rPr>
        <w:t>(указать наименование, дату и номер документа, которым утверждены формы первичных документов (учетная политика, приказ), и наименование контрагента ОАО «МРСК Центра» по договору)</w:t>
      </w:r>
      <w:r>
        <w:rPr>
          <w:rStyle w:val="ab"/>
          <w:rFonts w:eastAsia="Calibri"/>
          <w:i/>
        </w:rPr>
        <w:footnoteReference w:id="8"/>
      </w:r>
      <w:r w:rsidRPr="00F42220">
        <w:rPr>
          <w:rFonts w:eastAsia="Calibri"/>
        </w:rPr>
        <w:t>.</w:t>
      </w:r>
      <w:proofErr w:type="gramEnd"/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  <w:r w:rsidR="003E7D5B">
        <w:rPr>
          <w:sz w:val="24"/>
          <w:szCs w:val="24"/>
        </w:rPr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</w:t>
      </w:r>
      <w:proofErr w:type="gramStart"/>
      <w:r w:rsidRPr="000B611A">
        <w:rPr>
          <w:sz w:val="24"/>
          <w:szCs w:val="24"/>
        </w:rPr>
        <w:t>составляется и подписывается</w:t>
      </w:r>
      <w:proofErr w:type="gramEnd"/>
      <w:r w:rsidRPr="000B611A">
        <w:rPr>
          <w:sz w:val="24"/>
          <w:szCs w:val="24"/>
        </w:rPr>
        <w:t xml:space="preserve"> акт приемки выполненных работ (оказанных услуг) и предоставляется счет-фактура.</w:t>
      </w:r>
    </w:p>
    <w:p w:rsidR="009C7297" w:rsidRPr="000B611A" w:rsidRDefault="009C7297" w:rsidP="009C7297">
      <w:pPr>
        <w:pStyle w:val="11"/>
        <w:tabs>
          <w:tab w:val="left" w:pos="0"/>
          <w:tab w:val="left" w:pos="12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Форма акта приемки выполненных работ (оказанных услуг) приведена в Приложении №8 к настоящему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 xml:space="preserve">В </w:t>
      </w:r>
      <w:proofErr w:type="gramStart"/>
      <w:r w:rsidRPr="000B611A">
        <w:rPr>
          <w:sz w:val="24"/>
          <w:szCs w:val="24"/>
        </w:rPr>
        <w:t>случае</w:t>
      </w:r>
      <w:proofErr w:type="gramEnd"/>
      <w:r w:rsidRPr="000B611A">
        <w:rPr>
          <w:sz w:val="24"/>
          <w:szCs w:val="24"/>
        </w:rPr>
        <w:t xml:space="preserve">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>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 xml:space="preserve">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</w:t>
      </w:r>
      <w:proofErr w:type="gramEnd"/>
      <w:r w:rsidRPr="000B611A">
        <w:rPr>
          <w:sz w:val="24"/>
          <w:szCs w:val="24"/>
        </w:rPr>
        <w:t xml:space="preserve">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lastRenderedPageBreak/>
        <w:t>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66634F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372C65" w:rsidRPr="008C61F3" w:rsidRDefault="00E8735D" w:rsidP="007F0C9F">
      <w:pPr>
        <w:ind w:firstLine="540"/>
        <w:jc w:val="both"/>
      </w:pPr>
      <w:r w:rsidRPr="008C61F3">
        <w:rPr>
          <w:color w:val="000000"/>
        </w:rPr>
        <w:t>9.2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3455F4" w:rsidP="008C61F3">
      <w:pPr>
        <w:ind w:firstLine="540"/>
        <w:jc w:val="both"/>
        <w:rPr>
          <w:rFonts w:eastAsia="Calibri"/>
          <w:i/>
          <w:lang w:eastAsia="en-US"/>
        </w:rPr>
      </w:pPr>
      <w:r w:rsidRPr="006143EE">
        <w:t xml:space="preserve">безналичным расчетом в течение </w:t>
      </w:r>
      <w:r w:rsidRPr="006143EE">
        <w:rPr>
          <w:rFonts w:eastAsia="Calibri"/>
          <w:lang w:eastAsia="en-US"/>
        </w:rPr>
        <w:t>____ (</w:t>
      </w:r>
      <w:r w:rsidRPr="006143EE">
        <w:rPr>
          <w:i/>
        </w:rPr>
        <w:t>указать прописью</w:t>
      </w:r>
      <w:r w:rsidRPr="006143EE">
        <w:rPr>
          <w:rFonts w:eastAsia="Calibri"/>
          <w:lang w:eastAsia="en-US"/>
        </w:rPr>
        <w:t>)</w:t>
      </w:r>
      <w:r w:rsidRPr="006143EE">
        <w:t xml:space="preserve"> рабочих дней после </w:t>
      </w:r>
      <w:r w:rsidR="006143EE" w:rsidRPr="006143EE">
        <w:t xml:space="preserve">подписания Сторонами товарной накладной и </w:t>
      </w:r>
      <w:r w:rsidRPr="006143EE">
        <w:t>получения от Поставщика полного комплекта следующих документов:</w:t>
      </w:r>
    </w:p>
    <w:p w:rsidR="007F0C9F" w:rsidRPr="008C61F3" w:rsidRDefault="00E8735D" w:rsidP="007F0C9F">
      <w:pPr>
        <w:pStyle w:val="afa"/>
        <w:ind w:firstLine="539"/>
        <w:jc w:val="both"/>
      </w:pPr>
      <w:r w:rsidRPr="008C61F3">
        <w:t>9.2.1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rPr>
          <w:lang w:val="ru-RU"/>
        </w:rPr>
        <w:t xml:space="preserve">с </w:t>
      </w:r>
      <w:r w:rsidR="007F0C9F" w:rsidRPr="008C61F3">
        <w:t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предоставляет Покупателю действующие документы, подтверждающие полномочия лиц, подписывающих счет-фактуру.</w:t>
      </w:r>
    </w:p>
    <w:p w:rsidR="007F0C9F" w:rsidRPr="008C61F3" w:rsidRDefault="00E8735D" w:rsidP="007F0C9F">
      <w:pPr>
        <w:pStyle w:val="afa"/>
        <w:ind w:firstLine="539"/>
        <w:jc w:val="both"/>
        <w:rPr>
          <w:lang w:val="ru-RU"/>
        </w:rPr>
      </w:pPr>
      <w:r w:rsidRPr="008C61F3">
        <w:t>9.2.</w:t>
      </w:r>
      <w:r w:rsidR="006143EE">
        <w:rPr>
          <w:lang w:val="ru-RU"/>
        </w:rPr>
        <w:t>2</w:t>
      </w:r>
      <w:r w:rsidR="007F0C9F" w:rsidRPr="008C61F3">
        <w:t>. отгрузочны</w:t>
      </w:r>
      <w:r w:rsidRPr="008C61F3">
        <w:t>е</w:t>
      </w:r>
      <w:r w:rsidR="007F0C9F" w:rsidRPr="008C61F3">
        <w:t xml:space="preserve"> документ</w:t>
      </w:r>
      <w:r w:rsidRPr="008C61F3">
        <w:t>ы</w:t>
      </w:r>
      <w:r w:rsidR="007F0C9F" w:rsidRPr="008C61F3">
        <w:t xml:space="preserve"> (железнодорожны</w:t>
      </w:r>
      <w:r w:rsidRPr="008C61F3">
        <w:t>е</w:t>
      </w:r>
      <w:r w:rsidR="007F0C9F" w:rsidRPr="008C61F3">
        <w:t xml:space="preserve"> накладны</w:t>
      </w:r>
      <w:r w:rsidRPr="008C61F3">
        <w:t>е</w:t>
      </w:r>
      <w:r w:rsidR="007F0C9F" w:rsidRPr="008C61F3">
        <w:t>, железнодорожны</w:t>
      </w:r>
      <w:r w:rsidRPr="008C61F3">
        <w:t>е</w:t>
      </w:r>
      <w:r w:rsidR="007F0C9F" w:rsidRPr="008C61F3">
        <w:t xml:space="preserve"> квитанци</w:t>
      </w:r>
      <w:r w:rsidRPr="008C61F3">
        <w:t>и</w:t>
      </w:r>
      <w:r w:rsidR="007F0C9F" w:rsidRPr="008C61F3">
        <w:t xml:space="preserve"> о приеме Товара к перевозке, транспортны</w:t>
      </w:r>
      <w:r w:rsidRPr="008C61F3">
        <w:t>е</w:t>
      </w:r>
      <w:r w:rsidR="007F0C9F" w:rsidRPr="008C61F3">
        <w:t xml:space="preserve"> накладны</w:t>
      </w:r>
      <w:r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rPr>
          <w:lang w:val="ru-RU"/>
        </w:rPr>
        <w:t xml:space="preserve">(один) подлинный </w:t>
      </w:r>
      <w:r w:rsidR="007F0C9F" w:rsidRPr="008C61F3">
        <w:t>экземпляр.</w:t>
      </w:r>
    </w:p>
    <w:p w:rsidR="00492AEB" w:rsidRPr="008C61F3" w:rsidRDefault="00492AEB" w:rsidP="007F0C9F">
      <w:pPr>
        <w:pStyle w:val="afa"/>
        <w:ind w:firstLine="539"/>
        <w:jc w:val="both"/>
        <w:rPr>
          <w:lang w:val="ru-RU"/>
        </w:rPr>
      </w:pPr>
      <w:r w:rsidRPr="008C61F3">
        <w:rPr>
          <w:lang w:val="ru-RU"/>
        </w:rPr>
        <w:t>9.2.</w:t>
      </w:r>
      <w:r w:rsidR="006143EE">
        <w:rPr>
          <w:lang w:val="ru-RU"/>
        </w:rPr>
        <w:t>3</w:t>
      </w:r>
      <w:r w:rsidRPr="008C61F3">
        <w:rPr>
          <w:lang w:val="ru-RU"/>
        </w:rPr>
        <w:t>. документов, предусмотренных п.4.13 Договора.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открытое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rPr>
          <w:lang w:val="ru-RU"/>
        </w:rPr>
        <w:t xml:space="preserve"> ул.</w:t>
      </w:r>
      <w:r w:rsidRPr="008C61F3">
        <w:t>, д. 4, ИНН/КПП покупателя 6901067107/463202002</w:t>
      </w:r>
      <w:r w:rsidR="002F3667" w:rsidRPr="008C61F3">
        <w:rPr>
          <w:rStyle w:val="ab"/>
        </w:rPr>
        <w:footnoteReference w:id="9"/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rPr>
          <w:lang w:val="ru-RU"/>
        </w:rPr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E8735D" w:rsidP="007F0C9F">
      <w:pPr>
        <w:pStyle w:val="afa"/>
        <w:ind w:firstLine="540"/>
        <w:jc w:val="both"/>
      </w:pPr>
      <w:r w:rsidRPr="008C61F3">
        <w:t>9.4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</w:t>
      </w:r>
      <w:r w:rsidR="007F0C9F" w:rsidRPr="008C61F3">
        <w:lastRenderedPageBreak/>
        <w:t xml:space="preserve">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AA530B" w:rsidP="00AA530B">
      <w:pPr>
        <w:pStyle w:val="afa"/>
        <w:ind w:firstLine="540"/>
        <w:jc w:val="both"/>
      </w:pPr>
      <w:r w:rsidRPr="008C61F3">
        <w:t xml:space="preserve">9.5 При отсутствии документов, указанных в пункте </w:t>
      </w:r>
      <w:r w:rsidR="0051583D" w:rsidRPr="008C61F3">
        <w:t>4.13</w:t>
      </w:r>
      <w:r w:rsidR="00492AEB" w:rsidRPr="008C61F3">
        <w:rPr>
          <w:lang w:val="ru-RU"/>
        </w:rPr>
        <w:t>, 9.2.1-9.2.4</w:t>
      </w:r>
      <w:r w:rsidRPr="008C61F3">
        <w:t xml:space="preserve"> настоящего Договора, Покупатель вправе </w:t>
      </w:r>
      <w:r w:rsidR="00492AEB" w:rsidRPr="008C61F3">
        <w:rPr>
          <w:lang w:val="ru-RU"/>
        </w:rPr>
        <w:t xml:space="preserve"> не производить </w:t>
      </w:r>
      <w:r w:rsidRPr="008C61F3">
        <w:t xml:space="preserve"> оплату Товара до </w:t>
      </w:r>
      <w:r w:rsidR="00492AEB" w:rsidRPr="008C61F3">
        <w:rPr>
          <w:lang w:val="ru-RU"/>
        </w:rPr>
        <w:t xml:space="preserve">их </w:t>
      </w:r>
      <w:r w:rsidRPr="008C61F3">
        <w:t xml:space="preserve">получения от Поставщика </w:t>
      </w:r>
      <w:r w:rsidR="00492AEB" w:rsidRPr="008C61F3">
        <w:rPr>
          <w:lang w:val="ru-RU"/>
        </w:rPr>
        <w:t xml:space="preserve"> </w:t>
      </w:r>
      <w:r w:rsidRPr="008C61F3">
        <w:t xml:space="preserve">Поставщик не вправе требовать </w:t>
      </w:r>
      <w:r w:rsidR="00492AEB" w:rsidRPr="008C61F3">
        <w:rPr>
          <w:lang w:val="ru-RU"/>
        </w:rPr>
        <w:t xml:space="preserve">от </w:t>
      </w:r>
      <w:r w:rsidRPr="008C61F3">
        <w:t xml:space="preserve"> Покупателя уплаты штрафных санкций за </w:t>
      </w:r>
      <w:r w:rsidR="00492AEB" w:rsidRPr="008C61F3">
        <w:rPr>
          <w:lang w:val="ru-RU"/>
        </w:rPr>
        <w:t xml:space="preserve"> нарушение сроков</w:t>
      </w:r>
      <w:r w:rsidRPr="008C61F3">
        <w:t xml:space="preserve"> оплаты</w:t>
      </w:r>
      <w:r w:rsidR="00492AEB" w:rsidRPr="008C61F3">
        <w:rPr>
          <w:lang w:val="ru-RU"/>
        </w:rPr>
        <w:t xml:space="preserve"> Товара</w:t>
      </w:r>
      <w:r w:rsidRPr="008C61F3">
        <w:t xml:space="preserve">, </w:t>
      </w:r>
      <w:r w:rsidR="00492AEB" w:rsidRPr="008C61F3">
        <w:rPr>
          <w:lang w:val="ru-RU"/>
        </w:rPr>
        <w:t xml:space="preserve">когда это </w:t>
      </w:r>
      <w:r w:rsidRPr="008C61F3">
        <w:t>вызван</w:t>
      </w:r>
      <w:r w:rsidR="00492AEB" w:rsidRPr="008C61F3">
        <w:rPr>
          <w:lang w:val="ru-RU"/>
        </w:rPr>
        <w:t>о</w:t>
      </w:r>
      <w:r w:rsidRPr="008C61F3">
        <w:t xml:space="preserve"> обстоятельствами, указанными в настоящем пункте Договора. </w:t>
      </w:r>
    </w:p>
    <w:p w:rsidR="007F0C9F" w:rsidRPr="008C61F3" w:rsidRDefault="00E8735D" w:rsidP="00E8735D">
      <w:pPr>
        <w:pStyle w:val="afa"/>
        <w:ind w:firstLine="540"/>
        <w:jc w:val="both"/>
      </w:pPr>
      <w:r w:rsidRPr="008C61F3">
        <w:t>9.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rPr>
          <w:lang w:val="ru-RU"/>
        </w:rPr>
        <w:t>й</w:t>
      </w:r>
      <w:r w:rsidR="007F0C9F" w:rsidRPr="008C61F3">
        <w:t xml:space="preserve"> </w:t>
      </w:r>
      <w:r w:rsidR="002F3667" w:rsidRPr="008C61F3">
        <w:rPr>
          <w:lang w:val="ru-RU"/>
        </w:rPr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E8735D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C61F3">
        <w:rPr>
          <w:color w:val="000000"/>
        </w:rPr>
        <w:t>9.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492AEB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8C61F3">
        <w:rPr>
          <w:sz w:val="24"/>
          <w:szCs w:val="24"/>
        </w:rPr>
        <w:t xml:space="preserve">9.8.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9C455B" w:rsidRPr="008C61F3">
        <w:rPr>
          <w:rFonts w:eastAsia="Calibri"/>
          <w:lang w:eastAsia="en-US"/>
        </w:rPr>
        <w:t>9.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C455B" w:rsidRPr="008C61F3">
        <w:rPr>
          <w:sz w:val="24"/>
          <w:szCs w:val="24"/>
        </w:rPr>
        <w:t>9.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proofErr w:type="gramStart"/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предусмотрена поэтапная поставка товара / выполнение работ (оказание услуг),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</w:t>
      </w:r>
      <w:r w:rsidR="006243C5" w:rsidRPr="008C61F3">
        <w:rPr>
          <w:sz w:val="24"/>
          <w:szCs w:val="24"/>
        </w:rPr>
        <w:t xml:space="preserve"> /</w:t>
      </w:r>
      <w:r w:rsidR="003E583B" w:rsidRPr="008C61F3">
        <w:rPr>
          <w:sz w:val="24"/>
          <w:szCs w:val="24"/>
        </w:rPr>
        <w:t xml:space="preserve"> выполнения работ (оказания услуг)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  <w:proofErr w:type="gramEnd"/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66634F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</w:t>
      </w:r>
      <w:proofErr w:type="gramStart"/>
      <w:r w:rsidRPr="000B611A">
        <w:rPr>
          <w:sz w:val="24"/>
          <w:szCs w:val="24"/>
        </w:rPr>
        <w:t>этом</w:t>
      </w:r>
      <w:proofErr w:type="gramEnd"/>
      <w:r w:rsidRPr="000B611A">
        <w:rPr>
          <w:sz w:val="24"/>
          <w:szCs w:val="24"/>
        </w:rPr>
        <w:t xml:space="preserve">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>10.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797821" w:rsidRPr="000B611A" w:rsidRDefault="008C61F3" w:rsidP="00797821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>-</w:t>
      </w:r>
      <w:r w:rsidR="00797821" w:rsidRPr="00797821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t xml:space="preserve">при </w:t>
      </w:r>
      <w:r>
        <w:rPr>
          <w:sz w:val="24"/>
          <w:szCs w:val="24"/>
        </w:rPr>
        <w:t xml:space="preserve">нарушении </w:t>
      </w:r>
      <w:r w:rsidR="00797821">
        <w:rPr>
          <w:sz w:val="24"/>
          <w:szCs w:val="24"/>
        </w:rPr>
        <w:t xml:space="preserve">установленных </w:t>
      </w:r>
      <w:proofErr w:type="gramStart"/>
      <w:r w:rsidR="00797821">
        <w:rPr>
          <w:sz w:val="24"/>
          <w:szCs w:val="24"/>
        </w:rPr>
        <w:t>сроков выполнения работ/оказания услуг</w:t>
      </w:r>
      <w:proofErr w:type="gramEnd"/>
      <w:r w:rsidR="00797821" w:rsidRPr="000B611A">
        <w:rPr>
          <w:sz w:val="24"/>
          <w:szCs w:val="24"/>
        </w:rPr>
        <w:t xml:space="preserve"> </w:t>
      </w:r>
      <w:r w:rsidR="00797821" w:rsidRPr="000B611A">
        <w:rPr>
          <w:sz w:val="24"/>
          <w:szCs w:val="24"/>
        </w:rPr>
        <w:lastRenderedPageBreak/>
        <w:t xml:space="preserve">Поставщик уплачивает неустойку в размере 0,15 % от стоимости </w:t>
      </w:r>
      <w:r w:rsidR="00797821">
        <w:rPr>
          <w:sz w:val="24"/>
          <w:szCs w:val="24"/>
        </w:rPr>
        <w:t>работ/услуг</w:t>
      </w:r>
      <w:r w:rsidR="00797821" w:rsidRPr="000B611A">
        <w:rPr>
          <w:sz w:val="24"/>
          <w:szCs w:val="24"/>
        </w:rPr>
        <w:t xml:space="preserve"> за каждый день просрочки выполнения своих обязательств до даты </w:t>
      </w:r>
      <w:r w:rsidR="00797821">
        <w:rPr>
          <w:sz w:val="24"/>
          <w:szCs w:val="24"/>
        </w:rPr>
        <w:t>фактического исполнения обязательства</w:t>
      </w:r>
      <w:r w:rsidR="00797821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3</w:t>
      </w:r>
      <w:r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4.</w:t>
      </w:r>
      <w:r w:rsidR="001B5CAA">
        <w:rPr>
          <w:rStyle w:val="ab"/>
          <w:sz w:val="24"/>
          <w:szCs w:val="24"/>
        </w:rPr>
        <w:footnoteReference w:id="10"/>
      </w:r>
      <w:r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 xml:space="preserve">гарантии документов. В </w:t>
      </w:r>
      <w:proofErr w:type="gramStart"/>
      <w:r w:rsidRPr="000B611A">
        <w:rPr>
          <w:sz w:val="24"/>
          <w:szCs w:val="24"/>
        </w:rPr>
        <w:t>требовании</w:t>
      </w:r>
      <w:proofErr w:type="gramEnd"/>
      <w:r w:rsidRPr="000B611A">
        <w:rPr>
          <w:sz w:val="24"/>
          <w:szCs w:val="24"/>
        </w:rPr>
        <w:t xml:space="preserve">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5</w:t>
      </w:r>
      <w:r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10.</w:t>
      </w:r>
      <w:r w:rsidR="008C61F3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lastRenderedPageBreak/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</w:t>
      </w:r>
      <w:r w:rsidR="008C61F3">
        <w:rPr>
          <w:bCs/>
        </w:rPr>
        <w:t>7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</w:t>
      </w:r>
      <w:r w:rsidR="00AA5CA6">
        <w:t>9</w:t>
      </w:r>
      <w:r w:rsidR="00826579">
        <w:t xml:space="preserve"> настоящего Договора.</w:t>
      </w:r>
    </w:p>
    <w:p w:rsidR="00826579" w:rsidRDefault="00826579" w:rsidP="001150C7">
      <w:pPr>
        <w:spacing w:line="264" w:lineRule="auto"/>
        <w:jc w:val="both"/>
        <w:rPr>
          <w:rStyle w:val="af4"/>
          <w:b w:val="0"/>
        </w:rPr>
      </w:pPr>
      <w:r w:rsidRPr="00826579">
        <w:rPr>
          <w:b/>
        </w:rPr>
        <w:t xml:space="preserve">         </w:t>
      </w:r>
      <w:r w:rsidRPr="00826579">
        <w:t>10.</w:t>
      </w:r>
      <w:r w:rsidR="008C61F3">
        <w:t>8</w:t>
      </w:r>
      <w:r w:rsidRPr="00826579">
        <w:t>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 xml:space="preserve">В </w:t>
      </w:r>
      <w:proofErr w:type="gramStart"/>
      <w:r w:rsidRPr="00826579">
        <w:rPr>
          <w:rStyle w:val="af4"/>
          <w:b w:val="0"/>
        </w:rPr>
        <w:t>случае</w:t>
      </w:r>
      <w:proofErr w:type="gramEnd"/>
      <w:r w:rsidRPr="00826579">
        <w:rPr>
          <w:rStyle w:val="af4"/>
          <w:b w:val="0"/>
        </w:rPr>
        <w:t xml:space="preserve">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66634F" w:rsidRPr="0066634F" w:rsidRDefault="0066634F" w:rsidP="0066634F">
      <w:pPr>
        <w:tabs>
          <w:tab w:val="num" w:pos="1260"/>
        </w:tabs>
        <w:jc w:val="both"/>
      </w:pPr>
      <w:r>
        <w:t xml:space="preserve">         10.9</w:t>
      </w:r>
      <w:r w:rsidRPr="0066634F">
        <w:t xml:space="preserve">. Поставщик </w:t>
      </w:r>
      <w:proofErr w:type="gramStart"/>
      <w:r w:rsidRPr="0066634F">
        <w:t>подтверждает и гарантирует</w:t>
      </w:r>
      <w:proofErr w:type="gramEnd"/>
      <w:r w:rsidRPr="0066634F">
        <w:t>, что при предоставлении в адрес Покупателя информации о пол</w:t>
      </w:r>
      <w:r>
        <w:t>ной цепочке собственников (п.14.8-14.10</w:t>
      </w:r>
      <w:r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Pr="0066634F" w:rsidRDefault="0066634F" w:rsidP="0066634F">
      <w:pPr>
        <w:tabs>
          <w:tab w:val="num" w:pos="1260"/>
        </w:tabs>
        <w:jc w:val="both"/>
      </w:pPr>
      <w:r w:rsidRPr="0066634F">
        <w:t xml:space="preserve">            </w:t>
      </w:r>
      <w:proofErr w:type="gramStart"/>
      <w:r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rPr>
          <w:lang w:val="en-US"/>
        </w:rPr>
        <w:t xml:space="preserve">         </w:t>
      </w:r>
      <w:r w:rsidRPr="00FF2A0F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FF2A0F" w:rsidP="00FF2A0F">
      <w:pPr>
        <w:shd w:val="clear" w:color="auto" w:fill="FFFFFF"/>
        <w:tabs>
          <w:tab w:val="left" w:pos="360"/>
        </w:tabs>
        <w:suppressAutoHyphens/>
        <w:jc w:val="both"/>
      </w:pPr>
      <w:r w:rsidRPr="00FF2A0F">
        <w:t xml:space="preserve">         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FF2A0F">
        <w:t xml:space="preserve">         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</w:t>
      </w:r>
      <w:r w:rsidRPr="00FF2A0F">
        <w:lastRenderedPageBreak/>
        <w:t>как на основани</w:t>
      </w:r>
      <w:proofErr w:type="gramStart"/>
      <w:r w:rsidRPr="00FF2A0F">
        <w:t>е</w:t>
      </w:r>
      <w:proofErr w:type="gramEnd"/>
      <w:r w:rsidRPr="00FF2A0F">
        <w:t xml:space="preserve"> освобождения от ответственности.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FF2A0F">
        <w:t>ств пр</w:t>
      </w:r>
      <w:proofErr w:type="gramEnd"/>
      <w:r w:rsidRPr="00FF2A0F">
        <w:t>иостанавливается.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FF2A0F" w:rsidRPr="00FF2A0F" w:rsidRDefault="00FF2A0F" w:rsidP="00FF2A0F">
      <w:pPr>
        <w:widowControl w:val="0"/>
        <w:tabs>
          <w:tab w:val="left" w:pos="0"/>
        </w:tabs>
        <w:autoSpaceDE w:val="0"/>
        <w:autoSpaceDN w:val="0"/>
        <w:jc w:val="both"/>
      </w:pPr>
      <w:r w:rsidRPr="00FF2A0F">
        <w:t xml:space="preserve">         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0F0F34" w:rsidRPr="00FF2A0F" w:rsidRDefault="000F0F34" w:rsidP="000F0F34">
      <w:pPr>
        <w:pStyle w:val="11"/>
        <w:spacing w:before="0" w:after="0"/>
        <w:ind w:firstLine="0"/>
        <w:rPr>
          <w:bCs/>
          <w:sz w:val="24"/>
          <w:szCs w:val="24"/>
          <w:lang w:val="en-US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 xml:space="preserve">12.1.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9AD"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B2839"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Pr="008C61F3" w:rsidRDefault="009B2839" w:rsidP="001150C7">
      <w:pPr>
        <w:pStyle w:val="3"/>
        <w:ind w:right="-44" w:firstLine="709"/>
      </w:pPr>
    </w:p>
    <w:p w:rsidR="0097023C" w:rsidRPr="0066634F" w:rsidRDefault="000B611A" w:rsidP="0066634F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Pr="008C61F3">
        <w:t>3</w:t>
      </w:r>
      <w:r>
        <w:t>.</w:t>
      </w:r>
      <w:r w:rsidRPr="008C61F3"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1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</w:t>
      </w:r>
      <w:r w:rsidR="0028022F">
        <w:t xml:space="preserve">    </w:t>
      </w:r>
      <w:r>
        <w:t>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1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A21464" w:rsidRPr="000B611A" w:rsidRDefault="00A21464" w:rsidP="0028022F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</w:t>
      </w:r>
      <w:proofErr w:type="gramStart"/>
      <w:r w:rsidRPr="000B611A">
        <w:t>представляет собой единое соглашение между Покупателем и Поставщиком в отношении предмета Договора и заменяет</w:t>
      </w:r>
      <w:proofErr w:type="gramEnd"/>
      <w:r w:rsidRPr="000B611A">
        <w:t xml:space="preserve">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</w:t>
      </w:r>
      <w:proofErr w:type="gramStart"/>
      <w:r w:rsidRPr="000B611A">
        <w:t>совершаются в письменной форме и скрепляются</w:t>
      </w:r>
      <w:proofErr w:type="gramEnd"/>
      <w:r w:rsidRPr="000B611A">
        <w:t xml:space="preserve">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66634F">
        <w:rPr>
          <w:rFonts w:eastAsia="Calibri"/>
          <w:color w:val="000000"/>
          <w:lang w:eastAsia="en-US"/>
        </w:rPr>
        <w:t xml:space="preserve">14.9.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>
        <w:t>14.10.</w:t>
      </w:r>
      <w:ins w:id="0" w:author="Черноиванов Евгений Александрович" w:date="2013-08-29T09:35:00Z">
        <w:r>
          <w:t xml:space="preserve"> </w:t>
        </w:r>
      </w:ins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</w:t>
      </w:r>
      <w:r w:rsidRPr="00242E2A">
        <w:lastRenderedPageBreak/>
        <w:t xml:space="preserve">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66634F">
        <w:t xml:space="preserve"> 14.11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66634F">
        <w:t>при нарушении Поставщиком п.14.8-14.10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66634F" w:rsidRPr="000B611A" w:rsidRDefault="0066634F" w:rsidP="0066634F">
      <w:pPr>
        <w:shd w:val="clear" w:color="auto" w:fill="FFFFFF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  <w:proofErr w:type="gramEnd"/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97023C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97023C" w:rsidRPr="000B611A" w:rsidRDefault="0097023C" w:rsidP="000F0F34">
      <w:pPr>
        <w:pStyle w:val="af2"/>
      </w:pPr>
      <w:r>
        <w:t xml:space="preserve">            Приложение №8 – Форма Акта приема-передачи выполненных работ (оказанных услуг).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lastRenderedPageBreak/>
        <w:t>____________________________, ИНН ________________КПП__________________.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лица:_____________________________________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8C61F3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98382B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98382B" w:rsidRPr="000B611A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98382B" w:rsidRDefault="0098382B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proofErr w:type="gramStart"/>
      <w:r w:rsidRPr="0098382B">
        <w:rPr>
          <w:rFonts w:ascii="Times New Roman" w:hAnsi="Times New Roman" w:cs="Times New Roman"/>
          <w:b w:val="0"/>
          <w:i/>
        </w:rPr>
        <w:t>(указывается о</w:t>
      </w:r>
      <w:r w:rsidR="00C225C2" w:rsidRPr="0098382B">
        <w:rPr>
          <w:rFonts w:ascii="Times New Roman" w:hAnsi="Times New Roman" w:cs="Times New Roman"/>
          <w:b w:val="0"/>
          <w:i/>
        </w:rPr>
        <w:t xml:space="preserve">писание товара, </w:t>
      </w:r>
      <w:proofErr w:type="gramEnd"/>
    </w:p>
    <w:p w:rsidR="000247A0" w:rsidRPr="0098382B" w:rsidRDefault="00C225C2" w:rsidP="0098382B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  <w:r w:rsidR="0098382B" w:rsidRPr="0098382B">
        <w:rPr>
          <w:rFonts w:ascii="Times New Roman" w:hAnsi="Times New Roman" w:cs="Times New Roman"/>
          <w:b w:val="0"/>
          <w:i/>
        </w:rPr>
        <w:t xml:space="preserve"> </w:t>
      </w:r>
      <w:r w:rsidRPr="0098382B">
        <w:rPr>
          <w:rFonts w:ascii="Times New Roman" w:hAnsi="Times New Roman" w:cs="Times New Roman"/>
          <w:b w:val="0"/>
          <w:i/>
        </w:rPr>
        <w:t>условия действия гарантии</w:t>
      </w:r>
      <w:r w:rsidR="0098382B" w:rsidRPr="0098382B">
        <w:rPr>
          <w:rFonts w:ascii="Times New Roman" w:hAnsi="Times New Roman" w:cs="Times New Roman"/>
          <w:b w:val="0"/>
          <w:i/>
        </w:rPr>
        <w:t>).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1268"/>
        <w:gridCol w:w="1720"/>
        <w:gridCol w:w="1456"/>
        <w:gridCol w:w="1706"/>
        <w:gridCol w:w="729"/>
        <w:gridCol w:w="368"/>
        <w:gridCol w:w="352"/>
        <w:gridCol w:w="334"/>
        <w:gridCol w:w="339"/>
        <w:gridCol w:w="337"/>
        <w:gridCol w:w="561"/>
      </w:tblGrid>
      <w:tr w:rsidR="00FB451B" w:rsidRPr="000B611A" w:rsidTr="002E1CCB">
        <w:trPr>
          <w:trHeight w:val="255"/>
        </w:trPr>
        <w:tc>
          <w:tcPr>
            <w:tcW w:w="542" w:type="dxa"/>
            <w:vMerge w:val="restart"/>
            <w:vAlign w:val="center"/>
          </w:tcPr>
          <w:p w:rsidR="00FB451B" w:rsidRPr="000B611A" w:rsidRDefault="00FB451B" w:rsidP="002E1A5A">
            <w:pPr>
              <w:jc w:val="both"/>
            </w:pPr>
            <w:r w:rsidRPr="000B611A">
              <w:t xml:space="preserve">№ </w:t>
            </w:r>
          </w:p>
          <w:p w:rsidR="00FB451B" w:rsidRPr="000B611A" w:rsidRDefault="00FB451B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1268" w:type="dxa"/>
            <w:vMerge w:val="restart"/>
          </w:tcPr>
          <w:p w:rsidR="00FB451B" w:rsidRPr="000B611A" w:rsidRDefault="00FB451B" w:rsidP="00FB451B">
            <w:pPr>
              <w:jc w:val="center"/>
            </w:pPr>
            <w:r>
              <w:t>Код материала</w:t>
            </w:r>
          </w:p>
        </w:tc>
        <w:tc>
          <w:tcPr>
            <w:tcW w:w="1720" w:type="dxa"/>
            <w:vMerge w:val="restart"/>
          </w:tcPr>
          <w:p w:rsidR="00FB451B" w:rsidRPr="000B611A" w:rsidRDefault="00FB451B" w:rsidP="00FB451B">
            <w:pPr>
              <w:jc w:val="center"/>
            </w:pPr>
            <w:r w:rsidRPr="000B611A">
              <w:t>Наименование товара</w:t>
            </w:r>
          </w:p>
        </w:tc>
        <w:tc>
          <w:tcPr>
            <w:tcW w:w="1456" w:type="dxa"/>
            <w:vMerge w:val="restart"/>
          </w:tcPr>
          <w:p w:rsidR="00FB451B" w:rsidRPr="005D52C7" w:rsidRDefault="00FB451B" w:rsidP="00FB451B">
            <w:pPr>
              <w:jc w:val="center"/>
            </w:pPr>
            <w:r w:rsidRPr="005D52C7">
              <w:t>ГОСТ</w:t>
            </w:r>
          </w:p>
        </w:tc>
        <w:tc>
          <w:tcPr>
            <w:tcW w:w="1706" w:type="dxa"/>
            <w:vMerge w:val="restart"/>
            <w:vAlign w:val="center"/>
          </w:tcPr>
          <w:p w:rsidR="00FB451B" w:rsidRPr="000B611A" w:rsidRDefault="00FB451B" w:rsidP="00FB451B">
            <w:pPr>
              <w:jc w:val="center"/>
            </w:pPr>
            <w:r>
              <w:t>Ед. изм.</w:t>
            </w:r>
          </w:p>
        </w:tc>
        <w:tc>
          <w:tcPr>
            <w:tcW w:w="3020" w:type="dxa"/>
            <w:gridSpan w:val="7"/>
            <w:vAlign w:val="center"/>
          </w:tcPr>
          <w:p w:rsidR="00FB451B" w:rsidRPr="000B611A" w:rsidRDefault="00FB451B" w:rsidP="002E1A5A">
            <w:pPr>
              <w:jc w:val="center"/>
            </w:pPr>
            <w:r w:rsidRPr="000B611A">
              <w:t>Дата поставки</w:t>
            </w:r>
          </w:p>
        </w:tc>
      </w:tr>
      <w:tr w:rsidR="00FB451B" w:rsidRPr="000B611A" w:rsidTr="002E1CCB">
        <w:trPr>
          <w:trHeight w:val="285"/>
        </w:trPr>
        <w:tc>
          <w:tcPr>
            <w:tcW w:w="542" w:type="dxa"/>
            <w:vMerge/>
            <w:vAlign w:val="center"/>
          </w:tcPr>
          <w:p w:rsidR="00FB451B" w:rsidRPr="000B611A" w:rsidRDefault="00FB451B" w:rsidP="002E1A5A">
            <w:pPr>
              <w:jc w:val="both"/>
            </w:pPr>
          </w:p>
        </w:tc>
        <w:tc>
          <w:tcPr>
            <w:tcW w:w="1268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20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456" w:type="dxa"/>
            <w:vMerge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1706" w:type="dxa"/>
            <w:vMerge/>
            <w:vAlign w:val="center"/>
          </w:tcPr>
          <w:p w:rsidR="00FB451B" w:rsidRPr="000B611A" w:rsidRDefault="00FB451B" w:rsidP="002E1A5A">
            <w:pPr>
              <w:ind w:firstLine="540"/>
              <w:jc w:val="center"/>
            </w:pPr>
          </w:p>
        </w:tc>
        <w:tc>
          <w:tcPr>
            <w:tcW w:w="72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68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52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4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9" w:type="dxa"/>
            <w:vAlign w:val="center"/>
          </w:tcPr>
          <w:p w:rsidR="00FB451B" w:rsidRPr="000B611A" w:rsidRDefault="00FB451B" w:rsidP="002E1A5A">
            <w:pPr>
              <w:jc w:val="center"/>
            </w:pPr>
          </w:p>
        </w:tc>
        <w:tc>
          <w:tcPr>
            <w:tcW w:w="337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561" w:type="dxa"/>
            <w:vAlign w:val="center"/>
          </w:tcPr>
          <w:p w:rsidR="00FB451B" w:rsidRPr="000B611A" w:rsidRDefault="00FB451B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1.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2.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3.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4.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  <w:tr w:rsidR="00FB451B" w:rsidRPr="000B611A" w:rsidTr="00FB451B">
        <w:tc>
          <w:tcPr>
            <w:tcW w:w="542" w:type="dxa"/>
          </w:tcPr>
          <w:p w:rsidR="00FB451B" w:rsidRPr="000B611A" w:rsidRDefault="00FB451B" w:rsidP="002E1A5A">
            <w:r w:rsidRPr="000B611A">
              <w:t>…</w:t>
            </w:r>
          </w:p>
        </w:tc>
        <w:tc>
          <w:tcPr>
            <w:tcW w:w="12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20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45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1706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72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68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52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4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9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337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  <w:tc>
          <w:tcPr>
            <w:tcW w:w="561" w:type="dxa"/>
          </w:tcPr>
          <w:p w:rsidR="00FB451B" w:rsidRPr="000B611A" w:rsidRDefault="00FB451B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</w:pPr>
            <w:r w:rsidRPr="000B611A">
              <w:t xml:space="preserve">ИНН/КПП:  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7E482E" w:rsidRDefault="007E482E" w:rsidP="007E482E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E482E">
              <w:t>Место нахождения юридического лица:</w:t>
            </w:r>
            <w:r>
              <w:t xml:space="preserve"> </w:t>
            </w:r>
            <w:r w:rsidRPr="007E482E">
              <w:t>_____________________________________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B451B" w:rsidP="00C648DF">
      <w:pPr>
        <w:pStyle w:val="af2"/>
        <w:jc w:val="both"/>
        <w:rPr>
          <w:b/>
        </w:rPr>
      </w:pPr>
      <w:r>
        <w:rPr>
          <w:b/>
        </w:rPr>
        <w:t>Протокол конкурентной процедуры №       дата</w:t>
      </w:r>
    </w:p>
    <w:tbl>
      <w:tblPr>
        <w:tblW w:w="1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5"/>
        <w:gridCol w:w="1268"/>
        <w:gridCol w:w="1465"/>
        <w:gridCol w:w="732"/>
        <w:gridCol w:w="1113"/>
        <w:gridCol w:w="799"/>
        <w:gridCol w:w="1134"/>
        <w:gridCol w:w="1417"/>
        <w:gridCol w:w="993"/>
        <w:gridCol w:w="992"/>
        <w:gridCol w:w="1683"/>
        <w:gridCol w:w="1371"/>
      </w:tblGrid>
      <w:tr w:rsidR="00203747" w:rsidRPr="00EF4BF3" w:rsidTr="0062546A">
        <w:tc>
          <w:tcPr>
            <w:tcW w:w="685" w:type="dxa"/>
          </w:tcPr>
          <w:p w:rsidR="00203747" w:rsidRDefault="00203747" w:rsidP="00EF4BF3">
            <w:pPr>
              <w:pStyle w:val="af2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68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t>Код материала</w:t>
            </w:r>
          </w:p>
        </w:tc>
        <w:tc>
          <w:tcPr>
            <w:tcW w:w="1465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32" w:type="dxa"/>
          </w:tcPr>
          <w:p w:rsidR="00203747" w:rsidRPr="00EF4BF3" w:rsidRDefault="00203747" w:rsidP="00EF4BF3">
            <w:pPr>
              <w:pStyle w:val="af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ГОСТ</w:t>
            </w:r>
          </w:p>
        </w:tc>
        <w:tc>
          <w:tcPr>
            <w:tcW w:w="111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799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1417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993" w:type="dxa"/>
            <w:shd w:val="clear" w:color="auto" w:fill="auto"/>
          </w:tcPr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992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683" w:type="dxa"/>
            <w:shd w:val="clear" w:color="auto" w:fill="auto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203747" w:rsidRPr="00EF4BF3" w:rsidRDefault="0020374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  <w:tc>
          <w:tcPr>
            <w:tcW w:w="1371" w:type="dxa"/>
          </w:tcPr>
          <w:p w:rsidR="00203747" w:rsidRPr="00EF4BF3" w:rsidRDefault="00203747" w:rsidP="00EF4B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Предприятие изготовитель</w:t>
            </w: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65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C913D1">
            <w:pPr>
              <w:pStyle w:val="af2"/>
              <w:rPr>
                <w:sz w:val="20"/>
                <w:szCs w:val="20"/>
              </w:rPr>
            </w:pPr>
            <w:r w:rsidRPr="00C913D1">
              <w:rPr>
                <w:sz w:val="20"/>
                <w:szCs w:val="20"/>
              </w:rPr>
              <w:t>В том числе</w:t>
            </w:r>
            <w:r w:rsidR="0089408E">
              <w:rPr>
                <w:rStyle w:val="ab"/>
                <w:sz w:val="20"/>
                <w:szCs w:val="20"/>
              </w:rPr>
              <w:footnoteReference w:id="16"/>
            </w:r>
            <w:r w:rsidRPr="00C913D1">
              <w:rPr>
                <w:sz w:val="20"/>
                <w:szCs w:val="20"/>
              </w:rPr>
              <w:t>:</w:t>
            </w:r>
          </w:p>
        </w:tc>
        <w:tc>
          <w:tcPr>
            <w:tcW w:w="732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C913D1">
            <w:pPr>
              <w:pStyle w:val="af2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proofErr w:type="gramStart"/>
            <w:r w:rsidRPr="008C61F3">
              <w:rPr>
                <w:sz w:val="20"/>
                <w:szCs w:val="20"/>
              </w:rPr>
              <w:t>Шеф-монтаж</w:t>
            </w:r>
            <w:proofErr w:type="gramEnd"/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8C61F3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 w:rsidRPr="008C61F3">
              <w:rPr>
                <w:sz w:val="20"/>
                <w:szCs w:val="20"/>
              </w:rPr>
              <w:t>Шеф-наладка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услуги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  <w:tr w:rsidR="00C913D1" w:rsidRPr="00EF4BF3" w:rsidTr="0062546A">
        <w:tc>
          <w:tcPr>
            <w:tcW w:w="685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68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</w:tcPr>
          <w:p w:rsidR="00C913D1" w:rsidRPr="00C913D1" w:rsidRDefault="00C913D1" w:rsidP="00EF4BF3">
            <w:pPr>
              <w:pStyle w:val="af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работы</w:t>
            </w:r>
          </w:p>
        </w:tc>
        <w:tc>
          <w:tcPr>
            <w:tcW w:w="732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13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799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C913D1" w:rsidRPr="00203747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683" w:type="dxa"/>
            <w:shd w:val="clear" w:color="auto" w:fill="auto"/>
          </w:tcPr>
          <w:p w:rsidR="00C913D1" w:rsidRPr="00EF4BF3" w:rsidRDefault="00C913D1" w:rsidP="00203747">
            <w:pPr>
              <w:pStyle w:val="af2"/>
              <w:jc w:val="center"/>
              <w:rPr>
                <w:b/>
              </w:rPr>
            </w:pPr>
          </w:p>
        </w:tc>
        <w:tc>
          <w:tcPr>
            <w:tcW w:w="1371" w:type="dxa"/>
          </w:tcPr>
          <w:p w:rsidR="00C913D1" w:rsidRPr="00EF4BF3" w:rsidRDefault="00C913D1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28022F" w:rsidRDefault="0028022F" w:rsidP="00FB451B">
      <w:pPr>
        <w:jc w:val="both"/>
      </w:pPr>
    </w:p>
    <w:p w:rsidR="00FB451B" w:rsidRDefault="00FB451B" w:rsidP="00FB451B">
      <w:pPr>
        <w:jc w:val="both"/>
      </w:pPr>
      <w:r>
        <w:t xml:space="preserve">Общая стоимость </w:t>
      </w:r>
      <w:proofErr w:type="gramStart"/>
      <w:r>
        <w:t>Товара, поставляемого по настоящей спецификации с учетом НДС составляет</w:t>
      </w:r>
      <w:proofErr w:type="gramEnd"/>
      <w:r>
        <w:t xml:space="preserve">: </w:t>
      </w:r>
    </w:p>
    <w:p w:rsidR="00FB451B" w:rsidRDefault="00FB451B" w:rsidP="00FB451B">
      <w:pPr>
        <w:jc w:val="both"/>
      </w:pPr>
      <w:r w:rsidRPr="0098382B">
        <w:rPr>
          <w:i/>
        </w:rPr>
        <w:t>_____________________________________________________________</w:t>
      </w:r>
      <w:r w:rsidR="0098382B" w:rsidRPr="0098382B">
        <w:rPr>
          <w:i/>
        </w:rPr>
        <w:t>(указать цифрами и прописью)</w:t>
      </w:r>
      <w:r>
        <w:t>.</w:t>
      </w: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28022F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  <w:r w:rsidR="0028022F">
              <w:t>: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E1A5A">
            <w:pPr>
              <w:spacing w:after="60"/>
            </w:pPr>
          </w:p>
          <w:p w:rsidR="001A6227" w:rsidRPr="000B611A" w:rsidRDefault="001A6227" w:rsidP="00A80EBF">
            <w:pPr>
              <w:spacing w:after="60"/>
            </w:pPr>
            <w:r w:rsidRPr="000B611A">
              <w:lastRenderedPageBreak/>
              <w:t>Срок поставки</w:t>
            </w:r>
            <w:r w:rsidR="0028022F">
              <w:t>: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28022F" w:rsidRDefault="0028022F" w:rsidP="00203747">
            <w:pPr>
              <w:pStyle w:val="afa"/>
              <w:rPr>
                <w:lang w:val="ru-RU" w:eastAsia="ru-RU"/>
              </w:rPr>
            </w:pPr>
          </w:p>
          <w:p w:rsidR="0028022F" w:rsidRPr="0028022F" w:rsidRDefault="0028022F" w:rsidP="00203747">
            <w:pPr>
              <w:pStyle w:val="afa"/>
              <w:rPr>
                <w:u w:val="single"/>
                <w:lang w:val="ru-RU" w:eastAsia="ru-RU"/>
              </w:rPr>
            </w:pPr>
            <w:r w:rsidRPr="0028022F">
              <w:rPr>
                <w:u w:val="single"/>
                <w:lang w:val="ru-RU" w:eastAsia="ru-RU"/>
              </w:rPr>
              <w:t>Примечание:</w:t>
            </w:r>
          </w:p>
          <w:p w:rsidR="001A6227" w:rsidRPr="0028022F" w:rsidRDefault="0028022F" w:rsidP="0028022F">
            <w:pPr>
              <w:pStyle w:val="afa"/>
              <w:rPr>
                <w:lang w:val="ru-RU" w:eastAsia="ru-RU"/>
              </w:rPr>
            </w:pPr>
            <w:r>
              <w:rPr>
                <w:lang w:val="ru-RU" w:eastAsia="ru-RU"/>
              </w:rPr>
              <w:t>З</w:t>
            </w:r>
            <w:r w:rsidR="00203747" w:rsidRPr="00511890">
              <w:rPr>
                <w:lang w:val="ru-RU" w:eastAsia="ru-RU"/>
              </w:rPr>
              <w:t>начком «Х» обозначены столбцы, итоговая сумма</w:t>
            </w:r>
            <w:r>
              <w:rPr>
                <w:lang w:val="ru-RU" w:eastAsia="ru-RU"/>
              </w:rPr>
              <w:t xml:space="preserve"> по которым подлежит заполнению,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28022F">
        <w:tblPrEx>
          <w:tblLook w:val="01E0"/>
        </w:tblPrEx>
        <w:trPr>
          <w:gridAfter w:val="2"/>
          <w:wAfter w:w="1594" w:type="dxa"/>
          <w:trHeight w:val="882"/>
        </w:trPr>
        <w:tc>
          <w:tcPr>
            <w:tcW w:w="22489" w:type="dxa"/>
          </w:tcPr>
          <w:p w:rsidR="00C913D1" w:rsidRDefault="003E7D5B" w:rsidP="005D52C7">
            <w:pPr>
              <w:pStyle w:val="af6"/>
            </w:pPr>
            <w:r>
              <w:t xml:space="preserve">В </w:t>
            </w:r>
            <w:proofErr w:type="gramStart"/>
            <w:r>
              <w:t>случае</w:t>
            </w:r>
            <w:proofErr w:type="gramEnd"/>
            <w:r>
              <w:t xml:space="preserve">, если по договору выполняются работы, оказываются услуг, предусмотренные п.3.1.2-3.1.4 Договора, в Спецификации </w:t>
            </w:r>
            <w:r w:rsidR="00C913D1">
              <w:t xml:space="preserve">(табличная  часть) </w:t>
            </w:r>
          </w:p>
          <w:p w:rsidR="005D52C7" w:rsidRDefault="003E7D5B" w:rsidP="005D52C7">
            <w:pPr>
              <w:pStyle w:val="af6"/>
            </w:pPr>
            <w:r>
              <w:t>они подлежат указанию в качестве отдельных позиций</w:t>
            </w:r>
            <w:r w:rsidR="00797821">
              <w:t xml:space="preserve"> с указанием </w:t>
            </w:r>
            <w:proofErr w:type="gramStart"/>
            <w:r w:rsidR="00797821">
              <w:t>сроков выполнения работ/оказания услуг</w:t>
            </w:r>
            <w:proofErr w:type="gramEnd"/>
            <w:r w:rsidR="00797821">
              <w:t>.</w:t>
            </w:r>
          </w:p>
          <w:p w:rsidR="001A6227" w:rsidRPr="000B611A" w:rsidRDefault="001A6227" w:rsidP="005D52C7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2176F2" w:rsidRPr="002176F2" w:rsidRDefault="002176F2" w:rsidP="002176F2">
      <w:pPr>
        <w:rPr>
          <w:vanish/>
        </w:rPr>
      </w:pPr>
    </w:p>
    <w:tbl>
      <w:tblPr>
        <w:tblpPr w:leftFromText="180" w:rightFromText="180" w:vertAnchor="text" w:horzAnchor="margin" w:tblpXSpec="center" w:tblpY="366"/>
        <w:tblOverlap w:val="never"/>
        <w:tblW w:w="9679" w:type="dxa"/>
        <w:tblLook w:val="01E0"/>
      </w:tblPr>
      <w:tblGrid>
        <w:gridCol w:w="4956"/>
        <w:gridCol w:w="4723"/>
      </w:tblGrid>
      <w:tr w:rsidR="0028022F" w:rsidRPr="00C648DF" w:rsidTr="0028022F">
        <w:trPr>
          <w:trHeight w:val="641"/>
        </w:trPr>
        <w:tc>
          <w:tcPr>
            <w:tcW w:w="4956" w:type="dxa"/>
          </w:tcPr>
          <w:p w:rsidR="0028022F" w:rsidRPr="00C648DF" w:rsidRDefault="0028022F" w:rsidP="0028022F">
            <w:pPr>
              <w:jc w:val="center"/>
              <w:rPr>
                <w:b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>
              <w:rPr>
                <w:b/>
              </w:rPr>
              <w:t>:</w:t>
            </w:r>
          </w:p>
          <w:p w:rsidR="0028022F" w:rsidRPr="00C648DF" w:rsidRDefault="0028022F" w:rsidP="0028022F">
            <w:pPr>
              <w:jc w:val="center"/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/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>
              <w:rPr>
                <w:b/>
                <w:bCs/>
                <w:spacing w:val="-2"/>
              </w:rPr>
              <w:t>:</w:t>
            </w: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</w:p>
          <w:p w:rsidR="0028022F" w:rsidRPr="00C648DF" w:rsidRDefault="0028022F" w:rsidP="0028022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8022F" w:rsidRPr="008A13D8" w:rsidRDefault="0028022F" w:rsidP="0028022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8022F" w:rsidRPr="00C648DF" w:rsidRDefault="0028022F" w:rsidP="0028022F">
            <w:pPr>
              <w:ind w:firstLine="6"/>
              <w:jc w:val="center"/>
            </w:pPr>
            <w:r w:rsidRPr="00C648DF">
              <w:t>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>___________________________________</w:t>
            </w:r>
          </w:p>
          <w:p w:rsidR="0028022F" w:rsidRPr="008A13D8" w:rsidRDefault="0028022F" w:rsidP="0028022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28022F" w:rsidRPr="00C648DF" w:rsidRDefault="0028022F" w:rsidP="0028022F">
            <w:pPr>
              <w:ind w:firstLine="6"/>
            </w:pPr>
          </w:p>
          <w:p w:rsidR="0028022F" w:rsidRPr="00C648DF" w:rsidRDefault="0028022F" w:rsidP="0028022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17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28022F">
      <w:pPr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66634F" w:rsidRPr="00534BAF" w:rsidRDefault="0066634F" w:rsidP="0066634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66634F" w:rsidRPr="00534BAF" w:rsidRDefault="0066634F" w:rsidP="0066634F"/>
    <w:tbl>
      <w:tblPr>
        <w:tblW w:w="9679" w:type="dxa"/>
        <w:tblLook w:val="01E0"/>
      </w:tblPr>
      <w:tblGrid>
        <w:gridCol w:w="4956"/>
        <w:gridCol w:w="4723"/>
      </w:tblGrid>
      <w:tr w:rsidR="0066634F" w:rsidRPr="00534BAF" w:rsidTr="00CB592E">
        <w:trPr>
          <w:trHeight w:val="641"/>
        </w:trPr>
        <w:tc>
          <w:tcPr>
            <w:tcW w:w="4956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34BAF">
              <w:rPr>
                <w:b/>
              </w:rPr>
              <w:t>: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b/>
              </w:rPr>
            </w:pPr>
          </w:p>
          <w:p w:rsidR="0066634F" w:rsidRPr="00534BAF" w:rsidRDefault="0066634F" w:rsidP="00CB592E">
            <w:pPr>
              <w:ind w:firstLine="6"/>
              <w:jc w:val="center"/>
            </w:pPr>
            <w:r w:rsidRPr="00534BAF">
              <w:t>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66634F" w:rsidRPr="00534BAF" w:rsidRDefault="0066634F" w:rsidP="00CB592E">
            <w:r w:rsidRPr="00534BAF">
              <w:t>___________________________________</w:t>
            </w:r>
          </w:p>
          <w:p w:rsidR="0066634F" w:rsidRPr="00534BAF" w:rsidRDefault="0066634F" w:rsidP="00CB592E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66634F" w:rsidRPr="00534BAF" w:rsidRDefault="0066634F" w:rsidP="00CB592E">
            <w:r w:rsidRPr="00534BAF">
              <w:t xml:space="preserve">М.П.   «_____» _____________20___г.                     </w:t>
            </w:r>
          </w:p>
        </w:tc>
      </w:tr>
    </w:tbl>
    <w:p w:rsidR="0066634F" w:rsidRPr="00534BAF" w:rsidRDefault="0066634F" w:rsidP="0066634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66634F" w:rsidRPr="000975CB" w:rsidTr="00CB592E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6634F" w:rsidRPr="000975CB" w:rsidTr="00CB592E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66634F" w:rsidRPr="000975CB" w:rsidTr="00CB592E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66634F" w:rsidRPr="000975CB" w:rsidRDefault="0066634F" w:rsidP="00CB592E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</w:t>
            </w:r>
            <w:proofErr w:type="gramEnd"/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66634F" w:rsidRPr="000975CB" w:rsidTr="00CB592E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66634F" w:rsidRPr="000975CB" w:rsidRDefault="0066634F" w:rsidP="00CB592E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66634F" w:rsidRPr="000975CB" w:rsidRDefault="0066634F" w:rsidP="00CB592E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66634F" w:rsidRPr="00534BAF" w:rsidRDefault="0066634F" w:rsidP="0066634F">
      <w:pPr>
        <w:rPr>
          <w:rFonts w:eastAsia="Calibri"/>
          <w:lang w:eastAsia="en-US"/>
        </w:rPr>
      </w:pPr>
    </w:p>
    <w:p w:rsidR="0066634F" w:rsidRPr="00534BAF" w:rsidRDefault="0066634F" w:rsidP="0066634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66634F" w:rsidRPr="00534BAF" w:rsidRDefault="0066634F" w:rsidP="0066634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66634F" w:rsidRPr="00534BAF" w:rsidRDefault="0066634F" w:rsidP="0066634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 w:rsidR="00293E20"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66634F" w:rsidRPr="006E5E18" w:rsidRDefault="0066634F" w:rsidP="0066634F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66634F" w:rsidRPr="00466F10" w:rsidRDefault="0066634F" w:rsidP="0066634F">
      <w:pPr>
        <w:jc w:val="center"/>
        <w:rPr>
          <w:rFonts w:eastAsia="Calibri"/>
          <w:lang w:eastAsia="en-US"/>
        </w:rPr>
      </w:pPr>
    </w:p>
    <w:p w:rsidR="0066634F" w:rsidRPr="00466F10" w:rsidRDefault="0066634F" w:rsidP="0066634F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ОАО «МРСК Центра» </w:t>
      </w:r>
      <w:r>
        <w:t>и</w:t>
      </w:r>
      <w:r w:rsidRPr="00C443F1">
        <w:rPr>
          <w:i/>
        </w:rPr>
        <w:t xml:space="preserve"> </w:t>
      </w:r>
      <w:r>
        <w:t>ОАО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>(участников, учредителей, акционеров) ОАО «</w:t>
      </w:r>
      <w:r>
        <w:t>МРСК Центра»/ОАО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66634F" w:rsidRPr="00466F10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Default="0066634F" w:rsidP="0066634F">
      <w:pPr>
        <w:ind w:firstLine="709"/>
        <w:jc w:val="both"/>
        <w:rPr>
          <w:rFonts w:eastAsia="Calibri"/>
          <w:snapToGrid w:val="0"/>
          <w:lang w:eastAsia="en-US"/>
        </w:rPr>
      </w:pPr>
    </w:p>
    <w:p w:rsidR="0066634F" w:rsidRPr="00466F10" w:rsidRDefault="0066634F" w:rsidP="0066634F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F42220" w:rsidRPr="0066634F" w:rsidRDefault="0066634F" w:rsidP="0066634F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18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42220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19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Default="000F0F34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F42220" w:rsidRPr="005D5FDE" w:rsidRDefault="00F42220" w:rsidP="00F42220">
      <w:pPr>
        <w:jc w:val="both"/>
      </w:pPr>
      <w:r>
        <w:lastRenderedPageBreak/>
        <w:t xml:space="preserve">                                                                                 Приложение № 7</w:t>
      </w:r>
      <w:r>
        <w:rPr>
          <w:rStyle w:val="ab"/>
        </w:rPr>
        <w:footnoteReference w:id="20"/>
      </w:r>
    </w:p>
    <w:p w:rsidR="00F42220" w:rsidRPr="005D5FDE" w:rsidRDefault="00F42220" w:rsidP="00F42220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F42220" w:rsidRPr="00F42220" w:rsidRDefault="00F42220" w:rsidP="00F4222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F42220" w:rsidRPr="00F42220" w:rsidTr="00F937F6">
        <w:trPr>
          <w:trHeight w:val="587"/>
        </w:trPr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b/>
              </w:rPr>
            </w:pPr>
          </w:p>
          <w:p w:rsidR="00F42220" w:rsidRPr="005D5FDE" w:rsidRDefault="00F42220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F42220" w:rsidRPr="005D5FDE" w:rsidRDefault="00F42220" w:rsidP="00F937F6">
            <w:r w:rsidRPr="005D5FDE">
              <w:t>___________________________________</w:t>
            </w:r>
          </w:p>
          <w:p w:rsidR="00F42220" w:rsidRPr="005D5FDE" w:rsidRDefault="00F42220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F42220" w:rsidRPr="005D5FDE" w:rsidRDefault="00F42220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F42220" w:rsidRPr="00F42220" w:rsidRDefault="00F42220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Форма товарной накладной</w:t>
      </w:r>
      <w:r w:rsidR="00DC4E78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DC4E78" w:rsidRDefault="00DC4E78" w:rsidP="00DC4E78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DC4E78" w:rsidRPr="00F42220" w:rsidRDefault="00DC4E78" w:rsidP="00DC4E78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1"/>
      </w:r>
      <w:r w:rsidRPr="00F42220">
        <w:rPr>
          <w:b/>
        </w:rPr>
        <w:t xml:space="preserve"> </w:t>
      </w:r>
    </w:p>
    <w:p w:rsidR="00F42220" w:rsidRPr="00F42220" w:rsidRDefault="00F42220" w:rsidP="00F42220">
      <w:pPr>
        <w:tabs>
          <w:tab w:val="left" w:pos="3664"/>
        </w:tabs>
        <w:jc w:val="center"/>
        <w:rPr>
          <w:b/>
        </w:rPr>
      </w:pPr>
    </w:p>
    <w:p w:rsidR="00F42220" w:rsidRPr="00F42220" w:rsidRDefault="00F42220" w:rsidP="00F42220">
      <w:pPr>
        <w:tabs>
          <w:tab w:val="left" w:pos="3664"/>
        </w:tabs>
        <w:jc w:val="center"/>
      </w:pPr>
    </w:p>
    <w:p w:rsidR="00F42220" w:rsidRPr="00F42220" w:rsidRDefault="00F42220" w:rsidP="00F42220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5D5FDE" w:rsidRDefault="00F42220" w:rsidP="00F42220">
      <w:pPr>
        <w:tabs>
          <w:tab w:val="left" w:pos="1134"/>
        </w:tabs>
        <w:jc w:val="both"/>
      </w:pPr>
    </w:p>
    <w:p w:rsidR="00F42220" w:rsidRPr="00C648DF" w:rsidRDefault="00F42220" w:rsidP="00F42220">
      <w:pPr>
        <w:jc w:val="both"/>
        <w:rPr>
          <w:i/>
        </w:rPr>
      </w:pPr>
    </w:p>
    <w:p w:rsidR="00F42220" w:rsidRDefault="00F42220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2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ОАО «МРСК Центра», </w:t>
      </w:r>
      <w:proofErr w:type="gramStart"/>
      <w:r w:rsidRPr="00F42220">
        <w:rPr>
          <w:b/>
        </w:rPr>
        <w:t>утвержденная</w:t>
      </w:r>
      <w:proofErr w:type="gramEnd"/>
      <w:r w:rsidRPr="00F42220">
        <w:rPr>
          <w:b/>
        </w:rPr>
        <w:t xml:space="preserve"> им в качестве формы первичного учетного документа</w:t>
      </w:r>
      <w:r w:rsidRPr="00F42220">
        <w:rPr>
          <w:b/>
          <w:vertAlign w:val="superscript"/>
        </w:rPr>
        <w:footnoteReference w:id="23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Default="009C7297" w:rsidP="009C7297">
      <w:pPr>
        <w:jc w:val="both"/>
        <w:rPr>
          <w:i/>
        </w:rPr>
      </w:pPr>
    </w:p>
    <w:p w:rsidR="009C7297" w:rsidRPr="005D5FDE" w:rsidRDefault="009C7297" w:rsidP="009C7297">
      <w:pPr>
        <w:jc w:val="both"/>
      </w:pPr>
      <w:r>
        <w:lastRenderedPageBreak/>
        <w:t xml:space="preserve">                                                                                 Приложение № 8</w:t>
      </w:r>
      <w:r>
        <w:rPr>
          <w:rStyle w:val="ab"/>
        </w:rPr>
        <w:footnoteReference w:id="24"/>
      </w:r>
    </w:p>
    <w:p w:rsidR="009C7297" w:rsidRPr="005D5FDE" w:rsidRDefault="009C7297" w:rsidP="009C7297">
      <w:pPr>
        <w:jc w:val="both"/>
      </w:pPr>
      <w:r w:rsidRPr="005D5FDE">
        <w:t xml:space="preserve">                                                             </w:t>
      </w:r>
      <w:r>
        <w:t xml:space="preserve">                   </w:t>
      </w:r>
      <w:r w:rsidRPr="005D5FDE">
        <w:t xml:space="preserve"> к Договору № ____________ от «__» _______ 20 __ г.</w:t>
      </w:r>
    </w:p>
    <w:p w:rsidR="009C7297" w:rsidRPr="00F42220" w:rsidRDefault="009C7297" w:rsidP="009C729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14635" w:type="dxa"/>
        <w:tblLook w:val="01E0"/>
      </w:tblPr>
      <w:tblGrid>
        <w:gridCol w:w="4956"/>
        <w:gridCol w:w="4956"/>
        <w:gridCol w:w="4723"/>
      </w:tblGrid>
      <w:tr w:rsidR="009C7297" w:rsidRPr="00F42220" w:rsidTr="00F937F6">
        <w:trPr>
          <w:trHeight w:val="587"/>
        </w:trPr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ПОКУПАТЕЛЯ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956" w:type="dxa"/>
          </w:tcPr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 xml:space="preserve">От </w:t>
            </w:r>
            <w:r>
              <w:rPr>
                <w:b/>
              </w:rPr>
              <w:t>ПОСТАВЩИКА</w:t>
            </w:r>
            <w:r w:rsidRPr="005D5FDE">
              <w:rPr>
                <w:b/>
              </w:rPr>
              <w:t>: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b/>
              </w:rPr>
            </w:pPr>
          </w:p>
          <w:p w:rsidR="009C7297" w:rsidRPr="005D5FDE" w:rsidRDefault="009C7297" w:rsidP="00F937F6">
            <w:pPr>
              <w:ind w:firstLine="6"/>
              <w:jc w:val="center"/>
            </w:pPr>
            <w:r w:rsidRPr="005D5FDE">
              <w:t>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9C7297" w:rsidRPr="005D5FDE" w:rsidRDefault="009C7297" w:rsidP="00F937F6">
            <w:r w:rsidRPr="005D5FDE">
              <w:t>___________________________________</w:t>
            </w:r>
          </w:p>
          <w:p w:rsidR="009C7297" w:rsidRPr="005D5FDE" w:rsidRDefault="009C7297" w:rsidP="00F937F6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9C7297" w:rsidRPr="005D5FDE" w:rsidRDefault="009C7297" w:rsidP="00F937F6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9C7297" w:rsidRPr="00F42220" w:rsidRDefault="009C7297" w:rsidP="00F937F6">
            <w:pPr>
              <w:tabs>
                <w:tab w:val="left" w:pos="3664"/>
              </w:tabs>
              <w:jc w:val="center"/>
              <w:rPr>
                <w:b/>
              </w:rPr>
            </w:pPr>
          </w:p>
        </w:tc>
      </w:tr>
    </w:tbl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Форма </w:t>
      </w:r>
      <w:r>
        <w:rPr>
          <w:b/>
        </w:rPr>
        <w:t xml:space="preserve">Акта приемки выполненных работ (оказанных услуг)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 xml:space="preserve">Излагается форма документа об исполнении обязательств контрагентом                        </w:t>
      </w:r>
    </w:p>
    <w:p w:rsidR="009C7297" w:rsidRDefault="009C7297" w:rsidP="009C7297">
      <w:pPr>
        <w:tabs>
          <w:tab w:val="left" w:pos="3664"/>
        </w:tabs>
        <w:jc w:val="center"/>
        <w:rPr>
          <w:b/>
        </w:rPr>
      </w:pPr>
      <w:r w:rsidRPr="00F42220">
        <w:rPr>
          <w:b/>
        </w:rPr>
        <w:t>ОАО «МРСК Центра»,</w:t>
      </w:r>
      <w:r>
        <w:rPr>
          <w:b/>
        </w:rPr>
        <w:t xml:space="preserve"> </w:t>
      </w:r>
      <w:proofErr w:type="gramStart"/>
      <w:r>
        <w:rPr>
          <w:b/>
        </w:rPr>
        <w:t>соответствующая</w:t>
      </w:r>
      <w:proofErr w:type="gramEnd"/>
      <w:r>
        <w:rPr>
          <w:b/>
        </w:rPr>
        <w:t xml:space="preserve"> требованиям ст. </w:t>
      </w:r>
      <w:r w:rsidRPr="00DC4E78">
        <w:rPr>
          <w:b/>
        </w:rPr>
        <w:t xml:space="preserve">9 Федерального закона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  <w:r w:rsidRPr="00DC4E78">
        <w:rPr>
          <w:b/>
        </w:rPr>
        <w:t>«О бухгалтерском учете» от 06.12.2011 № 402-ФЗ</w:t>
      </w:r>
      <w:r w:rsidRPr="00F42220">
        <w:rPr>
          <w:b/>
          <w:vertAlign w:val="superscript"/>
        </w:rPr>
        <w:t xml:space="preserve"> </w:t>
      </w:r>
      <w:r w:rsidRPr="00F42220">
        <w:rPr>
          <w:b/>
          <w:vertAlign w:val="superscript"/>
        </w:rPr>
        <w:footnoteReference w:id="25"/>
      </w:r>
      <w:r w:rsidRPr="00F42220">
        <w:rPr>
          <w:b/>
        </w:rPr>
        <w:t xml:space="preserve"> </w:t>
      </w:r>
    </w:p>
    <w:p w:rsidR="009C7297" w:rsidRPr="00F42220" w:rsidRDefault="009C7297" w:rsidP="009C7297">
      <w:pPr>
        <w:tabs>
          <w:tab w:val="left" w:pos="3664"/>
        </w:tabs>
        <w:jc w:val="center"/>
        <w:rPr>
          <w:b/>
        </w:rPr>
      </w:pPr>
    </w:p>
    <w:p w:rsidR="009C7297" w:rsidRPr="00F42220" w:rsidRDefault="009C7297" w:rsidP="009C7297">
      <w:pPr>
        <w:tabs>
          <w:tab w:val="left" w:pos="3664"/>
        </w:tabs>
        <w:jc w:val="center"/>
      </w:pPr>
    </w:p>
    <w:p w:rsidR="009C7297" w:rsidRPr="00F42220" w:rsidRDefault="009C7297" w:rsidP="009C7297">
      <w:pPr>
        <w:tabs>
          <w:tab w:val="left" w:pos="3664"/>
        </w:tabs>
        <w:jc w:val="both"/>
        <w:rPr>
          <w:rFonts w:ascii="Calibri" w:eastAsia="Calibri" w:hAnsi="Calibri"/>
        </w:rPr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5D5FDE" w:rsidRDefault="009C7297" w:rsidP="009C7297">
      <w:pPr>
        <w:tabs>
          <w:tab w:val="left" w:pos="1134"/>
        </w:tabs>
        <w:jc w:val="both"/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9C7297">
      <w:pPr>
        <w:jc w:val="both"/>
        <w:rPr>
          <w:i/>
        </w:rPr>
      </w:pPr>
    </w:p>
    <w:p w:rsidR="009C7297" w:rsidRPr="00C648DF" w:rsidRDefault="009C7297" w:rsidP="00F42220">
      <w:pPr>
        <w:jc w:val="both"/>
        <w:rPr>
          <w:i/>
        </w:rPr>
      </w:pPr>
    </w:p>
    <w:sectPr w:rsidR="009C7297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3C" w:rsidRDefault="002C6E3C">
      <w:r>
        <w:separator/>
      </w:r>
    </w:p>
  </w:endnote>
  <w:endnote w:type="continuationSeparator" w:id="0">
    <w:p w:rsidR="002C6E3C" w:rsidRDefault="002C6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3C" w:rsidRDefault="002C6E3C">
      <w:r>
        <w:separator/>
      </w:r>
    </w:p>
  </w:footnote>
  <w:footnote w:type="continuationSeparator" w:id="0">
    <w:p w:rsidR="002C6E3C" w:rsidRDefault="002C6E3C">
      <w:r>
        <w:continuationSeparator/>
      </w:r>
    </w:p>
  </w:footnote>
  <w:footnote w:id="1">
    <w:p w:rsidR="00FC2A66" w:rsidRPr="00E4228F" w:rsidRDefault="00FC2A66">
      <w:pPr>
        <w:pStyle w:val="a9"/>
        <w:rPr>
          <w:i/>
        </w:rPr>
      </w:pPr>
      <w:r w:rsidRPr="00E4228F">
        <w:rPr>
          <w:rStyle w:val="ab"/>
          <w:i/>
        </w:rPr>
        <w:footnoteRef/>
      </w:r>
      <w:r w:rsidRPr="00E4228F">
        <w:rPr>
          <w:i/>
        </w:rPr>
        <w:t xml:space="preserve"> Включается при заключении внешнеторговых договоров.</w:t>
      </w:r>
    </w:p>
  </w:footnote>
  <w:footnote w:id="2">
    <w:p w:rsidR="00FC2A66" w:rsidRPr="001E264A" w:rsidRDefault="00FC2A66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Пункт 3.1.2 включается, если по договору предполагается выполнение каких-либо работ</w:t>
      </w:r>
      <w:r>
        <w:rPr>
          <w:i/>
        </w:rPr>
        <w:t xml:space="preserve"> (например, монтаж оборудования и т.д.).</w:t>
      </w:r>
    </w:p>
  </w:footnote>
  <w:footnote w:id="3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3.1.3</w:t>
      </w:r>
      <w:r w:rsidRPr="001E264A">
        <w:rPr>
          <w:i/>
        </w:rPr>
        <w:t xml:space="preserve"> включается, если по договору предполагается </w:t>
      </w:r>
      <w:r>
        <w:rPr>
          <w:i/>
        </w:rPr>
        <w:t xml:space="preserve">оказание  каких-либо услуг (например, </w:t>
      </w:r>
      <w:proofErr w:type="gramStart"/>
      <w:r>
        <w:rPr>
          <w:i/>
        </w:rPr>
        <w:t>шеф-монтаж</w:t>
      </w:r>
      <w:proofErr w:type="gramEnd"/>
      <w:r>
        <w:rPr>
          <w:i/>
        </w:rPr>
        <w:t>, шеф-наладка и т.д.).</w:t>
      </w:r>
    </w:p>
  </w:footnote>
  <w:footnote w:id="4">
    <w:p w:rsidR="00FC2A66" w:rsidRPr="001E264A" w:rsidRDefault="00FC2A66" w:rsidP="001E264A">
      <w:pPr>
        <w:pStyle w:val="a9"/>
        <w:rPr>
          <w:i/>
        </w:rPr>
      </w:pPr>
      <w:r w:rsidRPr="001E264A">
        <w:rPr>
          <w:rStyle w:val="ab"/>
          <w:i/>
        </w:rPr>
        <w:footnoteRef/>
      </w:r>
      <w:r w:rsidRPr="001E264A">
        <w:rPr>
          <w:i/>
        </w:rPr>
        <w:t xml:space="preserve"> </w:t>
      </w:r>
      <w:r>
        <w:rPr>
          <w:i/>
        </w:rPr>
        <w:t>Пункт 3.1.4</w:t>
      </w:r>
      <w:r w:rsidRPr="001E264A">
        <w:rPr>
          <w:i/>
        </w:rPr>
        <w:t xml:space="preserve"> включается, если по договору </w:t>
      </w:r>
      <w:r>
        <w:rPr>
          <w:i/>
        </w:rPr>
        <w:t xml:space="preserve">возникают иные затраты Покупателя, в определении стоимости которых возникает необходимость. </w:t>
      </w:r>
    </w:p>
  </w:footnote>
  <w:footnote w:id="5">
    <w:p w:rsidR="00FC2A66" w:rsidRPr="008811FD" w:rsidRDefault="00FC2A66">
      <w:pPr>
        <w:pStyle w:val="a9"/>
        <w:rPr>
          <w:i/>
        </w:rPr>
      </w:pPr>
      <w:r w:rsidRPr="008811FD">
        <w:rPr>
          <w:rStyle w:val="ab"/>
          <w:i/>
        </w:rPr>
        <w:footnoteRef/>
      </w:r>
      <w:r w:rsidRPr="008811FD">
        <w:rPr>
          <w:i/>
        </w:rPr>
        <w:t xml:space="preserve"> В </w:t>
      </w:r>
      <w:proofErr w:type="gramStart"/>
      <w:r w:rsidRPr="008811FD">
        <w:rPr>
          <w:i/>
        </w:rPr>
        <w:t>случае</w:t>
      </w:r>
      <w:proofErr w:type="gramEnd"/>
      <w:r w:rsidRPr="008811FD">
        <w:rPr>
          <w:i/>
        </w:rPr>
        <w:t>, если в отношении расходов Поставщика, указанных в настоящем пункте, возникает необходимость отдельного выделения их стоимости (см. п.3.1.2-3.1.4), то указанные расходы исключаются из перечня расходов, указанных в п.3.2.</w:t>
      </w:r>
    </w:p>
  </w:footnote>
  <w:footnote w:id="6">
    <w:p w:rsidR="00FC2A66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 w:rsidRPr="00E4228F">
        <w:rPr>
          <w:i/>
        </w:rPr>
        <w:t>Включается при заключении внешнеторговых договоров.</w:t>
      </w:r>
    </w:p>
  </w:footnote>
  <w:footnote w:id="7">
    <w:p w:rsidR="00FC2A66" w:rsidRPr="00861373" w:rsidRDefault="00FC2A66">
      <w:pPr>
        <w:pStyle w:val="a9"/>
      </w:pPr>
      <w:r>
        <w:rPr>
          <w:rStyle w:val="ab"/>
        </w:rPr>
        <w:footnoteRef/>
      </w:r>
      <w:r>
        <w:t xml:space="preserve"> Раздел включается при стоимости договора свыше 500 000 рублей с учетом НДС.</w:t>
      </w:r>
    </w:p>
  </w:footnote>
  <w:footnote w:id="8">
    <w:p w:rsidR="00FC2A66" w:rsidRPr="00F42220" w:rsidRDefault="00FC2A66" w:rsidP="00F42220">
      <w:pPr>
        <w:pStyle w:val="a9"/>
        <w:jc w:val="both"/>
        <w:rPr>
          <w:i/>
        </w:rPr>
      </w:pPr>
      <w:r w:rsidRPr="00F42220">
        <w:rPr>
          <w:rStyle w:val="ab"/>
          <w:i/>
        </w:rPr>
        <w:footnoteRef/>
      </w:r>
      <w:r w:rsidRPr="00F42220">
        <w:rPr>
          <w:i/>
        </w:rPr>
        <w:t xml:space="preserve"> Данный пун</w:t>
      </w:r>
      <w:proofErr w:type="gramStart"/>
      <w:r w:rsidRPr="00F42220">
        <w:rPr>
          <w:i/>
        </w:rPr>
        <w:t>кт вкл</w:t>
      </w:r>
      <w:proofErr w:type="gramEnd"/>
      <w:r w:rsidRPr="00F42220">
        <w:rPr>
          <w:i/>
        </w:rPr>
        <w:t>ючается,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сектора.</w:t>
      </w:r>
    </w:p>
    <w:p w:rsidR="00FC2A66" w:rsidRDefault="00FC2A66">
      <w:pPr>
        <w:pStyle w:val="a9"/>
      </w:pPr>
    </w:p>
  </w:footnote>
  <w:footnote w:id="9">
    <w:p w:rsidR="00FC2A66" w:rsidRPr="002F3667" w:rsidRDefault="00FC2A66" w:rsidP="002F3667">
      <w:pPr>
        <w:pStyle w:val="a9"/>
        <w:jc w:val="both"/>
        <w:rPr>
          <w:i/>
        </w:rPr>
      </w:pPr>
      <w:r w:rsidRPr="002F3667">
        <w:rPr>
          <w:rStyle w:val="ab"/>
          <w:i/>
        </w:rPr>
        <w:footnoteRef/>
      </w:r>
      <w:r w:rsidRPr="002F3667">
        <w:rPr>
          <w:i/>
        </w:rPr>
        <w:t xml:space="preserve"> В </w:t>
      </w:r>
      <w:proofErr w:type="gramStart"/>
      <w:r w:rsidRPr="002F3667">
        <w:rPr>
          <w:i/>
        </w:rPr>
        <w:t>случае</w:t>
      </w:r>
      <w:proofErr w:type="gramEnd"/>
      <w:r w:rsidRPr="002F3667">
        <w:rPr>
          <w:i/>
        </w:rPr>
        <w:t xml:space="preserve"> смены адреса места нахождения, при последующем оформлении документов необходимо указывать новый адрес места нахождения юридического лица.</w:t>
      </w:r>
    </w:p>
  </w:footnote>
  <w:footnote w:id="10">
    <w:p w:rsidR="00FC2A66" w:rsidRPr="001B5CAA" w:rsidRDefault="00FC2A66">
      <w:pPr>
        <w:pStyle w:val="a9"/>
        <w:rPr>
          <w:i/>
        </w:rPr>
      </w:pPr>
      <w:r w:rsidRPr="001B5CAA">
        <w:rPr>
          <w:rStyle w:val="ab"/>
          <w:i/>
        </w:rPr>
        <w:footnoteRef/>
      </w:r>
      <w:r w:rsidRPr="001B5CAA">
        <w:rPr>
          <w:i/>
        </w:rPr>
        <w:t xml:space="preserve"> Пун</w:t>
      </w:r>
      <w:proofErr w:type="gramStart"/>
      <w:r w:rsidRPr="001B5CAA">
        <w:rPr>
          <w:i/>
        </w:rPr>
        <w:t>кт вкл</w:t>
      </w:r>
      <w:proofErr w:type="gramEnd"/>
      <w:r w:rsidRPr="001B5CAA">
        <w:rPr>
          <w:i/>
        </w:rPr>
        <w:t>ючается в договор, если поряд</w:t>
      </w:r>
      <w:r>
        <w:rPr>
          <w:i/>
        </w:rPr>
        <w:t>ок</w:t>
      </w:r>
      <w:r w:rsidRPr="001B5CAA">
        <w:rPr>
          <w:i/>
        </w:rPr>
        <w:t xml:space="preserve"> оплаты </w:t>
      </w:r>
      <w:r>
        <w:rPr>
          <w:i/>
        </w:rPr>
        <w:t xml:space="preserve">(раздел 3 договора) </w:t>
      </w:r>
      <w:r w:rsidRPr="001B5CAA">
        <w:rPr>
          <w:i/>
        </w:rPr>
        <w:t>предусм</w:t>
      </w:r>
      <w:r>
        <w:rPr>
          <w:i/>
        </w:rPr>
        <w:t>а</w:t>
      </w:r>
      <w:r w:rsidRPr="001B5CAA">
        <w:rPr>
          <w:i/>
        </w:rPr>
        <w:t>тр</w:t>
      </w:r>
      <w:r>
        <w:rPr>
          <w:i/>
        </w:rPr>
        <w:t>ивает</w:t>
      </w:r>
      <w:r w:rsidRPr="001B5CAA">
        <w:rPr>
          <w:i/>
        </w:rPr>
        <w:t xml:space="preserve"> авансовые платежи.</w:t>
      </w:r>
    </w:p>
  </w:footnote>
  <w:footnote w:id="11">
    <w:p w:rsidR="00FC2A66" w:rsidRDefault="00FC2A66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FC2A66" w:rsidRPr="00BD426E" w:rsidRDefault="00FC2A66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3">
    <w:p w:rsidR="00FC2A66" w:rsidRPr="00FC1F04" w:rsidRDefault="00FC2A66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4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5">
    <w:p w:rsidR="00FC2A66" w:rsidRPr="00FC1F04" w:rsidRDefault="00FC2A66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6">
    <w:p w:rsidR="00FC2A66" w:rsidRPr="0028022F" w:rsidRDefault="00FC2A66">
      <w:pPr>
        <w:pStyle w:val="a9"/>
        <w:rPr>
          <w:i/>
        </w:rPr>
      </w:pPr>
      <w:r w:rsidRPr="0028022F">
        <w:rPr>
          <w:rStyle w:val="ab"/>
          <w:i/>
        </w:rPr>
        <w:footnoteRef/>
      </w:r>
      <w:r w:rsidRPr="0028022F">
        <w:rPr>
          <w:i/>
        </w:rPr>
        <w:t xml:space="preserve"> Заполняется при включении в текст Договора пунктов 3.1.2-3.1.4.</w:t>
      </w:r>
    </w:p>
  </w:footnote>
  <w:footnote w:id="17">
    <w:p w:rsidR="00FC2A66" w:rsidRPr="00FC1F04" w:rsidRDefault="00FC2A66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>
        <w:rPr>
          <w:i/>
        </w:rPr>
        <w:t xml:space="preserve"> В </w:t>
      </w:r>
      <w:proofErr w:type="gramStart"/>
      <w:r>
        <w:rPr>
          <w:i/>
        </w:rPr>
        <w:t>случае</w:t>
      </w:r>
      <w:proofErr w:type="gramEnd"/>
      <w:r>
        <w:rPr>
          <w:i/>
        </w:rPr>
        <w:t xml:space="preserve">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18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19">
    <w:p w:rsidR="00FC2A66" w:rsidRPr="00B97867" w:rsidRDefault="00FC2A66" w:rsidP="00F42220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0">
    <w:p w:rsidR="00FC2A66" w:rsidRDefault="00FC2A66" w:rsidP="00F42220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7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1">
    <w:p w:rsidR="00FC2A66" w:rsidRPr="00B97867" w:rsidRDefault="00FC2A66" w:rsidP="00DC4E78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  <w:footnote w:id="22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распространяется сфера действия Федерального закона «О бухгалтерском учете» от 06.12.2011 № 402-ФЗ, за исключением организаций государственного сектора</w:t>
      </w:r>
      <w:r>
        <w:rPr>
          <w:i/>
        </w:rPr>
        <w:t>.</w:t>
      </w:r>
    </w:p>
  </w:footnote>
  <w:footnote w:id="23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>Форма документа об исполнении обязательств контрагентом ОАО «МРСК Центра», утвержденная им в качестве формы первичного учетного документа</w:t>
      </w:r>
      <w:r>
        <w:rPr>
          <w:i/>
        </w:rPr>
        <w:t>,</w:t>
      </w:r>
      <w:r w:rsidRPr="00B97867">
        <w:rPr>
          <w:i/>
        </w:rPr>
        <w:t xml:space="preserve"> 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</w:p>
  </w:footnote>
  <w:footnote w:id="24">
    <w:p w:rsidR="00FC2A66" w:rsidRDefault="00FC2A66" w:rsidP="009C7297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F42220">
        <w:rPr>
          <w:i/>
        </w:rPr>
        <w:t xml:space="preserve">Приложение № </w:t>
      </w:r>
      <w:r>
        <w:rPr>
          <w:i/>
        </w:rPr>
        <w:t>8</w:t>
      </w:r>
      <w:r w:rsidRPr="00F42220">
        <w:rPr>
          <w:i/>
        </w:rPr>
        <w:t xml:space="preserve"> к договору излагается в предложенной редакции, если договор заключается с контрагентом ОАО «МРСК Центра», на которого не распространяется сфера действия Федерального закона «О бухгалтерском учете» от 06.12.2011 № 402-ФЗ</w:t>
      </w:r>
      <w:r>
        <w:rPr>
          <w:i/>
        </w:rPr>
        <w:t>.</w:t>
      </w:r>
    </w:p>
  </w:footnote>
  <w:footnote w:id="25">
    <w:p w:rsidR="00FC2A66" w:rsidRPr="00B97867" w:rsidRDefault="00FC2A66" w:rsidP="009C7297">
      <w:pPr>
        <w:pStyle w:val="a9"/>
        <w:jc w:val="both"/>
        <w:rPr>
          <w:i/>
        </w:rPr>
      </w:pPr>
      <w:r>
        <w:rPr>
          <w:rStyle w:val="ab"/>
        </w:rPr>
        <w:footnoteRef/>
      </w:r>
      <w:r>
        <w:t xml:space="preserve"> </w:t>
      </w:r>
      <w:r w:rsidRPr="00B97867">
        <w:rPr>
          <w:i/>
        </w:rPr>
        <w:t xml:space="preserve">Форма документа об исполнении обязательств </w:t>
      </w:r>
      <w:r>
        <w:rPr>
          <w:i/>
        </w:rPr>
        <w:t xml:space="preserve">контрагентом ОАО «МРСК Центра» </w:t>
      </w:r>
      <w:r w:rsidRPr="00B97867">
        <w:rPr>
          <w:i/>
        </w:rPr>
        <w:t xml:space="preserve">должна быть заполнена </w:t>
      </w:r>
      <w:r>
        <w:rPr>
          <w:i/>
        </w:rPr>
        <w:t xml:space="preserve">ответственным исполнителем (инициатором договора) </w:t>
      </w:r>
      <w:r w:rsidRPr="00B97867">
        <w:rPr>
          <w:i/>
        </w:rPr>
        <w:t xml:space="preserve">на момент </w:t>
      </w:r>
      <w:r>
        <w:rPr>
          <w:i/>
        </w:rPr>
        <w:t xml:space="preserve">представления проекта договора для </w:t>
      </w:r>
      <w:r w:rsidRPr="00B97867">
        <w:rPr>
          <w:i/>
        </w:rPr>
        <w:t xml:space="preserve">согласования в КИСУР на базе </w:t>
      </w:r>
      <w:r w:rsidRPr="00B97867">
        <w:rPr>
          <w:i/>
          <w:lang w:val="en-US"/>
        </w:rPr>
        <w:t>SAP</w:t>
      </w:r>
      <w:r w:rsidRPr="00B97867">
        <w:rPr>
          <w:i/>
        </w:rPr>
        <w:t>.</w:t>
      </w:r>
      <w:r>
        <w:rPr>
          <w:i/>
        </w:rPr>
        <w:t xml:space="preserve"> Используются унифицированные формы первичных учетных документов.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A66" w:rsidRDefault="00FC2A66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DE0CDB">
      <w:rPr>
        <w:rStyle w:val="ad"/>
        <w:noProof/>
      </w:rPr>
      <w:t>26</w:t>
    </w:r>
    <w:r>
      <w:rPr>
        <w:rStyle w:val="ad"/>
      </w:rPr>
      <w:fldChar w:fldCharType="end"/>
    </w:r>
  </w:p>
  <w:p w:rsidR="00FC2A66" w:rsidRDefault="00FC2A66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1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04A8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7F3E"/>
    <w:rsid w:val="00061B6C"/>
    <w:rsid w:val="00080C17"/>
    <w:rsid w:val="000A17BB"/>
    <w:rsid w:val="000B2861"/>
    <w:rsid w:val="000B611A"/>
    <w:rsid w:val="000C4D76"/>
    <w:rsid w:val="000D5736"/>
    <w:rsid w:val="000E0C0B"/>
    <w:rsid w:val="000E2575"/>
    <w:rsid w:val="000E4397"/>
    <w:rsid w:val="000F0F34"/>
    <w:rsid w:val="000F4F2F"/>
    <w:rsid w:val="001150C7"/>
    <w:rsid w:val="00115155"/>
    <w:rsid w:val="00116E58"/>
    <w:rsid w:val="00133970"/>
    <w:rsid w:val="00170197"/>
    <w:rsid w:val="00171730"/>
    <w:rsid w:val="00171F4D"/>
    <w:rsid w:val="001739BE"/>
    <w:rsid w:val="0018038E"/>
    <w:rsid w:val="00192420"/>
    <w:rsid w:val="00192F81"/>
    <w:rsid w:val="001A3523"/>
    <w:rsid w:val="001A6227"/>
    <w:rsid w:val="001B5CAA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67833"/>
    <w:rsid w:val="00272D15"/>
    <w:rsid w:val="00273288"/>
    <w:rsid w:val="00277A99"/>
    <w:rsid w:val="0028022F"/>
    <w:rsid w:val="00280C17"/>
    <w:rsid w:val="00292664"/>
    <w:rsid w:val="00293913"/>
    <w:rsid w:val="00293E20"/>
    <w:rsid w:val="002B1030"/>
    <w:rsid w:val="002B2C93"/>
    <w:rsid w:val="002B4E83"/>
    <w:rsid w:val="002C2A7C"/>
    <w:rsid w:val="002C6E3C"/>
    <w:rsid w:val="002D2C8F"/>
    <w:rsid w:val="002D55C0"/>
    <w:rsid w:val="002E1816"/>
    <w:rsid w:val="002E1A5A"/>
    <w:rsid w:val="002E1CCB"/>
    <w:rsid w:val="002F2FFC"/>
    <w:rsid w:val="002F3667"/>
    <w:rsid w:val="002F55B6"/>
    <w:rsid w:val="002F7E02"/>
    <w:rsid w:val="00301E37"/>
    <w:rsid w:val="003062E6"/>
    <w:rsid w:val="00341F0E"/>
    <w:rsid w:val="003455F4"/>
    <w:rsid w:val="003552B2"/>
    <w:rsid w:val="0036006C"/>
    <w:rsid w:val="00361817"/>
    <w:rsid w:val="003639E2"/>
    <w:rsid w:val="00372C65"/>
    <w:rsid w:val="0037468C"/>
    <w:rsid w:val="00383594"/>
    <w:rsid w:val="003A4A95"/>
    <w:rsid w:val="003B577D"/>
    <w:rsid w:val="003B57B6"/>
    <w:rsid w:val="003B7DE8"/>
    <w:rsid w:val="003C2F35"/>
    <w:rsid w:val="003D12D1"/>
    <w:rsid w:val="003E08E4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73F14"/>
    <w:rsid w:val="00484502"/>
    <w:rsid w:val="00492AEB"/>
    <w:rsid w:val="004A2B1C"/>
    <w:rsid w:val="004A5BCC"/>
    <w:rsid w:val="004A74EA"/>
    <w:rsid w:val="004B37CB"/>
    <w:rsid w:val="004E2FFC"/>
    <w:rsid w:val="004F2F31"/>
    <w:rsid w:val="004F6A43"/>
    <w:rsid w:val="004F6B6F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40FB5"/>
    <w:rsid w:val="005427E3"/>
    <w:rsid w:val="0056391B"/>
    <w:rsid w:val="005761AB"/>
    <w:rsid w:val="005A1875"/>
    <w:rsid w:val="005B3BA7"/>
    <w:rsid w:val="005B715F"/>
    <w:rsid w:val="005C34F3"/>
    <w:rsid w:val="005C4F7C"/>
    <w:rsid w:val="005D3C29"/>
    <w:rsid w:val="005D4DF3"/>
    <w:rsid w:val="005D52C7"/>
    <w:rsid w:val="005D5FDE"/>
    <w:rsid w:val="005D6030"/>
    <w:rsid w:val="005D6AEE"/>
    <w:rsid w:val="005E0290"/>
    <w:rsid w:val="005E5222"/>
    <w:rsid w:val="005F27B6"/>
    <w:rsid w:val="005F76AF"/>
    <w:rsid w:val="00610348"/>
    <w:rsid w:val="006143EE"/>
    <w:rsid w:val="0062190F"/>
    <w:rsid w:val="006243C5"/>
    <w:rsid w:val="0062546A"/>
    <w:rsid w:val="00626A0B"/>
    <w:rsid w:val="00626DB1"/>
    <w:rsid w:val="006271C1"/>
    <w:rsid w:val="00635CD8"/>
    <w:rsid w:val="00640A7E"/>
    <w:rsid w:val="00660284"/>
    <w:rsid w:val="00663C55"/>
    <w:rsid w:val="0066634F"/>
    <w:rsid w:val="00666F2C"/>
    <w:rsid w:val="00686845"/>
    <w:rsid w:val="00695259"/>
    <w:rsid w:val="006A55C3"/>
    <w:rsid w:val="006B4EC8"/>
    <w:rsid w:val="006D1E8A"/>
    <w:rsid w:val="006D329A"/>
    <w:rsid w:val="0070279D"/>
    <w:rsid w:val="00705A1F"/>
    <w:rsid w:val="00724165"/>
    <w:rsid w:val="00732121"/>
    <w:rsid w:val="007459B6"/>
    <w:rsid w:val="00770373"/>
    <w:rsid w:val="007778F5"/>
    <w:rsid w:val="00782FDA"/>
    <w:rsid w:val="007833D2"/>
    <w:rsid w:val="00783BA5"/>
    <w:rsid w:val="00797821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337"/>
    <w:rsid w:val="00837536"/>
    <w:rsid w:val="008424C3"/>
    <w:rsid w:val="00852B89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2505"/>
    <w:rsid w:val="008D3D58"/>
    <w:rsid w:val="008D4928"/>
    <w:rsid w:val="008E012B"/>
    <w:rsid w:val="008F5637"/>
    <w:rsid w:val="00901806"/>
    <w:rsid w:val="0092331A"/>
    <w:rsid w:val="0092731E"/>
    <w:rsid w:val="00930022"/>
    <w:rsid w:val="0097023C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A02D2E"/>
    <w:rsid w:val="00A13C3E"/>
    <w:rsid w:val="00A14DBA"/>
    <w:rsid w:val="00A213F2"/>
    <w:rsid w:val="00A21464"/>
    <w:rsid w:val="00A22679"/>
    <w:rsid w:val="00A26145"/>
    <w:rsid w:val="00A33469"/>
    <w:rsid w:val="00A40A13"/>
    <w:rsid w:val="00A47B7D"/>
    <w:rsid w:val="00A56E52"/>
    <w:rsid w:val="00A67F53"/>
    <w:rsid w:val="00A80EBF"/>
    <w:rsid w:val="00A85A02"/>
    <w:rsid w:val="00A9143B"/>
    <w:rsid w:val="00A914BC"/>
    <w:rsid w:val="00A94855"/>
    <w:rsid w:val="00A95CFA"/>
    <w:rsid w:val="00A9654F"/>
    <w:rsid w:val="00AA0C8C"/>
    <w:rsid w:val="00AA530B"/>
    <w:rsid w:val="00AA5CA6"/>
    <w:rsid w:val="00AA617A"/>
    <w:rsid w:val="00AB2E35"/>
    <w:rsid w:val="00AC0005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7851"/>
    <w:rsid w:val="00B50387"/>
    <w:rsid w:val="00B55F7E"/>
    <w:rsid w:val="00B562E8"/>
    <w:rsid w:val="00B5689D"/>
    <w:rsid w:val="00B6054D"/>
    <w:rsid w:val="00B62D3D"/>
    <w:rsid w:val="00B64A40"/>
    <w:rsid w:val="00B77761"/>
    <w:rsid w:val="00B80B2F"/>
    <w:rsid w:val="00B838DB"/>
    <w:rsid w:val="00B875BC"/>
    <w:rsid w:val="00B91DC0"/>
    <w:rsid w:val="00BB027B"/>
    <w:rsid w:val="00BB08CF"/>
    <w:rsid w:val="00BC7D27"/>
    <w:rsid w:val="00BD00CA"/>
    <w:rsid w:val="00BD426E"/>
    <w:rsid w:val="00BD715B"/>
    <w:rsid w:val="00C13829"/>
    <w:rsid w:val="00C225C2"/>
    <w:rsid w:val="00C238D7"/>
    <w:rsid w:val="00C343C6"/>
    <w:rsid w:val="00C54126"/>
    <w:rsid w:val="00C563C7"/>
    <w:rsid w:val="00C648DF"/>
    <w:rsid w:val="00C84A93"/>
    <w:rsid w:val="00C913D1"/>
    <w:rsid w:val="00CA1CB6"/>
    <w:rsid w:val="00CB4345"/>
    <w:rsid w:val="00CB592E"/>
    <w:rsid w:val="00CC254D"/>
    <w:rsid w:val="00CC7D34"/>
    <w:rsid w:val="00CD333F"/>
    <w:rsid w:val="00D14DBE"/>
    <w:rsid w:val="00D221AD"/>
    <w:rsid w:val="00D24C13"/>
    <w:rsid w:val="00D31C4C"/>
    <w:rsid w:val="00D419AD"/>
    <w:rsid w:val="00D43B7B"/>
    <w:rsid w:val="00D45C2A"/>
    <w:rsid w:val="00D52D8A"/>
    <w:rsid w:val="00D630B1"/>
    <w:rsid w:val="00D6573D"/>
    <w:rsid w:val="00D704D9"/>
    <w:rsid w:val="00D70519"/>
    <w:rsid w:val="00D70B1A"/>
    <w:rsid w:val="00D736E9"/>
    <w:rsid w:val="00D73EE4"/>
    <w:rsid w:val="00D77682"/>
    <w:rsid w:val="00D95112"/>
    <w:rsid w:val="00D97024"/>
    <w:rsid w:val="00DA05BE"/>
    <w:rsid w:val="00DC4E78"/>
    <w:rsid w:val="00DC6F46"/>
    <w:rsid w:val="00DD1658"/>
    <w:rsid w:val="00DE0CDB"/>
    <w:rsid w:val="00DE72D1"/>
    <w:rsid w:val="00E04B30"/>
    <w:rsid w:val="00E12A5A"/>
    <w:rsid w:val="00E13AF8"/>
    <w:rsid w:val="00E24C06"/>
    <w:rsid w:val="00E320A2"/>
    <w:rsid w:val="00E34FD2"/>
    <w:rsid w:val="00E374AB"/>
    <w:rsid w:val="00E4228F"/>
    <w:rsid w:val="00E45E4D"/>
    <w:rsid w:val="00E51BF7"/>
    <w:rsid w:val="00E568FC"/>
    <w:rsid w:val="00E80CBF"/>
    <w:rsid w:val="00E8735D"/>
    <w:rsid w:val="00E96621"/>
    <w:rsid w:val="00EA338A"/>
    <w:rsid w:val="00EB0391"/>
    <w:rsid w:val="00EB20E4"/>
    <w:rsid w:val="00EB2F71"/>
    <w:rsid w:val="00EB75C6"/>
    <w:rsid w:val="00EC0E11"/>
    <w:rsid w:val="00EC3027"/>
    <w:rsid w:val="00ED516F"/>
    <w:rsid w:val="00ED52F1"/>
    <w:rsid w:val="00EE1397"/>
    <w:rsid w:val="00EF18D0"/>
    <w:rsid w:val="00EF4868"/>
    <w:rsid w:val="00EF4BF3"/>
    <w:rsid w:val="00EF5B8F"/>
    <w:rsid w:val="00F002E2"/>
    <w:rsid w:val="00F26F9B"/>
    <w:rsid w:val="00F27C37"/>
    <w:rsid w:val="00F361B7"/>
    <w:rsid w:val="00F42220"/>
    <w:rsid w:val="00F6412A"/>
    <w:rsid w:val="00F869CE"/>
    <w:rsid w:val="00F937F6"/>
    <w:rsid w:val="00FA51B9"/>
    <w:rsid w:val="00FA7758"/>
    <w:rsid w:val="00FB1D22"/>
    <w:rsid w:val="00FB451B"/>
    <w:rsid w:val="00FB51A0"/>
    <w:rsid w:val="00FB7355"/>
    <w:rsid w:val="00FC1279"/>
    <w:rsid w:val="00FC2A66"/>
    <w:rsid w:val="00FC718C"/>
    <w:rsid w:val="00FE192C"/>
    <w:rsid w:val="00FF087B"/>
    <w:rsid w:val="00FF2A0F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  <w:lang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  <w:rPr>
      <w:lang/>
    </w:r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7697-7C9F-40D4-B8DD-8025F1994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6642</Words>
  <Characters>55547</Characters>
  <Application>Microsoft Office Word</Application>
  <DocSecurity>0</DocSecurity>
  <Lines>462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62065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Sergeeva_IB</dc:creator>
  <cp:keywords/>
  <cp:lastModifiedBy>Lyanoi.MV</cp:lastModifiedBy>
  <cp:revision>2</cp:revision>
  <cp:lastPrinted>2013-07-03T09:31:00Z</cp:lastPrinted>
  <dcterms:created xsi:type="dcterms:W3CDTF">2013-11-01T07:48:00Z</dcterms:created>
  <dcterms:modified xsi:type="dcterms:W3CDTF">2013-11-01T07:48:00Z</dcterms:modified>
</cp:coreProperties>
</file>