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6E6" w:rsidRPr="00083D75" w:rsidRDefault="00B576E6" w:rsidP="00B576E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083D75">
        <w:rPr>
          <w:b/>
          <w:sz w:val="26"/>
          <w:szCs w:val="26"/>
        </w:rPr>
        <w:t>“УТВЕРЖДАЮ”</w:t>
      </w:r>
    </w:p>
    <w:p w:rsidR="00B576E6" w:rsidRPr="003116AB" w:rsidRDefault="00B576E6" w:rsidP="00B576E6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Заместитель директора по</w:t>
      </w:r>
    </w:p>
    <w:p w:rsidR="00B576E6" w:rsidRDefault="00B576E6" w:rsidP="00B576E6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техническим вопросам – главный инженер</w:t>
      </w:r>
    </w:p>
    <w:p w:rsidR="00B576E6" w:rsidRDefault="00B576E6" w:rsidP="00B576E6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филиала ОАО «МРСК Центра» - «Ярэнерго»</w:t>
      </w:r>
    </w:p>
    <w:p w:rsidR="00B576E6" w:rsidRPr="00EB40C8" w:rsidRDefault="00B576E6" w:rsidP="00B576E6">
      <w:pPr>
        <w:spacing w:line="276" w:lineRule="auto"/>
        <w:ind w:right="-1"/>
        <w:jc w:val="right"/>
        <w:rPr>
          <w:sz w:val="26"/>
          <w:szCs w:val="26"/>
        </w:rPr>
      </w:pPr>
    </w:p>
    <w:p w:rsidR="00B576E6" w:rsidRPr="00EB40C8" w:rsidRDefault="00B576E6" w:rsidP="00B576E6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/В.В. Григорьев</w:t>
      </w:r>
    </w:p>
    <w:p w:rsidR="00B576E6" w:rsidRPr="00EB40C8" w:rsidRDefault="00B576E6" w:rsidP="00B576E6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1</w:t>
      </w:r>
      <w:r w:rsidR="00C62242">
        <w:rPr>
          <w:sz w:val="26"/>
          <w:szCs w:val="26"/>
        </w:rPr>
        <w:t>3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2E3087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5E47">
        <w:rPr>
          <w:b/>
          <w:sz w:val="26"/>
          <w:szCs w:val="26"/>
        </w:rPr>
        <w:t>железобетон</w:t>
      </w:r>
      <w:r w:rsidR="002E3087">
        <w:rPr>
          <w:b/>
          <w:sz w:val="26"/>
          <w:szCs w:val="26"/>
        </w:rPr>
        <w:t>ных изделий</w:t>
      </w:r>
      <w:r w:rsidR="00265E47">
        <w:rPr>
          <w:b/>
          <w:sz w:val="26"/>
          <w:szCs w:val="26"/>
        </w:rPr>
        <w:t xml:space="preserve"> (прочее)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206</w:t>
      </w:r>
      <w:r w:rsidR="002E3087">
        <w:rPr>
          <w:b/>
          <w:sz w:val="26"/>
          <w:szCs w:val="26"/>
          <w:u w:val="single"/>
          <w:lang w:val="en-US"/>
        </w:rPr>
        <w:t>E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08462B" w:rsidRDefault="00612811" w:rsidP="006B108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8462B">
        <w:rPr>
          <w:b/>
          <w:bCs/>
          <w:sz w:val="26"/>
          <w:szCs w:val="26"/>
        </w:rPr>
        <w:t>Общая часть.</w:t>
      </w:r>
    </w:p>
    <w:p w:rsidR="00612811" w:rsidRPr="0008462B" w:rsidRDefault="00612811" w:rsidP="006B108B">
      <w:pPr>
        <w:numPr>
          <w:ilvl w:val="1"/>
          <w:numId w:val="3"/>
        </w:numPr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 xml:space="preserve">ОАО «МРСК Центра» производит закупку </w:t>
      </w:r>
      <w:r w:rsidR="002E3087" w:rsidRPr="0008462B">
        <w:rPr>
          <w:sz w:val="26"/>
          <w:szCs w:val="26"/>
        </w:rPr>
        <w:t>ж</w:t>
      </w:r>
      <w:r w:rsidR="00232E4A" w:rsidRPr="0008462B">
        <w:rPr>
          <w:sz w:val="26"/>
          <w:szCs w:val="26"/>
        </w:rPr>
        <w:t>елезобетон</w:t>
      </w:r>
      <w:r w:rsidR="002E3087" w:rsidRPr="0008462B">
        <w:rPr>
          <w:sz w:val="26"/>
          <w:szCs w:val="26"/>
        </w:rPr>
        <w:t>ных изделий</w:t>
      </w:r>
      <w:r w:rsidR="00232E4A" w:rsidRPr="0008462B">
        <w:rPr>
          <w:sz w:val="26"/>
          <w:szCs w:val="26"/>
        </w:rPr>
        <w:t xml:space="preserve"> </w:t>
      </w:r>
      <w:r w:rsidR="00DA1DB6" w:rsidRPr="0008462B">
        <w:rPr>
          <w:sz w:val="26"/>
          <w:szCs w:val="26"/>
        </w:rPr>
        <w:t>(</w:t>
      </w:r>
      <w:r w:rsidR="00265E47" w:rsidRPr="0008462B">
        <w:rPr>
          <w:sz w:val="26"/>
          <w:szCs w:val="26"/>
        </w:rPr>
        <w:t>прочее</w:t>
      </w:r>
      <w:r w:rsidR="00DA1DB6" w:rsidRPr="0008462B">
        <w:rPr>
          <w:sz w:val="26"/>
          <w:szCs w:val="26"/>
        </w:rPr>
        <w:t xml:space="preserve">) </w:t>
      </w:r>
      <w:r w:rsidR="00D475AF" w:rsidRPr="0008462B">
        <w:rPr>
          <w:sz w:val="26"/>
          <w:szCs w:val="26"/>
        </w:rPr>
        <w:t xml:space="preserve">(далее – ж/б изделия) </w:t>
      </w:r>
      <w:r w:rsidRPr="0008462B">
        <w:rPr>
          <w:sz w:val="26"/>
          <w:szCs w:val="26"/>
        </w:rPr>
        <w:t xml:space="preserve">для </w:t>
      </w:r>
      <w:r w:rsidR="00232E4A" w:rsidRPr="0008462B">
        <w:rPr>
          <w:i/>
          <w:sz w:val="26"/>
          <w:szCs w:val="26"/>
        </w:rPr>
        <w:t>ремонтно-эксплуатационного обслуживания</w:t>
      </w:r>
      <w:r w:rsidR="002E3087" w:rsidRPr="0008462B">
        <w:rPr>
          <w:i/>
          <w:sz w:val="26"/>
          <w:szCs w:val="26"/>
        </w:rPr>
        <w:t xml:space="preserve"> электросетевого оборудования</w:t>
      </w:r>
      <w:r w:rsidR="005464B6" w:rsidRPr="0008462B">
        <w:rPr>
          <w:sz w:val="26"/>
          <w:szCs w:val="26"/>
        </w:rPr>
        <w:t>.</w:t>
      </w:r>
      <w:r w:rsidRPr="0008462B">
        <w:rPr>
          <w:sz w:val="26"/>
          <w:szCs w:val="26"/>
        </w:rPr>
        <w:t xml:space="preserve"> </w:t>
      </w:r>
    </w:p>
    <w:p w:rsidR="00534713" w:rsidRPr="0008462B" w:rsidRDefault="00612811" w:rsidP="006B108B">
      <w:pPr>
        <w:numPr>
          <w:ilvl w:val="1"/>
          <w:numId w:val="3"/>
        </w:numPr>
        <w:spacing w:line="276" w:lineRule="auto"/>
        <w:ind w:left="0" w:firstLine="709"/>
        <w:rPr>
          <w:bCs/>
          <w:sz w:val="26"/>
          <w:szCs w:val="26"/>
        </w:rPr>
      </w:pPr>
      <w:r w:rsidRPr="0008462B">
        <w:rPr>
          <w:sz w:val="26"/>
          <w:szCs w:val="26"/>
        </w:rPr>
        <w:t xml:space="preserve">Закупка производится на основании </w:t>
      </w:r>
      <w:r w:rsidR="00232E4A" w:rsidRPr="0008462B">
        <w:rPr>
          <w:sz w:val="26"/>
          <w:szCs w:val="26"/>
        </w:rPr>
        <w:t xml:space="preserve">годовой комплексной программы закупок </w:t>
      </w:r>
      <w:r w:rsidRPr="0008462B">
        <w:rPr>
          <w:sz w:val="26"/>
          <w:szCs w:val="26"/>
        </w:rPr>
        <w:t xml:space="preserve">ОАО «МРСК Центра» на </w:t>
      </w:r>
      <w:r w:rsidR="005464B6" w:rsidRPr="0008462B">
        <w:rPr>
          <w:sz w:val="26"/>
          <w:szCs w:val="26"/>
        </w:rPr>
        <w:t>20</w:t>
      </w:r>
      <w:r w:rsidR="000E0430" w:rsidRPr="0008462B">
        <w:rPr>
          <w:sz w:val="26"/>
          <w:szCs w:val="26"/>
        </w:rPr>
        <w:t>1</w:t>
      </w:r>
      <w:r w:rsidR="0008462B">
        <w:rPr>
          <w:sz w:val="26"/>
          <w:szCs w:val="26"/>
        </w:rPr>
        <w:t>4</w:t>
      </w:r>
      <w:r w:rsidRPr="0008462B">
        <w:rPr>
          <w:sz w:val="26"/>
          <w:szCs w:val="26"/>
        </w:rPr>
        <w:t xml:space="preserve"> год</w:t>
      </w:r>
      <w:r w:rsidR="005464B6" w:rsidRPr="0008462B">
        <w:rPr>
          <w:sz w:val="26"/>
          <w:szCs w:val="26"/>
        </w:rPr>
        <w:t>.</w:t>
      </w:r>
    </w:p>
    <w:p w:rsidR="004F4E9E" w:rsidRPr="0008462B" w:rsidRDefault="004F4E9E" w:rsidP="00612811">
      <w:pPr>
        <w:spacing w:line="276" w:lineRule="auto"/>
        <w:ind w:firstLine="709"/>
        <w:rPr>
          <w:b/>
          <w:bCs/>
          <w:sz w:val="26"/>
          <w:szCs w:val="26"/>
        </w:rPr>
      </w:pPr>
    </w:p>
    <w:p w:rsidR="00612811" w:rsidRPr="0008462B" w:rsidRDefault="00612811" w:rsidP="006B108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8462B">
        <w:rPr>
          <w:b/>
          <w:bCs/>
          <w:sz w:val="26"/>
          <w:szCs w:val="26"/>
        </w:rPr>
        <w:t>Предмет конкурса.</w:t>
      </w:r>
    </w:p>
    <w:p w:rsidR="00612811" w:rsidRPr="0008462B" w:rsidRDefault="00612811" w:rsidP="00612811">
      <w:pPr>
        <w:spacing w:line="276" w:lineRule="auto"/>
        <w:ind w:firstLine="709"/>
        <w:rPr>
          <w:sz w:val="26"/>
          <w:szCs w:val="26"/>
        </w:rPr>
      </w:pPr>
      <w:r w:rsidRPr="0008462B">
        <w:rPr>
          <w:sz w:val="26"/>
          <w:szCs w:val="26"/>
        </w:rPr>
        <w:t xml:space="preserve">Поставщик обеспечивает поставку </w:t>
      </w:r>
      <w:r w:rsidR="00D475AF" w:rsidRPr="0008462B">
        <w:rPr>
          <w:sz w:val="26"/>
          <w:szCs w:val="26"/>
        </w:rPr>
        <w:t>ж/б изделий</w:t>
      </w:r>
      <w:r w:rsidR="003B3F9A" w:rsidRPr="0008462B">
        <w:rPr>
          <w:sz w:val="26"/>
          <w:szCs w:val="26"/>
        </w:rPr>
        <w:t xml:space="preserve"> </w:t>
      </w:r>
      <w:r w:rsidRPr="0008462B">
        <w:rPr>
          <w:sz w:val="26"/>
          <w:szCs w:val="26"/>
        </w:rPr>
        <w:t>на склады получател</w:t>
      </w:r>
      <w:r w:rsidR="00066CB1" w:rsidRPr="0008462B">
        <w:rPr>
          <w:sz w:val="26"/>
          <w:szCs w:val="26"/>
        </w:rPr>
        <w:t>я</w:t>
      </w:r>
      <w:r w:rsidRPr="0008462B">
        <w:rPr>
          <w:sz w:val="26"/>
          <w:szCs w:val="26"/>
        </w:rPr>
        <w:t xml:space="preserve"> – филиал</w:t>
      </w:r>
      <w:r w:rsidR="00066CB1" w:rsidRPr="0008462B">
        <w:rPr>
          <w:sz w:val="26"/>
          <w:szCs w:val="26"/>
        </w:rPr>
        <w:t>а</w:t>
      </w:r>
      <w:r w:rsidRPr="0008462B">
        <w:rPr>
          <w:sz w:val="26"/>
          <w:szCs w:val="26"/>
        </w:rPr>
        <w:t xml:space="preserve"> ОАО «МРСК Центра»  в объемах и сроки установленные данным ТЗ:</w:t>
      </w:r>
    </w:p>
    <w:p w:rsidR="007D201E" w:rsidRDefault="007D201E" w:rsidP="003B3F9A">
      <w:pPr>
        <w:ind w:firstLine="709"/>
        <w:rPr>
          <w:sz w:val="24"/>
          <w:szCs w:val="24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985"/>
        <w:gridCol w:w="1559"/>
        <w:gridCol w:w="4111"/>
        <w:gridCol w:w="1276"/>
      </w:tblGrid>
      <w:tr w:rsidR="0001218C" w:rsidRPr="00101DD6" w:rsidTr="00C45715">
        <w:trPr>
          <w:trHeight w:val="299"/>
        </w:trPr>
        <w:tc>
          <w:tcPr>
            <w:tcW w:w="1417" w:type="dxa"/>
          </w:tcPr>
          <w:p w:rsidR="0001218C" w:rsidRPr="00101DD6" w:rsidRDefault="0001218C" w:rsidP="00C45715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Филиал</w:t>
            </w:r>
          </w:p>
        </w:tc>
        <w:tc>
          <w:tcPr>
            <w:tcW w:w="1985" w:type="dxa"/>
          </w:tcPr>
          <w:p w:rsidR="0001218C" w:rsidRPr="00101DD6" w:rsidRDefault="0001218C" w:rsidP="00C45715">
            <w:pPr>
              <w:tabs>
                <w:tab w:val="left" w:pos="1134"/>
              </w:tabs>
              <w:ind w:firstLine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 изделия</w:t>
            </w:r>
          </w:p>
        </w:tc>
        <w:tc>
          <w:tcPr>
            <w:tcW w:w="1559" w:type="dxa"/>
          </w:tcPr>
          <w:p w:rsidR="0001218C" w:rsidRPr="00D475AF" w:rsidRDefault="0001218C" w:rsidP="00C45715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4111" w:type="dxa"/>
          </w:tcPr>
          <w:p w:rsidR="0001218C" w:rsidRPr="00D475AF" w:rsidRDefault="0001218C" w:rsidP="00C45715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276" w:type="dxa"/>
          </w:tcPr>
          <w:p w:rsidR="0001218C" w:rsidRPr="00D475AF" w:rsidRDefault="0001218C" w:rsidP="00C45715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поставки*</w:t>
            </w:r>
          </w:p>
        </w:tc>
      </w:tr>
      <w:tr w:rsidR="007D7246" w:rsidRPr="00101DD6" w:rsidTr="00511843">
        <w:tc>
          <w:tcPr>
            <w:tcW w:w="1417" w:type="dxa"/>
            <w:vMerge w:val="restart"/>
            <w:vAlign w:val="center"/>
          </w:tcPr>
          <w:p w:rsidR="007D7246" w:rsidRPr="007D201E" w:rsidRDefault="00341399" w:rsidP="000E043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«МРСК Центра» - «Ярэнерго»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7246" w:rsidRPr="00AC318B" w:rsidRDefault="007D7246" w:rsidP="0008462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AC318B">
              <w:rPr>
                <w:sz w:val="24"/>
                <w:szCs w:val="24"/>
              </w:rPr>
              <w:t>УБК-</w:t>
            </w:r>
            <w:r>
              <w:rPr>
                <w:sz w:val="24"/>
                <w:szCs w:val="24"/>
              </w:rPr>
              <w:t>2</w:t>
            </w:r>
            <w:r w:rsidR="0008462B">
              <w:rPr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246" w:rsidRPr="00341399" w:rsidRDefault="00341399" w:rsidP="002168F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246" w:rsidRPr="00101DD6" w:rsidRDefault="007D7246" w:rsidP="00341399">
            <w:pPr>
              <w:ind w:firstLine="0"/>
              <w:jc w:val="left"/>
              <w:rPr>
                <w:sz w:val="24"/>
                <w:szCs w:val="24"/>
              </w:rPr>
            </w:pPr>
            <w:r w:rsidRPr="003116AB">
              <w:rPr>
                <w:sz w:val="24"/>
                <w:szCs w:val="24"/>
              </w:rPr>
              <w:t>150003, г. Ярославль, ул. Северная подстанция, д.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46" w:rsidRPr="00464C66" w:rsidRDefault="007D7246" w:rsidP="00464C6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64C66">
              <w:rPr>
                <w:sz w:val="24"/>
                <w:szCs w:val="24"/>
                <w:lang w:val="en-US"/>
              </w:rPr>
              <w:t>60</w:t>
            </w:r>
          </w:p>
        </w:tc>
      </w:tr>
      <w:tr w:rsidR="007D7246" w:rsidRPr="00101DD6" w:rsidTr="00511843">
        <w:tc>
          <w:tcPr>
            <w:tcW w:w="1417" w:type="dxa"/>
            <w:vMerge/>
            <w:vAlign w:val="center"/>
          </w:tcPr>
          <w:p w:rsidR="007D7246" w:rsidRPr="007D201E" w:rsidRDefault="007D7246" w:rsidP="000E043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7D7246" w:rsidRPr="00AC318B" w:rsidRDefault="007D7246" w:rsidP="000E043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246" w:rsidRPr="00341399" w:rsidRDefault="00341399" w:rsidP="002168F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246" w:rsidRPr="003116AB" w:rsidRDefault="00341399" w:rsidP="00341399">
            <w:pPr>
              <w:ind w:firstLine="0"/>
              <w:jc w:val="left"/>
              <w:rPr>
                <w:sz w:val="24"/>
                <w:szCs w:val="24"/>
              </w:rPr>
            </w:pPr>
            <w:r w:rsidRPr="003116AB">
              <w:rPr>
                <w:bCs/>
                <w:sz w:val="24"/>
                <w:szCs w:val="24"/>
              </w:rPr>
              <w:t>152907, г. Рыбинск, ул. Кулибина, д.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46" w:rsidRPr="00341399" w:rsidRDefault="00341399" w:rsidP="00464C66">
            <w:pPr>
              <w:ind w:firstLine="0"/>
              <w:jc w:val="center"/>
              <w:rPr>
                <w:sz w:val="24"/>
                <w:szCs w:val="24"/>
              </w:rPr>
            </w:pPr>
            <w:r w:rsidRPr="00464C66">
              <w:rPr>
                <w:sz w:val="24"/>
                <w:szCs w:val="24"/>
                <w:lang w:val="en-US"/>
              </w:rPr>
              <w:t>60</w:t>
            </w:r>
          </w:p>
        </w:tc>
      </w:tr>
      <w:tr w:rsidR="007D7246" w:rsidRPr="00101DD6" w:rsidTr="00511843">
        <w:trPr>
          <w:trHeight w:val="351"/>
        </w:trPr>
        <w:tc>
          <w:tcPr>
            <w:tcW w:w="1417" w:type="dxa"/>
            <w:vMerge/>
            <w:vAlign w:val="center"/>
          </w:tcPr>
          <w:p w:rsidR="007D7246" w:rsidRPr="007D201E" w:rsidRDefault="007D7246" w:rsidP="000E043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7D7246" w:rsidRPr="00AC318B" w:rsidRDefault="007D7246" w:rsidP="000E043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246" w:rsidRPr="007D201E" w:rsidRDefault="00341399" w:rsidP="00216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7D7246">
              <w:rPr>
                <w:sz w:val="24"/>
                <w:szCs w:val="24"/>
              </w:rPr>
              <w:t>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246" w:rsidRPr="007D201E" w:rsidRDefault="00341399" w:rsidP="00341399">
            <w:pPr>
              <w:ind w:firstLine="0"/>
              <w:jc w:val="left"/>
              <w:rPr>
                <w:sz w:val="24"/>
                <w:szCs w:val="24"/>
              </w:rPr>
            </w:pPr>
            <w:r w:rsidRPr="00C0206D">
              <w:rPr>
                <w:bCs/>
                <w:sz w:val="24"/>
                <w:szCs w:val="24"/>
              </w:rPr>
              <w:t>152150, г. Ростов, Савинское шоссе, д.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246" w:rsidRPr="00464C66" w:rsidRDefault="007D7246" w:rsidP="00464C6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64C66">
              <w:rPr>
                <w:sz w:val="24"/>
                <w:szCs w:val="24"/>
                <w:lang w:val="en-US"/>
              </w:rPr>
              <w:t>60</w:t>
            </w:r>
          </w:p>
        </w:tc>
      </w:tr>
      <w:tr w:rsidR="005A2C48" w:rsidRPr="00101DD6" w:rsidTr="002168F8">
        <w:trPr>
          <w:trHeight w:val="562"/>
        </w:trPr>
        <w:tc>
          <w:tcPr>
            <w:tcW w:w="1417" w:type="dxa"/>
            <w:vMerge/>
            <w:vAlign w:val="center"/>
          </w:tcPr>
          <w:p w:rsidR="005A2C48" w:rsidRPr="007D201E" w:rsidRDefault="005A2C48" w:rsidP="000E043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A2C48" w:rsidRPr="00101DD6" w:rsidRDefault="005A2C48" w:rsidP="000E043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УБК-5</w:t>
            </w:r>
            <w:r w:rsidR="0008462B">
              <w:rPr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C48" w:rsidRPr="00341399" w:rsidRDefault="00341399" w:rsidP="002168F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C48" w:rsidRPr="007D201E" w:rsidRDefault="00341399" w:rsidP="00341399">
            <w:pPr>
              <w:ind w:firstLine="0"/>
              <w:jc w:val="left"/>
              <w:rPr>
                <w:sz w:val="24"/>
                <w:szCs w:val="24"/>
              </w:rPr>
            </w:pPr>
            <w:r w:rsidRPr="003116AB">
              <w:rPr>
                <w:sz w:val="24"/>
                <w:szCs w:val="24"/>
              </w:rPr>
              <w:t>150003, г. Ярославль, ул. Северная подстанция, д.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C48" w:rsidRPr="002168F8" w:rsidRDefault="005A2C48" w:rsidP="002168F8">
            <w:pPr>
              <w:ind w:firstLine="0"/>
              <w:jc w:val="center"/>
              <w:rPr>
                <w:sz w:val="24"/>
                <w:szCs w:val="24"/>
              </w:rPr>
            </w:pPr>
            <w:r w:rsidRPr="00464C66">
              <w:rPr>
                <w:sz w:val="24"/>
                <w:szCs w:val="24"/>
                <w:lang w:val="en-US"/>
              </w:rPr>
              <w:t>60</w:t>
            </w:r>
          </w:p>
        </w:tc>
      </w:tr>
      <w:tr w:rsidR="005A2C48" w:rsidRPr="00101DD6" w:rsidTr="008D5B20">
        <w:trPr>
          <w:trHeight w:val="562"/>
        </w:trPr>
        <w:tc>
          <w:tcPr>
            <w:tcW w:w="1417" w:type="dxa"/>
            <w:vMerge/>
            <w:vAlign w:val="center"/>
          </w:tcPr>
          <w:p w:rsidR="005A2C48" w:rsidRPr="007D201E" w:rsidRDefault="005A2C48" w:rsidP="000E043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5A2C48" w:rsidRDefault="005A2C48" w:rsidP="000E043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C48" w:rsidRPr="004678E9" w:rsidRDefault="00341399" w:rsidP="002168F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5A2C48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C48" w:rsidRPr="003116AB" w:rsidRDefault="00341399" w:rsidP="0034139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3116AB">
              <w:rPr>
                <w:bCs/>
                <w:sz w:val="24"/>
                <w:szCs w:val="24"/>
              </w:rPr>
              <w:t>152907, г. Рыбинск, ул. Кулибина, д.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C48" w:rsidRPr="004678E9" w:rsidRDefault="00290058" w:rsidP="00216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5A2C48" w:rsidRPr="00101DD6" w:rsidTr="008D5B20">
        <w:trPr>
          <w:trHeight w:val="562"/>
        </w:trPr>
        <w:tc>
          <w:tcPr>
            <w:tcW w:w="1417" w:type="dxa"/>
            <w:vMerge/>
            <w:vAlign w:val="center"/>
          </w:tcPr>
          <w:p w:rsidR="005A2C48" w:rsidRPr="007D201E" w:rsidRDefault="005A2C48" w:rsidP="000E043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5A2C48" w:rsidRDefault="005A2C48" w:rsidP="000E043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C48" w:rsidRPr="004678E9" w:rsidRDefault="00341399" w:rsidP="002168F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C48" w:rsidRPr="003116AB" w:rsidRDefault="00341399" w:rsidP="0034139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0206D">
              <w:rPr>
                <w:bCs/>
                <w:sz w:val="24"/>
                <w:szCs w:val="24"/>
              </w:rPr>
              <w:t>152150, г. Ростов, Савинское шоссе, д.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C48" w:rsidRPr="004678E9" w:rsidRDefault="00290058" w:rsidP="00216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341399" w:rsidRPr="00101DD6" w:rsidTr="002168F8">
        <w:tc>
          <w:tcPr>
            <w:tcW w:w="1417" w:type="dxa"/>
            <w:vMerge/>
          </w:tcPr>
          <w:p w:rsidR="00341399" w:rsidRPr="00101DD6" w:rsidRDefault="00341399" w:rsidP="00441F07">
            <w:pPr>
              <w:tabs>
                <w:tab w:val="left" w:pos="1134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341399" w:rsidRDefault="00341399" w:rsidP="0034139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341399" w:rsidRDefault="00341399" w:rsidP="0034139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БК-12а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41399" w:rsidRPr="00B576E6" w:rsidRDefault="00341399" w:rsidP="002168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41399" w:rsidRPr="00C0206D" w:rsidRDefault="00341399" w:rsidP="00341399">
            <w:pPr>
              <w:ind w:firstLine="34"/>
              <w:jc w:val="left"/>
              <w:rPr>
                <w:bCs/>
                <w:sz w:val="24"/>
                <w:szCs w:val="24"/>
              </w:rPr>
            </w:pPr>
            <w:r w:rsidRPr="00C0206D">
              <w:rPr>
                <w:bCs/>
                <w:sz w:val="24"/>
                <w:szCs w:val="24"/>
              </w:rPr>
              <w:t>152150, г. Ростов, Савинское шоссе, д. 15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1399" w:rsidRPr="00C0206D" w:rsidRDefault="00341399" w:rsidP="00464C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</w:p>
        </w:tc>
      </w:tr>
      <w:tr w:rsidR="00341399" w:rsidRPr="00101DD6" w:rsidTr="002168F8">
        <w:tc>
          <w:tcPr>
            <w:tcW w:w="1417" w:type="dxa"/>
            <w:vMerge/>
          </w:tcPr>
          <w:p w:rsidR="00341399" w:rsidRPr="00101DD6" w:rsidRDefault="00341399" w:rsidP="00441F07">
            <w:pPr>
              <w:tabs>
                <w:tab w:val="left" w:pos="1134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41399" w:rsidRPr="005A2C48" w:rsidRDefault="00341399" w:rsidP="00C27D5F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41399" w:rsidRPr="00341399" w:rsidRDefault="00341399" w:rsidP="002168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41399" w:rsidRPr="00C0206D" w:rsidRDefault="00341399" w:rsidP="0034139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3116AB">
              <w:rPr>
                <w:sz w:val="24"/>
                <w:szCs w:val="24"/>
              </w:rPr>
              <w:t>150003, г. Ярославль, ул. Северная подстанция, д. 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1399" w:rsidRDefault="00341399" w:rsidP="00464C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</w:p>
        </w:tc>
      </w:tr>
    </w:tbl>
    <w:p w:rsidR="003B3F9A" w:rsidRPr="00101DD6" w:rsidRDefault="003B3F9A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101DD6" w:rsidRDefault="00612811" w:rsidP="005464B6">
      <w:pPr>
        <w:pStyle w:val="ad"/>
        <w:spacing w:line="276" w:lineRule="auto"/>
        <w:ind w:hanging="11"/>
        <w:rPr>
          <w:sz w:val="24"/>
          <w:szCs w:val="24"/>
        </w:rPr>
      </w:pPr>
      <w:r w:rsidRPr="00101DD6">
        <w:rPr>
          <w:sz w:val="24"/>
          <w:szCs w:val="24"/>
        </w:rPr>
        <w:t xml:space="preserve">*в </w:t>
      </w:r>
      <w:r w:rsidR="009D247F">
        <w:rPr>
          <w:sz w:val="24"/>
          <w:szCs w:val="24"/>
        </w:rPr>
        <w:t xml:space="preserve">календарных </w:t>
      </w:r>
      <w:r w:rsidRPr="00101DD6">
        <w:rPr>
          <w:sz w:val="24"/>
          <w:szCs w:val="24"/>
        </w:rPr>
        <w:t xml:space="preserve">днях, с момента </w:t>
      </w:r>
      <w:r w:rsidR="00464C66">
        <w:rPr>
          <w:sz w:val="24"/>
          <w:szCs w:val="24"/>
        </w:rPr>
        <w:t>получения заявки от филиала</w:t>
      </w:r>
      <w:r w:rsidRPr="00101DD6">
        <w:rPr>
          <w:sz w:val="24"/>
          <w:szCs w:val="24"/>
        </w:rPr>
        <w:t xml:space="preserve"> </w:t>
      </w:r>
    </w:p>
    <w:p w:rsidR="000961A3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7D201E" w:rsidRDefault="007D201E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B108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6B108B">
      <w:pPr>
        <w:pStyle w:val="ad"/>
        <w:numPr>
          <w:ilvl w:val="1"/>
          <w:numId w:val="8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lastRenderedPageBreak/>
        <w:t xml:space="preserve">Технические данные </w:t>
      </w:r>
      <w:r w:rsidR="00D475AF">
        <w:rPr>
          <w:sz w:val="24"/>
          <w:szCs w:val="24"/>
        </w:rPr>
        <w:t>ж/б изделий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7B6CB8">
        <w:rPr>
          <w:sz w:val="24"/>
          <w:szCs w:val="24"/>
        </w:rPr>
        <w:t>начений, приведенных в таблиц</w:t>
      </w:r>
      <w:r w:rsidR="0008462B">
        <w:rPr>
          <w:sz w:val="24"/>
          <w:szCs w:val="24"/>
        </w:rPr>
        <w:t>е</w:t>
      </w:r>
      <w:r w:rsidRPr="00101DD6">
        <w:rPr>
          <w:sz w:val="24"/>
          <w:szCs w:val="24"/>
        </w:rPr>
        <w:t>:</w:t>
      </w:r>
    </w:p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7B6CB8" w:rsidRDefault="007B6CB8" w:rsidP="007B6CB8">
      <w:pPr>
        <w:tabs>
          <w:tab w:val="left" w:pos="709"/>
        </w:tabs>
        <w:spacing w:line="276" w:lineRule="auto"/>
        <w:ind w:firstLine="0"/>
        <w:jc w:val="right"/>
        <w:rPr>
          <w:sz w:val="24"/>
          <w:szCs w:val="24"/>
        </w:rPr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82"/>
        <w:gridCol w:w="2835"/>
        <w:gridCol w:w="4111"/>
        <w:gridCol w:w="2977"/>
      </w:tblGrid>
      <w:tr w:rsidR="00D22DA1" w:rsidTr="00D22DA1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A1" w:rsidRDefault="00D22DA1" w:rsidP="00B45EA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D22DA1" w:rsidRPr="001A7AC6" w:rsidRDefault="00D22DA1" w:rsidP="00B45EA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A1" w:rsidRPr="001A7AC6" w:rsidRDefault="00D22DA1" w:rsidP="00B45EA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ж/б изделия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A1" w:rsidRPr="001A7AC6" w:rsidRDefault="00D22DA1" w:rsidP="00B45EA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ж/б изделия</w:t>
            </w:r>
          </w:p>
        </w:tc>
      </w:tr>
      <w:tr w:rsidR="007B6CB8" w:rsidRPr="001A7AC6" w:rsidTr="00D22DA1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Плита УБК-5</w:t>
            </w:r>
            <w:r w:rsidR="0008462B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B8" w:rsidRPr="001A7AC6" w:rsidRDefault="007B6CB8" w:rsidP="007A04D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Серия 3.407-</w:t>
            </w:r>
            <w:r w:rsidR="007A04D7">
              <w:rPr>
                <w:color w:val="000000"/>
                <w:sz w:val="24"/>
                <w:szCs w:val="24"/>
              </w:rPr>
              <w:t>102</w:t>
            </w:r>
          </w:p>
        </w:tc>
      </w:tr>
      <w:tr w:rsidR="007B6CB8" w:rsidRPr="001A7AC6" w:rsidTr="00D22DA1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- Длина, мм - 995</w:t>
            </w:r>
          </w:p>
        </w:tc>
      </w:tr>
      <w:tr w:rsidR="007B6CB8" w:rsidRPr="001A7AC6" w:rsidTr="00D22DA1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- Ширина, мм - 495</w:t>
            </w:r>
          </w:p>
        </w:tc>
      </w:tr>
      <w:tr w:rsidR="007B6CB8" w:rsidRPr="001A7AC6" w:rsidTr="00D22DA1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- Высота, мм - 60</w:t>
            </w:r>
          </w:p>
        </w:tc>
      </w:tr>
      <w:tr w:rsidR="007B6CB8" w:rsidRPr="001A7AC6" w:rsidTr="00D22DA1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- Марка бетона - 200</w:t>
            </w:r>
          </w:p>
        </w:tc>
      </w:tr>
      <w:tr w:rsidR="007B6CB8" w:rsidRPr="001A7AC6" w:rsidTr="00D22DA1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- Объем бетона, м3 - 0,029</w:t>
            </w:r>
          </w:p>
        </w:tc>
      </w:tr>
      <w:tr w:rsidR="007B6CB8" w:rsidRPr="001A7AC6" w:rsidTr="00D22DA1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B8" w:rsidRPr="001A7AC6" w:rsidRDefault="007B6CB8" w:rsidP="00B45EA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B8" w:rsidRPr="001A7AC6" w:rsidRDefault="007B6CB8" w:rsidP="004D579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- Вес изделия, </w:t>
            </w:r>
            <w:r w:rsidR="004D579C">
              <w:rPr>
                <w:color w:val="000000"/>
                <w:sz w:val="24"/>
                <w:szCs w:val="24"/>
              </w:rPr>
              <w:t>т</w:t>
            </w:r>
            <w:r w:rsidR="007A04D7">
              <w:rPr>
                <w:color w:val="000000"/>
                <w:sz w:val="24"/>
                <w:szCs w:val="24"/>
              </w:rPr>
              <w:t xml:space="preserve"> </w:t>
            </w:r>
            <w:r w:rsidR="004D579C">
              <w:rPr>
                <w:color w:val="000000"/>
                <w:sz w:val="24"/>
                <w:szCs w:val="24"/>
              </w:rPr>
              <w:t>–</w:t>
            </w:r>
            <w:r w:rsidR="007A04D7">
              <w:rPr>
                <w:color w:val="000000"/>
                <w:sz w:val="24"/>
                <w:szCs w:val="24"/>
              </w:rPr>
              <w:t xml:space="preserve"> </w:t>
            </w:r>
            <w:r w:rsidR="004D579C">
              <w:rPr>
                <w:color w:val="000000"/>
                <w:sz w:val="24"/>
                <w:szCs w:val="24"/>
              </w:rPr>
              <w:t>0,0</w:t>
            </w:r>
            <w:r w:rsidRPr="001A7AC6">
              <w:rPr>
                <w:color w:val="000000"/>
                <w:sz w:val="24"/>
                <w:szCs w:val="24"/>
              </w:rPr>
              <w:t>73</w:t>
            </w:r>
          </w:p>
        </w:tc>
      </w:tr>
      <w:tr w:rsidR="00C07C62" w:rsidRPr="004D4F51" w:rsidTr="00441F07">
        <w:trPr>
          <w:trHeight w:val="342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2" w:rsidRPr="004D4F51" w:rsidRDefault="00A0405A" w:rsidP="00441F07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2" w:rsidRPr="004D4F51" w:rsidRDefault="00C07C62" w:rsidP="00441F0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  <w:p w:rsidR="00C07C62" w:rsidRPr="004D4F51" w:rsidRDefault="00C07C62" w:rsidP="00441F0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  <w:p w:rsidR="00C07C62" w:rsidRPr="004D4F51" w:rsidRDefault="00C07C62" w:rsidP="00441F07">
            <w:pPr>
              <w:tabs>
                <w:tab w:val="left" w:pos="1325"/>
              </w:tabs>
              <w:ind w:right="-156" w:firstLine="34"/>
              <w:rPr>
                <w:sz w:val="24"/>
                <w:szCs w:val="24"/>
              </w:rPr>
            </w:pPr>
          </w:p>
          <w:p w:rsidR="00C07C62" w:rsidRPr="004D4F51" w:rsidRDefault="0008462B" w:rsidP="00AC318B">
            <w:pPr>
              <w:tabs>
                <w:tab w:val="left" w:pos="1325"/>
              </w:tabs>
              <w:ind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 кабельный УБК-2А</w:t>
            </w:r>
          </w:p>
          <w:p w:rsidR="00C07C62" w:rsidRPr="004D4F51" w:rsidRDefault="00C07C62" w:rsidP="00441F0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  <w:p w:rsidR="00C07C62" w:rsidRPr="004D4F51" w:rsidRDefault="00C07C62" w:rsidP="00441F0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  <w:p w:rsidR="00C07C62" w:rsidRPr="004D4F51" w:rsidRDefault="00C07C62" w:rsidP="00C62C43">
            <w:pPr>
              <w:tabs>
                <w:tab w:val="left" w:pos="1325"/>
              </w:tabs>
              <w:ind w:right="33" w:firstLine="49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2" w:rsidRPr="00275ADB" w:rsidRDefault="00C07C62" w:rsidP="00441F07">
            <w:pPr>
              <w:jc w:val="center"/>
              <w:rPr>
                <w:sz w:val="24"/>
                <w:szCs w:val="24"/>
              </w:rPr>
            </w:pPr>
            <w:r w:rsidRPr="00275ADB">
              <w:rPr>
                <w:sz w:val="24"/>
                <w:szCs w:val="24"/>
              </w:rPr>
              <w:t>Серия 3.407-102</w:t>
            </w:r>
          </w:p>
        </w:tc>
      </w:tr>
      <w:tr w:rsidR="00C07C62" w:rsidRPr="004D4F51" w:rsidTr="00441F0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2" w:rsidRPr="004D4F51" w:rsidRDefault="00C07C62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2" w:rsidRPr="004D4F51" w:rsidRDefault="00C07C62" w:rsidP="00441F0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C62" w:rsidRPr="00275ADB" w:rsidRDefault="00C07C62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275ADB">
              <w:rPr>
                <w:sz w:val="24"/>
                <w:szCs w:val="24"/>
              </w:rPr>
              <w:t>- Длина, мм - 1990</w:t>
            </w:r>
          </w:p>
        </w:tc>
      </w:tr>
      <w:tr w:rsidR="00C07C62" w:rsidRPr="004D4F51" w:rsidTr="00441F0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2" w:rsidRPr="004D4F51" w:rsidRDefault="00C07C62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2" w:rsidRPr="004D4F51" w:rsidRDefault="00C07C62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C62" w:rsidRPr="00275ADB" w:rsidRDefault="00C07C62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275ADB">
              <w:rPr>
                <w:sz w:val="24"/>
                <w:szCs w:val="24"/>
              </w:rPr>
              <w:t>- Ширина, мм - 500</w:t>
            </w:r>
          </w:p>
        </w:tc>
      </w:tr>
      <w:tr w:rsidR="00C07C62" w:rsidRPr="004D4F51" w:rsidTr="00441F0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2" w:rsidRPr="004D4F51" w:rsidRDefault="00C07C62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2" w:rsidRPr="004D4F51" w:rsidRDefault="00C07C62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C62" w:rsidRPr="00275ADB" w:rsidRDefault="00C07C62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275ADB">
              <w:rPr>
                <w:sz w:val="24"/>
                <w:szCs w:val="24"/>
              </w:rPr>
              <w:t>- Высота, мм - 160</w:t>
            </w:r>
          </w:p>
        </w:tc>
      </w:tr>
      <w:tr w:rsidR="00C07C62" w:rsidRPr="004D4F51" w:rsidTr="00441F0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2" w:rsidRPr="004D4F51" w:rsidRDefault="00C07C62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2" w:rsidRPr="004D4F51" w:rsidRDefault="00C07C62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2" w:rsidRPr="00275ADB" w:rsidRDefault="00C07C62" w:rsidP="00441F07">
            <w:pPr>
              <w:jc w:val="center"/>
              <w:rPr>
                <w:sz w:val="24"/>
                <w:szCs w:val="24"/>
              </w:rPr>
            </w:pPr>
            <w:r w:rsidRPr="00275ADB">
              <w:rPr>
                <w:sz w:val="24"/>
                <w:szCs w:val="24"/>
              </w:rPr>
              <w:t>- Марка бетона - 200</w:t>
            </w:r>
          </w:p>
        </w:tc>
      </w:tr>
      <w:tr w:rsidR="00C07C62" w:rsidRPr="004D4F51" w:rsidTr="00441F0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2" w:rsidRPr="004D4F51" w:rsidRDefault="00C07C62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2" w:rsidRPr="004D4F51" w:rsidRDefault="00C07C62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2" w:rsidRPr="00275ADB" w:rsidRDefault="00C07C62" w:rsidP="00441F07">
            <w:pPr>
              <w:jc w:val="center"/>
              <w:rPr>
                <w:sz w:val="24"/>
                <w:szCs w:val="24"/>
              </w:rPr>
            </w:pPr>
            <w:r w:rsidRPr="00275ADB">
              <w:rPr>
                <w:sz w:val="24"/>
                <w:szCs w:val="24"/>
              </w:rPr>
              <w:t>Вес изделия, т - 0,175</w:t>
            </w:r>
          </w:p>
        </w:tc>
      </w:tr>
      <w:tr w:rsidR="00C62C43" w:rsidRPr="004D4F51" w:rsidTr="002B5070">
        <w:trPr>
          <w:trHeight w:val="342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43" w:rsidRPr="004D4F51" w:rsidRDefault="00C62C43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43" w:rsidRPr="00275ADB" w:rsidRDefault="00C62C43" w:rsidP="00C62C43">
            <w:pPr>
              <w:tabs>
                <w:tab w:val="left" w:pos="1325"/>
              </w:tabs>
              <w:ind w:right="33" w:firstLine="49"/>
              <w:rPr>
                <w:sz w:val="24"/>
                <w:szCs w:val="24"/>
              </w:rPr>
            </w:pPr>
            <w:r w:rsidRPr="00275ADB">
              <w:rPr>
                <w:sz w:val="24"/>
                <w:szCs w:val="24"/>
              </w:rPr>
              <w:t xml:space="preserve">Брусок под кабельный канал БК-12а </w:t>
            </w:r>
          </w:p>
          <w:p w:rsidR="00C62C43" w:rsidRPr="004D4F51" w:rsidRDefault="00C62C43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43" w:rsidRPr="00275ADB" w:rsidRDefault="00C62C43" w:rsidP="0099452E">
            <w:pPr>
              <w:jc w:val="center"/>
              <w:rPr>
                <w:sz w:val="24"/>
                <w:szCs w:val="24"/>
              </w:rPr>
            </w:pPr>
            <w:r w:rsidRPr="00275ADB">
              <w:rPr>
                <w:sz w:val="24"/>
                <w:szCs w:val="24"/>
              </w:rPr>
              <w:t>Серия 3.407-102</w:t>
            </w:r>
          </w:p>
        </w:tc>
      </w:tr>
      <w:tr w:rsidR="00C62C43" w:rsidRPr="004D4F51" w:rsidTr="002B5070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43" w:rsidRPr="004D4F51" w:rsidRDefault="00C62C43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43" w:rsidRPr="004D4F51" w:rsidRDefault="00C62C43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C43" w:rsidRPr="00275ADB" w:rsidRDefault="00C62C43" w:rsidP="0099452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275ADB">
              <w:rPr>
                <w:sz w:val="24"/>
                <w:szCs w:val="24"/>
              </w:rPr>
              <w:t>- Длина, мм - 1000</w:t>
            </w:r>
          </w:p>
        </w:tc>
      </w:tr>
      <w:tr w:rsidR="00C62C43" w:rsidRPr="004D4F51" w:rsidTr="002B5070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43" w:rsidRPr="004D4F51" w:rsidRDefault="00C62C43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43" w:rsidRPr="004D4F51" w:rsidRDefault="00C62C43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C43" w:rsidRPr="00275ADB" w:rsidRDefault="00C62C43" w:rsidP="0099452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275ADB">
              <w:rPr>
                <w:sz w:val="24"/>
                <w:szCs w:val="24"/>
              </w:rPr>
              <w:t>- Ширина, мм - 100</w:t>
            </w:r>
          </w:p>
        </w:tc>
      </w:tr>
      <w:tr w:rsidR="00C62C43" w:rsidRPr="004D4F51" w:rsidTr="002B5070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43" w:rsidRPr="004D4F51" w:rsidRDefault="00C62C43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43" w:rsidRPr="004D4F51" w:rsidRDefault="00C62C43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C43" w:rsidRPr="00275ADB" w:rsidRDefault="00C62C43" w:rsidP="0099452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275ADB">
              <w:rPr>
                <w:sz w:val="24"/>
                <w:szCs w:val="24"/>
              </w:rPr>
              <w:t>- Высота, мм – 150</w:t>
            </w:r>
          </w:p>
        </w:tc>
      </w:tr>
      <w:tr w:rsidR="00C62C43" w:rsidRPr="004D4F51" w:rsidTr="002B5070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43" w:rsidRPr="004D4F51" w:rsidRDefault="00C62C43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43" w:rsidRPr="004D4F51" w:rsidRDefault="00C62C43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43" w:rsidRPr="00275ADB" w:rsidRDefault="00C62C43" w:rsidP="0099452E">
            <w:pPr>
              <w:jc w:val="center"/>
              <w:rPr>
                <w:sz w:val="24"/>
                <w:szCs w:val="24"/>
              </w:rPr>
            </w:pPr>
            <w:r w:rsidRPr="00275ADB">
              <w:rPr>
                <w:sz w:val="24"/>
                <w:szCs w:val="24"/>
              </w:rPr>
              <w:t xml:space="preserve">- Марка бетона - </w:t>
            </w:r>
            <w:r>
              <w:rPr>
                <w:sz w:val="24"/>
                <w:szCs w:val="24"/>
              </w:rPr>
              <w:t>3</w:t>
            </w:r>
            <w:r w:rsidRPr="00275ADB">
              <w:rPr>
                <w:sz w:val="24"/>
                <w:szCs w:val="24"/>
              </w:rPr>
              <w:t>00</w:t>
            </w:r>
          </w:p>
        </w:tc>
      </w:tr>
      <w:tr w:rsidR="00C62C43" w:rsidRPr="004D4F51" w:rsidTr="00441F0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43" w:rsidRPr="004D4F51" w:rsidRDefault="00C62C43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43" w:rsidRPr="004D4F51" w:rsidRDefault="00C62C43" w:rsidP="00441F07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43" w:rsidRPr="00275ADB" w:rsidRDefault="00C62C43" w:rsidP="0099452E">
            <w:pPr>
              <w:jc w:val="center"/>
              <w:rPr>
                <w:sz w:val="24"/>
                <w:szCs w:val="24"/>
              </w:rPr>
            </w:pPr>
            <w:r w:rsidRPr="00275ADB">
              <w:rPr>
                <w:sz w:val="24"/>
                <w:szCs w:val="24"/>
              </w:rPr>
              <w:t>Вес изделия, т - 0,04</w:t>
            </w:r>
          </w:p>
        </w:tc>
      </w:tr>
      <w:tr w:rsidR="00C62C43" w:rsidRPr="0000261E" w:rsidTr="00577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528" w:type="dxa"/>
            <w:gridSpan w:val="3"/>
            <w:shd w:val="clear" w:color="000000" w:fill="FFFFFF"/>
          </w:tcPr>
          <w:p w:rsidR="00C62C43" w:rsidRPr="0075345A" w:rsidRDefault="00C62C43" w:rsidP="00B45EAF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2977" w:type="dxa"/>
            <w:shd w:val="clear" w:color="000000" w:fill="FFFFFF"/>
          </w:tcPr>
          <w:p w:rsidR="00C62C43" w:rsidRPr="0075345A" w:rsidRDefault="00C62C43" w:rsidP="00B45EA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C62C43" w:rsidRPr="0000261E" w:rsidTr="00577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528" w:type="dxa"/>
            <w:gridSpan w:val="3"/>
            <w:shd w:val="clear" w:color="000000" w:fill="FFFFFF"/>
          </w:tcPr>
          <w:p w:rsidR="00C62C43" w:rsidRPr="0075345A" w:rsidRDefault="00C62C43" w:rsidP="00B45EAF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2977" w:type="dxa"/>
            <w:shd w:val="clear" w:color="000000" w:fill="FFFFFF"/>
          </w:tcPr>
          <w:p w:rsidR="00C62C43" w:rsidRPr="0075345A" w:rsidRDefault="00C62C43" w:rsidP="00B45EAF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-70</w:t>
            </w:r>
          </w:p>
        </w:tc>
      </w:tr>
      <w:tr w:rsidR="00C62C43" w:rsidRPr="0000261E" w:rsidTr="00577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7528" w:type="dxa"/>
            <w:gridSpan w:val="3"/>
            <w:shd w:val="clear" w:color="000000" w:fill="FFFFFF"/>
          </w:tcPr>
          <w:p w:rsidR="00C62C43" w:rsidRPr="007A04D7" w:rsidRDefault="00C62C43" w:rsidP="00B45EAF">
            <w:pPr>
              <w:ind w:firstLine="34"/>
              <w:rPr>
                <w:color w:val="000000"/>
                <w:sz w:val="24"/>
                <w:szCs w:val="24"/>
              </w:rPr>
            </w:pPr>
            <w:r w:rsidRPr="007A04D7">
              <w:rPr>
                <w:color w:val="000000"/>
                <w:sz w:val="24"/>
                <w:szCs w:val="24"/>
              </w:rPr>
              <w:t>Марка бетона</w:t>
            </w:r>
          </w:p>
        </w:tc>
        <w:tc>
          <w:tcPr>
            <w:tcW w:w="2977" w:type="dxa"/>
            <w:shd w:val="clear" w:color="000000" w:fill="FFFFFF"/>
          </w:tcPr>
          <w:p w:rsidR="00C62C43" w:rsidRPr="007A04D7" w:rsidRDefault="00C62C43" w:rsidP="007A04D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04D7">
              <w:rPr>
                <w:color w:val="000000"/>
                <w:sz w:val="24"/>
                <w:szCs w:val="24"/>
              </w:rPr>
              <w:t>В15 (М200)</w:t>
            </w:r>
          </w:p>
        </w:tc>
      </w:tr>
      <w:tr w:rsidR="00C62C43" w:rsidRPr="0000261E" w:rsidTr="00577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7528" w:type="dxa"/>
            <w:gridSpan w:val="3"/>
            <w:shd w:val="clear" w:color="000000" w:fill="FFFFFF"/>
          </w:tcPr>
          <w:p w:rsidR="00C62C43" w:rsidRPr="007A04D7" w:rsidRDefault="00C62C43" w:rsidP="00B45EAF">
            <w:pPr>
              <w:ind w:firstLine="34"/>
              <w:rPr>
                <w:color w:val="000000"/>
                <w:sz w:val="24"/>
                <w:szCs w:val="24"/>
              </w:rPr>
            </w:pPr>
            <w:r w:rsidRPr="007A04D7">
              <w:rPr>
                <w:color w:val="000000"/>
                <w:sz w:val="24"/>
                <w:szCs w:val="24"/>
              </w:rPr>
              <w:t xml:space="preserve">Морозостойкость </w:t>
            </w:r>
          </w:p>
        </w:tc>
        <w:tc>
          <w:tcPr>
            <w:tcW w:w="2977" w:type="dxa"/>
            <w:shd w:val="clear" w:color="000000" w:fill="FFFFFF"/>
          </w:tcPr>
          <w:p w:rsidR="00C62C43" w:rsidRPr="007A04D7" w:rsidRDefault="00C62C43" w:rsidP="00B45EA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04D7">
              <w:rPr>
                <w:color w:val="000000"/>
                <w:sz w:val="24"/>
                <w:szCs w:val="24"/>
                <w:lang w:val="en-US"/>
              </w:rPr>
              <w:t>F200</w:t>
            </w:r>
          </w:p>
        </w:tc>
      </w:tr>
      <w:tr w:rsidR="00C62C43" w:rsidRPr="0000261E" w:rsidTr="00577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7528" w:type="dxa"/>
            <w:gridSpan w:val="3"/>
            <w:shd w:val="clear" w:color="000000" w:fill="FFFFFF"/>
          </w:tcPr>
          <w:p w:rsidR="00C62C43" w:rsidRPr="007A04D7" w:rsidRDefault="00C62C43" w:rsidP="00B45EAF">
            <w:pPr>
              <w:ind w:firstLine="34"/>
              <w:rPr>
                <w:color w:val="000000"/>
                <w:sz w:val="24"/>
                <w:szCs w:val="24"/>
                <w:lang w:val="en-US"/>
              </w:rPr>
            </w:pPr>
            <w:r w:rsidRPr="007A04D7">
              <w:rPr>
                <w:color w:val="000000"/>
                <w:sz w:val="24"/>
                <w:szCs w:val="24"/>
              </w:rPr>
              <w:t xml:space="preserve">Водонепроницаемость </w:t>
            </w:r>
          </w:p>
        </w:tc>
        <w:tc>
          <w:tcPr>
            <w:tcW w:w="2977" w:type="dxa"/>
            <w:shd w:val="clear" w:color="000000" w:fill="FFFFFF"/>
          </w:tcPr>
          <w:p w:rsidR="00C62C43" w:rsidRPr="007A04D7" w:rsidRDefault="00C62C43" w:rsidP="007A04D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04D7">
              <w:rPr>
                <w:color w:val="000000"/>
                <w:sz w:val="24"/>
                <w:szCs w:val="24"/>
                <w:lang w:val="en-US"/>
              </w:rPr>
              <w:t>W</w:t>
            </w:r>
            <w:r w:rsidRPr="007A04D7">
              <w:rPr>
                <w:color w:val="000000"/>
                <w:sz w:val="24"/>
                <w:szCs w:val="24"/>
              </w:rPr>
              <w:t>2</w:t>
            </w:r>
          </w:p>
        </w:tc>
      </w:tr>
      <w:tr w:rsidR="00C62C43" w:rsidRPr="0000261E" w:rsidTr="00577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528" w:type="dxa"/>
            <w:gridSpan w:val="3"/>
            <w:shd w:val="clear" w:color="000000" w:fill="FFFFFF"/>
          </w:tcPr>
          <w:p w:rsidR="00C62C43" w:rsidRPr="007A04D7" w:rsidRDefault="00C62C43" w:rsidP="00B45EAF">
            <w:pPr>
              <w:ind w:firstLine="34"/>
              <w:rPr>
                <w:color w:val="000000"/>
                <w:sz w:val="24"/>
                <w:szCs w:val="24"/>
              </w:rPr>
            </w:pPr>
            <w:r w:rsidRPr="007A04D7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2977" w:type="dxa"/>
            <w:shd w:val="clear" w:color="000000" w:fill="FFFFFF"/>
          </w:tcPr>
          <w:p w:rsidR="00C62C43" w:rsidRPr="007A04D7" w:rsidRDefault="00C62C43" w:rsidP="00B45EAF">
            <w:pPr>
              <w:ind w:firstLine="34"/>
              <w:jc w:val="center"/>
              <w:rPr>
                <w:sz w:val="24"/>
                <w:szCs w:val="24"/>
              </w:rPr>
            </w:pPr>
            <w:r w:rsidRPr="007A04D7">
              <w:rPr>
                <w:color w:val="000000"/>
                <w:sz w:val="24"/>
                <w:szCs w:val="24"/>
              </w:rPr>
              <w:t>60</w:t>
            </w:r>
          </w:p>
        </w:tc>
      </w:tr>
      <w:tr w:rsidR="00C62C43" w:rsidRPr="0000261E" w:rsidTr="00577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528" w:type="dxa"/>
            <w:gridSpan w:val="3"/>
            <w:shd w:val="clear" w:color="000000" w:fill="FFFFFF"/>
          </w:tcPr>
          <w:p w:rsidR="00C62C43" w:rsidRPr="007A04D7" w:rsidRDefault="00C62C43" w:rsidP="00B45EAF">
            <w:pPr>
              <w:ind w:firstLine="34"/>
              <w:rPr>
                <w:color w:val="000000"/>
                <w:sz w:val="24"/>
                <w:szCs w:val="24"/>
              </w:rPr>
            </w:pPr>
            <w:r w:rsidRPr="007A04D7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2977" w:type="dxa"/>
            <w:shd w:val="clear" w:color="000000" w:fill="FFFFFF"/>
          </w:tcPr>
          <w:p w:rsidR="00C62C43" w:rsidRPr="007A04D7" w:rsidRDefault="00C62C43" w:rsidP="00B45EAF">
            <w:pPr>
              <w:ind w:firstLine="34"/>
              <w:jc w:val="center"/>
              <w:rPr>
                <w:sz w:val="24"/>
                <w:szCs w:val="24"/>
              </w:rPr>
            </w:pPr>
            <w:r w:rsidRPr="007A04D7">
              <w:rPr>
                <w:color w:val="000000"/>
                <w:sz w:val="24"/>
                <w:szCs w:val="24"/>
              </w:rPr>
              <w:t>40</w:t>
            </w:r>
          </w:p>
        </w:tc>
      </w:tr>
      <w:tr w:rsidR="00C62C43" w:rsidRPr="0000261E" w:rsidTr="00577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528" w:type="dxa"/>
            <w:gridSpan w:val="3"/>
            <w:shd w:val="clear" w:color="000000" w:fill="FFFFFF"/>
          </w:tcPr>
          <w:p w:rsidR="00C62C43" w:rsidRPr="007A04D7" w:rsidRDefault="00C62C43" w:rsidP="00B45EAF">
            <w:pPr>
              <w:ind w:firstLine="34"/>
              <w:rPr>
                <w:color w:val="000000"/>
                <w:sz w:val="24"/>
                <w:szCs w:val="24"/>
              </w:rPr>
            </w:pPr>
            <w:r w:rsidRPr="007A04D7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977" w:type="dxa"/>
            <w:shd w:val="clear" w:color="000000" w:fill="FFFFFF"/>
          </w:tcPr>
          <w:p w:rsidR="00C62C43" w:rsidRPr="007A04D7" w:rsidRDefault="00C62C43" w:rsidP="00577EC2">
            <w:pPr>
              <w:ind w:firstLine="34"/>
              <w:jc w:val="center"/>
              <w:rPr>
                <w:sz w:val="24"/>
                <w:szCs w:val="24"/>
              </w:rPr>
            </w:pPr>
            <w:r w:rsidRPr="007A04D7">
              <w:rPr>
                <w:color w:val="000000"/>
                <w:sz w:val="24"/>
                <w:szCs w:val="24"/>
              </w:rPr>
              <w:t>+</w:t>
            </w:r>
          </w:p>
        </w:tc>
      </w:tr>
      <w:tr w:rsidR="00C62C43" w:rsidRPr="007A04D7" w:rsidTr="00D22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505" w:type="dxa"/>
            <w:gridSpan w:val="4"/>
            <w:shd w:val="clear" w:color="000000" w:fill="FFFFFF"/>
          </w:tcPr>
          <w:p w:rsidR="00C62C43" w:rsidRPr="007A04D7" w:rsidRDefault="00C62C43" w:rsidP="006B108B">
            <w:pPr>
              <w:numPr>
                <w:ilvl w:val="2"/>
                <w:numId w:val="9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7A04D7">
              <w:rPr>
                <w:color w:val="333333"/>
                <w:sz w:val="24"/>
                <w:szCs w:val="24"/>
              </w:rPr>
              <w:t xml:space="preserve">изготовление </w:t>
            </w:r>
            <w:r>
              <w:rPr>
                <w:color w:val="333333"/>
                <w:sz w:val="24"/>
                <w:szCs w:val="24"/>
              </w:rPr>
              <w:t xml:space="preserve">плит </w:t>
            </w:r>
            <w:r w:rsidRPr="007A04D7">
              <w:rPr>
                <w:color w:val="333333"/>
                <w:sz w:val="24"/>
                <w:szCs w:val="24"/>
              </w:rPr>
              <w:t>осуществляется из тяжелого вибрированного железобетона обладающего классом по прочности на сжатие В15</w:t>
            </w:r>
          </w:p>
          <w:p w:rsidR="00C62C43" w:rsidRPr="007A04D7" w:rsidRDefault="00C62C43" w:rsidP="006B108B">
            <w:pPr>
              <w:numPr>
                <w:ilvl w:val="2"/>
                <w:numId w:val="9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7A04D7">
              <w:rPr>
                <w:rFonts w:ascii="sans serif" w:hAnsi="sans serif" w:cs="Arial"/>
                <w:sz w:val="24"/>
                <w:szCs w:val="24"/>
              </w:rPr>
              <w:t xml:space="preserve">для армирования </w:t>
            </w:r>
            <w:r>
              <w:rPr>
                <w:rFonts w:ascii="sans serif" w:hAnsi="sans serif" w:cs="Arial"/>
                <w:sz w:val="24"/>
                <w:szCs w:val="24"/>
              </w:rPr>
              <w:t>плит</w:t>
            </w:r>
            <w:r w:rsidRPr="007A04D7">
              <w:rPr>
                <w:rFonts w:ascii="sans serif" w:hAnsi="sans serif" w:cs="Arial"/>
                <w:sz w:val="24"/>
                <w:szCs w:val="24"/>
              </w:rPr>
              <w:t xml:space="preserve"> применяется сталь класса А-</w:t>
            </w:r>
            <w:r w:rsidRPr="007A04D7">
              <w:rPr>
                <w:rFonts w:ascii="sans serif" w:hAnsi="sans serif" w:cs="Arial"/>
                <w:sz w:val="24"/>
                <w:szCs w:val="24"/>
                <w:lang w:val="en-US"/>
              </w:rPr>
              <w:t>III</w:t>
            </w:r>
          </w:p>
          <w:p w:rsidR="00C62C43" w:rsidRPr="007A04D7" w:rsidRDefault="00C62C43" w:rsidP="006B108B">
            <w:pPr>
              <w:numPr>
                <w:ilvl w:val="2"/>
                <w:numId w:val="9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плиты</w:t>
            </w:r>
            <w:r w:rsidRPr="007A04D7">
              <w:rPr>
                <w:sz w:val="24"/>
                <w:szCs w:val="24"/>
              </w:rPr>
              <w:t xml:space="preserve"> должны быть рассчитаны для применения в агрессивных и неагрессивных средах</w:t>
            </w:r>
          </w:p>
          <w:p w:rsidR="00C62C43" w:rsidRPr="007A04D7" w:rsidRDefault="00C62C43" w:rsidP="006B108B">
            <w:pPr>
              <w:numPr>
                <w:ilvl w:val="2"/>
                <w:numId w:val="9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плиты</w:t>
            </w:r>
            <w:r w:rsidRPr="007A04D7">
              <w:rPr>
                <w:sz w:val="24"/>
                <w:szCs w:val="24"/>
              </w:rPr>
              <w:t xml:space="preserve"> должны иметь монтажные петли</w:t>
            </w:r>
          </w:p>
          <w:p w:rsidR="00C62C43" w:rsidRPr="007A04D7" w:rsidRDefault="00C62C43" w:rsidP="006B108B">
            <w:pPr>
              <w:numPr>
                <w:ilvl w:val="2"/>
                <w:numId w:val="9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7A04D7">
              <w:rPr>
                <w:sz w:val="24"/>
                <w:szCs w:val="24"/>
              </w:rPr>
              <w:t>на кажд</w:t>
            </w:r>
            <w:r>
              <w:rPr>
                <w:sz w:val="24"/>
                <w:szCs w:val="24"/>
              </w:rPr>
              <w:t>ой</w:t>
            </w:r>
            <w:r w:rsidRPr="007A04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плите</w:t>
            </w:r>
            <w:r w:rsidRPr="007A04D7">
              <w:rPr>
                <w:sz w:val="24"/>
                <w:szCs w:val="24"/>
              </w:rPr>
              <w:t xml:space="preserve"> должно быть указано: завод-изготовитель, год выпуска, марка изделия</w:t>
            </w:r>
          </w:p>
          <w:p w:rsidR="00C62C43" w:rsidRPr="007A04D7" w:rsidRDefault="00C62C43" w:rsidP="006B108B">
            <w:pPr>
              <w:numPr>
                <w:ilvl w:val="2"/>
                <w:numId w:val="9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7A04D7">
              <w:rPr>
                <w:sz w:val="24"/>
                <w:szCs w:val="24"/>
              </w:rPr>
              <w:t xml:space="preserve">каждая партия </w:t>
            </w:r>
            <w:r>
              <w:rPr>
                <w:sz w:val="24"/>
                <w:szCs w:val="24"/>
              </w:rPr>
              <w:t>плит</w:t>
            </w:r>
            <w:r w:rsidRPr="007A04D7">
              <w:rPr>
                <w:sz w:val="24"/>
                <w:szCs w:val="24"/>
              </w:rPr>
              <w:t xml:space="preserve"> должна снабжаться паспортом</w:t>
            </w:r>
          </w:p>
          <w:p w:rsidR="00C62C43" w:rsidRPr="007A04D7" w:rsidRDefault="00C62C43" w:rsidP="006B108B">
            <w:pPr>
              <w:numPr>
                <w:ilvl w:val="2"/>
                <w:numId w:val="9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7A04D7">
              <w:rPr>
                <w:sz w:val="24"/>
                <w:szCs w:val="24"/>
              </w:rPr>
              <w:t xml:space="preserve">поставляемые </w:t>
            </w:r>
            <w:r>
              <w:rPr>
                <w:sz w:val="24"/>
                <w:szCs w:val="24"/>
              </w:rPr>
              <w:t>плиты</w:t>
            </w:r>
            <w:r w:rsidRPr="007A04D7">
              <w:rPr>
                <w:sz w:val="24"/>
                <w:szCs w:val="24"/>
              </w:rPr>
              <w:t xml:space="preserve"> должны быть экологически безопасны и не должны наносить вред окружающей среде.</w:t>
            </w:r>
          </w:p>
        </w:tc>
      </w:tr>
    </w:tbl>
    <w:p w:rsidR="004678E9" w:rsidRDefault="004678E9" w:rsidP="004678E9">
      <w:pPr>
        <w:tabs>
          <w:tab w:val="left" w:pos="709"/>
        </w:tabs>
        <w:spacing w:line="276" w:lineRule="auto"/>
        <w:ind w:firstLine="0"/>
        <w:jc w:val="right"/>
        <w:rPr>
          <w:sz w:val="24"/>
          <w:szCs w:val="24"/>
        </w:rPr>
      </w:pPr>
    </w:p>
    <w:p w:rsidR="0008462B" w:rsidRDefault="0008462B" w:rsidP="0008462B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:rsidR="00612811" w:rsidRPr="0008462B" w:rsidRDefault="00612811" w:rsidP="0008462B">
      <w:pPr>
        <w:pStyle w:val="ad"/>
        <w:numPr>
          <w:ilvl w:val="0"/>
          <w:numId w:val="4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08462B">
        <w:rPr>
          <w:b/>
          <w:bCs/>
          <w:sz w:val="26"/>
          <w:szCs w:val="26"/>
        </w:rPr>
        <w:t xml:space="preserve"> Общие требования.</w:t>
      </w:r>
    </w:p>
    <w:p w:rsidR="00612811" w:rsidRPr="0008462B" w:rsidRDefault="00612811" w:rsidP="006B108B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08462B">
        <w:rPr>
          <w:sz w:val="26"/>
          <w:szCs w:val="26"/>
        </w:rPr>
        <w:t xml:space="preserve"> К поставке допуска</w:t>
      </w:r>
      <w:r w:rsidR="000858AE" w:rsidRPr="0008462B">
        <w:rPr>
          <w:sz w:val="26"/>
          <w:szCs w:val="26"/>
        </w:rPr>
        <w:t>ю</w:t>
      </w:r>
      <w:r w:rsidRPr="0008462B">
        <w:rPr>
          <w:sz w:val="26"/>
          <w:szCs w:val="26"/>
        </w:rPr>
        <w:t xml:space="preserve">тся </w:t>
      </w:r>
      <w:r w:rsidR="00D475AF" w:rsidRPr="0008462B">
        <w:rPr>
          <w:sz w:val="26"/>
          <w:szCs w:val="26"/>
        </w:rPr>
        <w:t>ж/б изделия</w:t>
      </w:r>
      <w:r w:rsidRPr="0008462B">
        <w:rPr>
          <w:sz w:val="26"/>
          <w:szCs w:val="26"/>
        </w:rPr>
        <w:t>, отвечающ</w:t>
      </w:r>
      <w:r w:rsidR="000858AE" w:rsidRPr="0008462B">
        <w:rPr>
          <w:sz w:val="26"/>
          <w:szCs w:val="26"/>
        </w:rPr>
        <w:t>и</w:t>
      </w:r>
      <w:r w:rsidRPr="0008462B">
        <w:rPr>
          <w:sz w:val="26"/>
          <w:szCs w:val="26"/>
        </w:rPr>
        <w:t>е следующим требованиям:</w:t>
      </w:r>
    </w:p>
    <w:p w:rsidR="00775178" w:rsidRPr="0008462B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08462B">
        <w:rPr>
          <w:sz w:val="26"/>
          <w:szCs w:val="26"/>
        </w:rPr>
        <w:t>- продукция должна быть новой, ранее не использованной;</w:t>
      </w:r>
    </w:p>
    <w:p w:rsidR="00612811" w:rsidRPr="0008462B" w:rsidRDefault="00612811" w:rsidP="006B108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 xml:space="preserve">для российских производителей - </w:t>
      </w:r>
      <w:r w:rsidR="00C45715" w:rsidRPr="0008462B">
        <w:rPr>
          <w:sz w:val="26"/>
          <w:szCs w:val="26"/>
        </w:rPr>
        <w:t>наличие ТУ, подтверждающих соответствие техническим требованиям</w:t>
      </w:r>
      <w:r w:rsidRPr="0008462B">
        <w:rPr>
          <w:sz w:val="26"/>
          <w:szCs w:val="26"/>
        </w:rPr>
        <w:t>;</w:t>
      </w:r>
    </w:p>
    <w:p w:rsidR="00612811" w:rsidRPr="0008462B" w:rsidRDefault="00612811" w:rsidP="006B108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>для импортн</w:t>
      </w:r>
      <w:r w:rsidR="004E144D" w:rsidRPr="0008462B">
        <w:rPr>
          <w:sz w:val="26"/>
          <w:szCs w:val="26"/>
        </w:rPr>
        <w:t>ых</w:t>
      </w:r>
      <w:r w:rsidRPr="0008462B">
        <w:rPr>
          <w:sz w:val="26"/>
          <w:szCs w:val="26"/>
        </w:rPr>
        <w:t xml:space="preserve"> </w:t>
      </w:r>
      <w:r w:rsidR="0071533A" w:rsidRPr="0008462B">
        <w:rPr>
          <w:sz w:val="26"/>
          <w:szCs w:val="26"/>
        </w:rPr>
        <w:t>производителей</w:t>
      </w:r>
      <w:r w:rsidR="004E144D" w:rsidRPr="0008462B">
        <w:rPr>
          <w:sz w:val="26"/>
          <w:szCs w:val="26"/>
        </w:rPr>
        <w:t>, а так же для отечественных</w:t>
      </w:r>
      <w:r w:rsidR="0071533A" w:rsidRPr="0008462B">
        <w:rPr>
          <w:sz w:val="26"/>
          <w:szCs w:val="26"/>
        </w:rPr>
        <w:t xml:space="preserve">, выпускающих </w:t>
      </w:r>
      <w:r w:rsidR="00D475AF" w:rsidRPr="0008462B">
        <w:rPr>
          <w:sz w:val="26"/>
          <w:szCs w:val="26"/>
        </w:rPr>
        <w:t>ж/б изделия</w:t>
      </w:r>
      <w:r w:rsidRPr="0008462B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08462B" w:rsidRDefault="0026458C" w:rsidP="006B108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C45715" w:rsidRPr="0008462B">
        <w:rPr>
          <w:sz w:val="26"/>
          <w:szCs w:val="26"/>
        </w:rPr>
        <w:t xml:space="preserve"> (с изменениями от 3 января 2001 г., 21 августа 2002 г.)</w:t>
      </w:r>
      <w:r w:rsidRPr="0008462B">
        <w:rPr>
          <w:sz w:val="26"/>
          <w:szCs w:val="26"/>
        </w:rPr>
        <w:t>;</w:t>
      </w:r>
    </w:p>
    <w:p w:rsidR="00612811" w:rsidRPr="0008462B" w:rsidRDefault="00D475AF" w:rsidP="006B108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>ж/б изделия</w:t>
      </w:r>
      <w:r w:rsidR="00612811" w:rsidRPr="0008462B">
        <w:rPr>
          <w:sz w:val="26"/>
          <w:szCs w:val="26"/>
        </w:rPr>
        <w:t>,  впервые поставляем</w:t>
      </w:r>
      <w:r w:rsidR="0071533A" w:rsidRPr="0008462B">
        <w:rPr>
          <w:sz w:val="26"/>
          <w:szCs w:val="26"/>
        </w:rPr>
        <w:t>ые заводом - изготовителем</w:t>
      </w:r>
      <w:r w:rsidR="00612811" w:rsidRPr="0008462B">
        <w:rPr>
          <w:sz w:val="26"/>
          <w:szCs w:val="26"/>
        </w:rPr>
        <w:t xml:space="preserve"> для нужд ОАО «МРСК Центра»</w:t>
      </w:r>
      <w:r w:rsidR="004E144D" w:rsidRPr="0008462B">
        <w:rPr>
          <w:sz w:val="26"/>
          <w:szCs w:val="26"/>
        </w:rPr>
        <w:t>,</w:t>
      </w:r>
      <w:r w:rsidR="00612811" w:rsidRPr="0008462B">
        <w:rPr>
          <w:sz w:val="26"/>
          <w:szCs w:val="26"/>
        </w:rPr>
        <w:t xml:space="preserve"> должн</w:t>
      </w:r>
      <w:r w:rsidR="004E144D" w:rsidRPr="0008462B">
        <w:rPr>
          <w:sz w:val="26"/>
          <w:szCs w:val="26"/>
        </w:rPr>
        <w:t>ы</w:t>
      </w:r>
      <w:r w:rsidR="00612811" w:rsidRPr="0008462B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</w:t>
      </w:r>
      <w:r w:rsidR="00C45715" w:rsidRPr="0008462B">
        <w:rPr>
          <w:sz w:val="26"/>
          <w:szCs w:val="26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08462B">
        <w:rPr>
          <w:sz w:val="26"/>
          <w:szCs w:val="26"/>
        </w:rPr>
        <w:t>;</w:t>
      </w:r>
    </w:p>
    <w:p w:rsidR="0026458C" w:rsidRPr="0008462B" w:rsidRDefault="0026458C" w:rsidP="006B108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>продукция должна пройти обязательную аттестацию в аккредитованном Центре ОАО «</w:t>
      </w:r>
      <w:r w:rsidR="0008462B" w:rsidRPr="0008462B">
        <w:rPr>
          <w:sz w:val="26"/>
          <w:szCs w:val="26"/>
        </w:rPr>
        <w:t>Россети</w:t>
      </w:r>
      <w:r w:rsidRPr="0008462B">
        <w:rPr>
          <w:sz w:val="26"/>
          <w:szCs w:val="26"/>
        </w:rPr>
        <w:t>»;</w:t>
      </w:r>
    </w:p>
    <w:p w:rsidR="007A5A85" w:rsidRPr="0008462B" w:rsidRDefault="007A5A85" w:rsidP="006B108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>продукция должна соответствовать требованиям технической политики ОАО «МРСК Центра»;</w:t>
      </w:r>
    </w:p>
    <w:p w:rsidR="00F66FC0" w:rsidRPr="0008462B" w:rsidRDefault="00F66FC0" w:rsidP="006B108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 xml:space="preserve">наличие </w:t>
      </w:r>
      <w:r w:rsidR="004E144D" w:rsidRPr="0008462B">
        <w:rPr>
          <w:sz w:val="26"/>
          <w:szCs w:val="26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00261E" w:rsidRPr="0008462B">
        <w:rPr>
          <w:sz w:val="26"/>
          <w:szCs w:val="26"/>
        </w:rPr>
        <w:t>ж/б изделий</w:t>
      </w:r>
      <w:r w:rsidR="004E144D" w:rsidRPr="0008462B">
        <w:rPr>
          <w:sz w:val="26"/>
          <w:szCs w:val="26"/>
        </w:rPr>
        <w:t xml:space="preserve">) деклараций </w:t>
      </w:r>
      <w:r w:rsidRPr="0008462B">
        <w:rPr>
          <w:sz w:val="26"/>
          <w:szCs w:val="26"/>
        </w:rPr>
        <w:t xml:space="preserve">(сертификатов) </w:t>
      </w:r>
      <w:r w:rsidR="004E144D" w:rsidRPr="0008462B">
        <w:rPr>
          <w:sz w:val="26"/>
          <w:szCs w:val="26"/>
        </w:rPr>
        <w:t>соответствия требованиям безопасности</w:t>
      </w:r>
      <w:r w:rsidRPr="0008462B">
        <w:rPr>
          <w:sz w:val="26"/>
          <w:szCs w:val="26"/>
        </w:rPr>
        <w:t>;</w:t>
      </w:r>
    </w:p>
    <w:p w:rsidR="00FB7AEF" w:rsidRPr="0008462B" w:rsidRDefault="00F66FC0" w:rsidP="006B108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>наличие заключени</w:t>
      </w:r>
      <w:r w:rsidR="00FB7AEF" w:rsidRPr="0008462B">
        <w:rPr>
          <w:sz w:val="26"/>
          <w:szCs w:val="26"/>
        </w:rPr>
        <w:t>я</w:t>
      </w:r>
      <w:r w:rsidRPr="0008462B">
        <w:rPr>
          <w:sz w:val="26"/>
          <w:szCs w:val="26"/>
        </w:rPr>
        <w:t xml:space="preserve"> о соответствии требованиям СанПиН и други</w:t>
      </w:r>
      <w:r w:rsidR="00FB7AEF" w:rsidRPr="0008462B">
        <w:rPr>
          <w:sz w:val="26"/>
          <w:szCs w:val="26"/>
        </w:rPr>
        <w:t>м</w:t>
      </w:r>
      <w:r w:rsidRPr="0008462B">
        <w:rPr>
          <w:sz w:val="26"/>
          <w:szCs w:val="26"/>
        </w:rPr>
        <w:t xml:space="preserve"> документ</w:t>
      </w:r>
      <w:r w:rsidR="00FB7AEF" w:rsidRPr="0008462B">
        <w:rPr>
          <w:sz w:val="26"/>
          <w:szCs w:val="26"/>
        </w:rPr>
        <w:t>ам</w:t>
      </w:r>
      <w:r w:rsidRPr="0008462B">
        <w:rPr>
          <w:sz w:val="26"/>
          <w:szCs w:val="26"/>
        </w:rPr>
        <w:t xml:space="preserve">, </w:t>
      </w:r>
      <w:r w:rsidR="00FB7AEF" w:rsidRPr="0008462B">
        <w:rPr>
          <w:sz w:val="26"/>
          <w:szCs w:val="26"/>
        </w:rPr>
        <w:t>устанавливающим требования к</w:t>
      </w:r>
      <w:r w:rsidRPr="0008462B">
        <w:rPr>
          <w:sz w:val="26"/>
          <w:szCs w:val="26"/>
        </w:rPr>
        <w:t xml:space="preserve"> качеств</w:t>
      </w:r>
      <w:r w:rsidR="00FB7AEF" w:rsidRPr="0008462B">
        <w:rPr>
          <w:sz w:val="26"/>
          <w:szCs w:val="26"/>
        </w:rPr>
        <w:t>у</w:t>
      </w:r>
      <w:r w:rsidRPr="0008462B">
        <w:rPr>
          <w:sz w:val="26"/>
          <w:szCs w:val="26"/>
        </w:rPr>
        <w:t xml:space="preserve"> и </w:t>
      </w:r>
      <w:r w:rsidR="00FB7AEF" w:rsidRPr="0008462B">
        <w:rPr>
          <w:sz w:val="26"/>
          <w:szCs w:val="26"/>
        </w:rPr>
        <w:t xml:space="preserve">экологической </w:t>
      </w:r>
      <w:r w:rsidRPr="0008462B">
        <w:rPr>
          <w:sz w:val="26"/>
          <w:szCs w:val="26"/>
        </w:rPr>
        <w:t>безопасност</w:t>
      </w:r>
      <w:r w:rsidR="00FB7AEF" w:rsidRPr="0008462B">
        <w:rPr>
          <w:sz w:val="26"/>
          <w:szCs w:val="26"/>
        </w:rPr>
        <w:t>и продукции</w:t>
      </w:r>
      <w:r w:rsidR="004D4E32" w:rsidRPr="0008462B">
        <w:rPr>
          <w:sz w:val="26"/>
          <w:szCs w:val="26"/>
        </w:rPr>
        <w:t>.</w:t>
      </w:r>
      <w:r w:rsidRPr="0008462B">
        <w:rPr>
          <w:sz w:val="26"/>
          <w:szCs w:val="26"/>
        </w:rPr>
        <w:t xml:space="preserve"> </w:t>
      </w:r>
    </w:p>
    <w:p w:rsidR="00612811" w:rsidRPr="0008462B" w:rsidRDefault="00D475AF" w:rsidP="006B108B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>Ж/б изделия</w:t>
      </w:r>
      <w:r w:rsidR="004E144D" w:rsidRPr="0008462B">
        <w:rPr>
          <w:sz w:val="26"/>
          <w:szCs w:val="26"/>
        </w:rPr>
        <w:t xml:space="preserve"> должны с</w:t>
      </w:r>
      <w:r w:rsidR="00612811" w:rsidRPr="0008462B">
        <w:rPr>
          <w:sz w:val="26"/>
          <w:szCs w:val="26"/>
        </w:rPr>
        <w:t>оответствовать требованиям «Правил устройства электроустановок» (ПУЭ) (7-е издание) и тр</w:t>
      </w:r>
      <w:r w:rsidR="00732C5D" w:rsidRPr="0008462B">
        <w:rPr>
          <w:sz w:val="26"/>
          <w:szCs w:val="26"/>
        </w:rPr>
        <w:t>ебованиям</w:t>
      </w:r>
      <w:r w:rsidR="00612811" w:rsidRPr="0008462B">
        <w:rPr>
          <w:sz w:val="26"/>
          <w:szCs w:val="26"/>
        </w:rPr>
        <w:t>:</w:t>
      </w:r>
    </w:p>
    <w:p w:rsidR="002761C6" w:rsidRPr="0008462B" w:rsidRDefault="00141439" w:rsidP="006B108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left"/>
        <w:rPr>
          <w:sz w:val="26"/>
          <w:szCs w:val="26"/>
        </w:rPr>
      </w:pPr>
      <w:r w:rsidRPr="0008462B">
        <w:rPr>
          <w:sz w:val="26"/>
          <w:szCs w:val="26"/>
        </w:rPr>
        <w:t xml:space="preserve">ГОСТ </w:t>
      </w:r>
      <w:r w:rsidR="00DA1DB6" w:rsidRPr="0008462B">
        <w:rPr>
          <w:sz w:val="26"/>
          <w:szCs w:val="26"/>
        </w:rPr>
        <w:t>13015</w:t>
      </w:r>
      <w:r w:rsidR="00FE2964" w:rsidRPr="0008462B">
        <w:rPr>
          <w:sz w:val="26"/>
          <w:szCs w:val="26"/>
        </w:rPr>
        <w:t xml:space="preserve"> – </w:t>
      </w:r>
      <w:r w:rsidR="00DA1DB6" w:rsidRPr="0008462B">
        <w:rPr>
          <w:sz w:val="26"/>
          <w:szCs w:val="26"/>
        </w:rPr>
        <w:t>2003</w:t>
      </w:r>
      <w:r w:rsidRPr="0008462B">
        <w:rPr>
          <w:sz w:val="26"/>
          <w:szCs w:val="26"/>
        </w:rPr>
        <w:t xml:space="preserve"> «</w:t>
      </w:r>
      <w:r w:rsidR="00C87569" w:rsidRPr="0008462B">
        <w:rPr>
          <w:sz w:val="26"/>
          <w:szCs w:val="26"/>
        </w:rPr>
        <w:t>Изделия железобетонные и бетонные для строительства. Общие технические требования. Правила приемки, маркировки, транспортирования и хранения</w:t>
      </w:r>
      <w:r w:rsidRPr="0008462B">
        <w:rPr>
          <w:sz w:val="26"/>
          <w:szCs w:val="26"/>
        </w:rPr>
        <w:t>»;</w:t>
      </w:r>
    </w:p>
    <w:p w:rsidR="00DB04C8" w:rsidRPr="0008462B" w:rsidRDefault="00141439" w:rsidP="006B108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 xml:space="preserve">ГОСТ </w:t>
      </w:r>
      <w:r w:rsidR="00DA1DB6" w:rsidRPr="0008462B">
        <w:rPr>
          <w:sz w:val="26"/>
          <w:szCs w:val="26"/>
        </w:rPr>
        <w:t xml:space="preserve">26633-91 </w:t>
      </w:r>
      <w:r w:rsidRPr="0008462B">
        <w:rPr>
          <w:sz w:val="26"/>
          <w:szCs w:val="26"/>
        </w:rPr>
        <w:t>«</w:t>
      </w:r>
      <w:r w:rsidR="00C87569" w:rsidRPr="0008462B">
        <w:rPr>
          <w:sz w:val="26"/>
          <w:szCs w:val="26"/>
        </w:rPr>
        <w:t>Бетоны тяжелые и мелкозернистые. Технические условия»</w:t>
      </w:r>
      <w:r w:rsidR="00DB04C8" w:rsidRPr="0008462B">
        <w:rPr>
          <w:sz w:val="26"/>
          <w:szCs w:val="26"/>
        </w:rPr>
        <w:t>;</w:t>
      </w:r>
    </w:p>
    <w:p w:rsidR="00141439" w:rsidRPr="0008462B" w:rsidRDefault="00DB04C8" w:rsidP="006B108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08462B">
        <w:rPr>
          <w:rStyle w:val="af0"/>
          <w:b w:val="0"/>
          <w:sz w:val="26"/>
          <w:szCs w:val="26"/>
        </w:rPr>
        <w:t>ГОСТ 4248-92 «Доски асбестоцементные электротехнические дугостойкие. Технические условия».</w:t>
      </w:r>
    </w:p>
    <w:p w:rsidR="00612811" w:rsidRPr="0008462B" w:rsidRDefault="00612811" w:rsidP="006B108B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>Упаковка, транспортирование, условия и сроки хранения.</w:t>
      </w:r>
    </w:p>
    <w:p w:rsidR="00612811" w:rsidRPr="0008462B" w:rsidRDefault="006004FC" w:rsidP="00612811">
      <w:pPr>
        <w:spacing w:line="276" w:lineRule="auto"/>
        <w:rPr>
          <w:sz w:val="26"/>
          <w:szCs w:val="26"/>
        </w:rPr>
      </w:pPr>
      <w:r w:rsidRPr="0008462B">
        <w:rPr>
          <w:sz w:val="26"/>
          <w:szCs w:val="26"/>
        </w:rPr>
        <w:t xml:space="preserve">Упаковка, </w:t>
      </w:r>
      <w:r w:rsidR="002E6C8A" w:rsidRPr="0008462B">
        <w:rPr>
          <w:sz w:val="26"/>
          <w:szCs w:val="26"/>
        </w:rPr>
        <w:t>транспортирование</w:t>
      </w:r>
      <w:r w:rsidRPr="0008462B">
        <w:rPr>
          <w:sz w:val="26"/>
          <w:szCs w:val="26"/>
        </w:rPr>
        <w:t>,</w:t>
      </w:r>
      <w:r w:rsidR="002E6C8A" w:rsidRPr="0008462B">
        <w:rPr>
          <w:sz w:val="26"/>
          <w:szCs w:val="26"/>
        </w:rPr>
        <w:t xml:space="preserve"> </w:t>
      </w:r>
      <w:r w:rsidRPr="0008462B">
        <w:rPr>
          <w:sz w:val="26"/>
          <w:szCs w:val="26"/>
        </w:rPr>
        <w:t xml:space="preserve">условия и сроки хранения </w:t>
      </w:r>
      <w:r w:rsidR="00D475AF" w:rsidRPr="0008462B">
        <w:rPr>
          <w:sz w:val="26"/>
          <w:szCs w:val="26"/>
        </w:rPr>
        <w:t>ж/б изделий</w:t>
      </w:r>
      <w:r w:rsidRPr="0008462B">
        <w:rPr>
          <w:sz w:val="26"/>
          <w:szCs w:val="26"/>
        </w:rPr>
        <w:t xml:space="preserve"> </w:t>
      </w:r>
      <w:r w:rsidR="002E6C8A" w:rsidRPr="0008462B">
        <w:rPr>
          <w:sz w:val="26"/>
          <w:szCs w:val="26"/>
        </w:rPr>
        <w:t xml:space="preserve">должны соответствовать требованиям, указанным в технических условиях изготовителя </w:t>
      </w:r>
      <w:r w:rsidR="00D475AF" w:rsidRPr="0008462B">
        <w:rPr>
          <w:sz w:val="26"/>
          <w:szCs w:val="26"/>
        </w:rPr>
        <w:t>ж/б изделий</w:t>
      </w:r>
      <w:r w:rsidRPr="0008462B">
        <w:rPr>
          <w:sz w:val="26"/>
          <w:szCs w:val="26"/>
        </w:rPr>
        <w:t xml:space="preserve">, </w:t>
      </w:r>
      <w:r w:rsidR="00612811" w:rsidRPr="0008462B">
        <w:rPr>
          <w:sz w:val="26"/>
          <w:szCs w:val="26"/>
        </w:rPr>
        <w:t xml:space="preserve"> </w:t>
      </w:r>
      <w:r w:rsidR="00612811" w:rsidRPr="0008462B">
        <w:rPr>
          <w:color w:val="000000"/>
          <w:sz w:val="26"/>
          <w:szCs w:val="26"/>
        </w:rPr>
        <w:t>ГОСТ 14192</w:t>
      </w:r>
      <w:r w:rsidR="002E6C8A" w:rsidRPr="0008462B">
        <w:rPr>
          <w:color w:val="000000"/>
          <w:sz w:val="26"/>
          <w:szCs w:val="26"/>
        </w:rPr>
        <w:t xml:space="preserve"> - 96</w:t>
      </w:r>
      <w:r w:rsidR="002E6C8A" w:rsidRPr="0008462B">
        <w:rPr>
          <w:sz w:val="26"/>
          <w:szCs w:val="26"/>
        </w:rPr>
        <w:t xml:space="preserve"> или соответствующих МЭК</w:t>
      </w:r>
      <w:r w:rsidR="00612811" w:rsidRPr="0008462B">
        <w:rPr>
          <w:sz w:val="26"/>
          <w:szCs w:val="26"/>
        </w:rPr>
        <w:t xml:space="preserve">. </w:t>
      </w:r>
      <w:r w:rsidR="003A2F10" w:rsidRPr="0008462B">
        <w:rPr>
          <w:sz w:val="26"/>
          <w:szCs w:val="26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08462B">
        <w:rPr>
          <w:sz w:val="26"/>
          <w:szCs w:val="26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08462B">
        <w:rPr>
          <w:sz w:val="26"/>
          <w:szCs w:val="26"/>
        </w:rPr>
        <w:t>продукции</w:t>
      </w:r>
      <w:r w:rsidR="00612811" w:rsidRPr="0008462B">
        <w:rPr>
          <w:sz w:val="26"/>
          <w:szCs w:val="26"/>
        </w:rPr>
        <w:t>.</w:t>
      </w:r>
    </w:p>
    <w:p w:rsidR="00F64478" w:rsidRPr="0008462B" w:rsidRDefault="00C45715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08462B">
        <w:rPr>
          <w:sz w:val="26"/>
          <w:szCs w:val="26"/>
        </w:rPr>
        <w:t>Способ у</w:t>
      </w:r>
      <w:r w:rsidR="00497866" w:rsidRPr="0008462B">
        <w:rPr>
          <w:sz w:val="26"/>
          <w:szCs w:val="26"/>
        </w:rPr>
        <w:t>кладк</w:t>
      </w:r>
      <w:r w:rsidRPr="0008462B">
        <w:rPr>
          <w:sz w:val="26"/>
          <w:szCs w:val="26"/>
        </w:rPr>
        <w:t>и</w:t>
      </w:r>
      <w:r w:rsidR="00497866" w:rsidRPr="0008462B">
        <w:rPr>
          <w:sz w:val="26"/>
          <w:szCs w:val="26"/>
        </w:rPr>
        <w:t xml:space="preserve"> и транспортировк</w:t>
      </w:r>
      <w:r w:rsidRPr="0008462B">
        <w:rPr>
          <w:sz w:val="26"/>
          <w:szCs w:val="26"/>
        </w:rPr>
        <w:t>и</w:t>
      </w:r>
      <w:r w:rsidR="00497866" w:rsidRPr="0008462B">
        <w:rPr>
          <w:sz w:val="26"/>
          <w:szCs w:val="26"/>
        </w:rPr>
        <w:t xml:space="preserve"> </w:t>
      </w:r>
      <w:r w:rsidR="00D475AF" w:rsidRPr="0008462B">
        <w:rPr>
          <w:sz w:val="26"/>
          <w:szCs w:val="26"/>
        </w:rPr>
        <w:t xml:space="preserve">ж/б </w:t>
      </w:r>
      <w:r w:rsidR="00497866" w:rsidRPr="0008462B">
        <w:rPr>
          <w:sz w:val="26"/>
          <w:szCs w:val="26"/>
        </w:rPr>
        <w:t>изделий долж</w:t>
      </w:r>
      <w:r w:rsidRPr="0008462B">
        <w:rPr>
          <w:sz w:val="26"/>
          <w:szCs w:val="26"/>
        </w:rPr>
        <w:t>е</w:t>
      </w:r>
      <w:r w:rsidR="00497866" w:rsidRPr="0008462B">
        <w:rPr>
          <w:sz w:val="26"/>
          <w:szCs w:val="26"/>
        </w:rPr>
        <w:t>н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 и при открытом хранении.</w:t>
      </w:r>
      <w:r w:rsidR="00F64478" w:rsidRPr="0008462B">
        <w:rPr>
          <w:sz w:val="26"/>
          <w:szCs w:val="26"/>
        </w:rPr>
        <w:t xml:space="preserve"> </w:t>
      </w:r>
    </w:p>
    <w:p w:rsidR="00F64478" w:rsidRPr="0008462B" w:rsidRDefault="00F64478" w:rsidP="006B108B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 xml:space="preserve">Срок изготовления </w:t>
      </w:r>
      <w:r w:rsidR="00D475AF" w:rsidRPr="0008462B">
        <w:rPr>
          <w:sz w:val="26"/>
          <w:szCs w:val="26"/>
        </w:rPr>
        <w:t>ж/б изделий</w:t>
      </w:r>
      <w:r w:rsidRPr="0008462B">
        <w:rPr>
          <w:sz w:val="26"/>
          <w:szCs w:val="26"/>
        </w:rPr>
        <w:t xml:space="preserve"> </w:t>
      </w:r>
      <w:r w:rsidR="00C45715" w:rsidRPr="0008462B">
        <w:rPr>
          <w:sz w:val="26"/>
          <w:szCs w:val="26"/>
        </w:rPr>
        <w:t>должен быть не более полугода от момента поставки</w:t>
      </w:r>
      <w:r w:rsidRPr="0008462B">
        <w:rPr>
          <w:sz w:val="26"/>
          <w:szCs w:val="26"/>
        </w:rPr>
        <w:t>.</w:t>
      </w:r>
    </w:p>
    <w:p w:rsidR="004F4E9E" w:rsidRPr="0008462B" w:rsidRDefault="004F4E9E" w:rsidP="00612811">
      <w:pPr>
        <w:spacing w:line="276" w:lineRule="auto"/>
        <w:rPr>
          <w:sz w:val="26"/>
          <w:szCs w:val="26"/>
        </w:rPr>
      </w:pPr>
    </w:p>
    <w:p w:rsidR="00612811" w:rsidRPr="0008462B" w:rsidRDefault="00612811" w:rsidP="006B108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8462B">
        <w:rPr>
          <w:b/>
          <w:bCs/>
          <w:sz w:val="26"/>
          <w:szCs w:val="26"/>
        </w:rPr>
        <w:t>Гарантийные обязательства.</w:t>
      </w:r>
    </w:p>
    <w:p w:rsidR="004F4E9E" w:rsidRPr="0008462B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>Гарантия на поставляем</w:t>
      </w:r>
      <w:r w:rsidR="009465AC" w:rsidRPr="0008462B">
        <w:rPr>
          <w:sz w:val="26"/>
          <w:szCs w:val="26"/>
        </w:rPr>
        <w:t>ые</w:t>
      </w:r>
      <w:r w:rsidRPr="0008462B">
        <w:rPr>
          <w:sz w:val="26"/>
          <w:szCs w:val="26"/>
        </w:rPr>
        <w:t xml:space="preserve"> </w:t>
      </w:r>
      <w:r w:rsidR="0000261E" w:rsidRPr="0008462B">
        <w:rPr>
          <w:sz w:val="26"/>
          <w:szCs w:val="26"/>
        </w:rPr>
        <w:t>ж/б изделия</w:t>
      </w:r>
      <w:r w:rsidR="009465AC" w:rsidRPr="0008462B">
        <w:rPr>
          <w:sz w:val="26"/>
          <w:szCs w:val="26"/>
        </w:rPr>
        <w:t xml:space="preserve"> </w:t>
      </w:r>
      <w:r w:rsidRPr="0008462B">
        <w:rPr>
          <w:sz w:val="26"/>
          <w:szCs w:val="26"/>
        </w:rPr>
        <w:t xml:space="preserve">должна распространяться не менее чем на 60 месяцев. Время начала исчисления гарантийного срока – с момента </w:t>
      </w:r>
      <w:r w:rsidR="009465AC" w:rsidRPr="0008462B">
        <w:rPr>
          <w:sz w:val="26"/>
          <w:szCs w:val="26"/>
        </w:rPr>
        <w:t>их ввода</w:t>
      </w:r>
      <w:r w:rsidRPr="0008462B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0E221A" w:rsidRPr="0008462B">
        <w:rPr>
          <w:sz w:val="26"/>
          <w:szCs w:val="26"/>
        </w:rPr>
        <w:t>Покупателем</w:t>
      </w:r>
      <w:r w:rsidR="00310587" w:rsidRPr="0008462B">
        <w:rPr>
          <w:sz w:val="26"/>
          <w:szCs w:val="26"/>
        </w:rPr>
        <w:t>, устранять любые дефекты</w:t>
      </w:r>
      <w:r w:rsidRPr="0008462B">
        <w:rPr>
          <w:sz w:val="26"/>
          <w:szCs w:val="26"/>
        </w:rPr>
        <w:t xml:space="preserve">, выявленные в период гарантийного срока. В случае выхода </w:t>
      </w:r>
      <w:r w:rsidR="0000261E" w:rsidRPr="0008462B">
        <w:rPr>
          <w:sz w:val="26"/>
          <w:szCs w:val="26"/>
        </w:rPr>
        <w:t>ж/б изделий</w:t>
      </w:r>
      <w:r w:rsidR="00310587" w:rsidRPr="0008462B">
        <w:rPr>
          <w:sz w:val="26"/>
          <w:szCs w:val="26"/>
        </w:rPr>
        <w:t xml:space="preserve"> </w:t>
      </w:r>
      <w:r w:rsidRPr="0008462B">
        <w:rPr>
          <w:sz w:val="26"/>
          <w:szCs w:val="26"/>
        </w:rPr>
        <w:t>из строя</w:t>
      </w:r>
      <w:r w:rsidR="00310587" w:rsidRPr="0008462B">
        <w:rPr>
          <w:sz w:val="26"/>
          <w:szCs w:val="26"/>
        </w:rPr>
        <w:t>, П</w:t>
      </w:r>
      <w:r w:rsidRPr="0008462B">
        <w:rPr>
          <w:sz w:val="26"/>
          <w:szCs w:val="26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08462B">
        <w:rPr>
          <w:sz w:val="26"/>
          <w:szCs w:val="26"/>
        </w:rPr>
        <w:t>5 календарных</w:t>
      </w:r>
      <w:r w:rsidRPr="0008462B">
        <w:rPr>
          <w:sz w:val="26"/>
          <w:szCs w:val="26"/>
        </w:rPr>
        <w:t xml:space="preserve"> дней со дня получения письменного извещения </w:t>
      </w:r>
      <w:r w:rsidR="000E221A" w:rsidRPr="0008462B">
        <w:rPr>
          <w:sz w:val="26"/>
          <w:szCs w:val="26"/>
        </w:rPr>
        <w:t>Покупателя</w:t>
      </w:r>
      <w:r w:rsidRPr="0008462B">
        <w:rPr>
          <w:sz w:val="26"/>
          <w:szCs w:val="26"/>
        </w:rPr>
        <w:t>. Гарантийный срок в этом случае продлевается соответственно на период устранения дефектов.</w:t>
      </w:r>
    </w:p>
    <w:p w:rsidR="004F4E9E" w:rsidRPr="0008462B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6A6141" w:rsidRPr="0008462B" w:rsidRDefault="006A614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612811" w:rsidRPr="0008462B" w:rsidRDefault="00EA00A8" w:rsidP="006B108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08462B">
        <w:rPr>
          <w:b/>
          <w:bCs/>
          <w:sz w:val="26"/>
          <w:szCs w:val="26"/>
        </w:rPr>
        <w:t xml:space="preserve">Требования к надежности и </w:t>
      </w:r>
      <w:r w:rsidR="00612811" w:rsidRPr="0008462B">
        <w:rPr>
          <w:b/>
          <w:bCs/>
          <w:sz w:val="26"/>
          <w:szCs w:val="26"/>
        </w:rPr>
        <w:t xml:space="preserve">живучести </w:t>
      </w:r>
      <w:r w:rsidR="000D4FD2" w:rsidRPr="0008462B">
        <w:rPr>
          <w:b/>
          <w:bCs/>
          <w:sz w:val="26"/>
          <w:szCs w:val="26"/>
        </w:rPr>
        <w:t>продукции</w:t>
      </w:r>
      <w:r w:rsidR="00612811" w:rsidRPr="0008462B">
        <w:rPr>
          <w:b/>
          <w:bCs/>
          <w:sz w:val="26"/>
          <w:szCs w:val="26"/>
        </w:rPr>
        <w:t>.</w:t>
      </w:r>
    </w:p>
    <w:p w:rsidR="00612811" w:rsidRPr="0008462B" w:rsidRDefault="0000261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>Ж/б изделия</w:t>
      </w:r>
      <w:r w:rsidR="00DD2421" w:rsidRPr="0008462B">
        <w:rPr>
          <w:sz w:val="26"/>
          <w:szCs w:val="26"/>
        </w:rPr>
        <w:t xml:space="preserve"> должны обеспечивать эксплуатационные показатели </w:t>
      </w:r>
      <w:r w:rsidR="00612811" w:rsidRPr="0008462B">
        <w:rPr>
          <w:sz w:val="26"/>
          <w:szCs w:val="26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F5C65" w:rsidRPr="0008462B">
        <w:rPr>
          <w:sz w:val="26"/>
          <w:szCs w:val="26"/>
        </w:rPr>
        <w:t>4</w:t>
      </w:r>
      <w:r w:rsidR="00612811" w:rsidRPr="0008462B">
        <w:rPr>
          <w:sz w:val="26"/>
          <w:szCs w:val="26"/>
        </w:rPr>
        <w:t>0 лет.</w:t>
      </w:r>
    </w:p>
    <w:p w:rsidR="004F4E9E" w:rsidRPr="0008462B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612811" w:rsidRPr="0008462B" w:rsidRDefault="006004FC" w:rsidP="006B108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8462B">
        <w:rPr>
          <w:b/>
          <w:bCs/>
          <w:sz w:val="26"/>
          <w:szCs w:val="26"/>
        </w:rPr>
        <w:t>Маркировка, с</w:t>
      </w:r>
      <w:r w:rsidR="00612811" w:rsidRPr="0008462B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C9764E" w:rsidRPr="0008462B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 xml:space="preserve">Маркировка </w:t>
      </w:r>
      <w:r w:rsidR="0000261E" w:rsidRPr="0008462B">
        <w:rPr>
          <w:sz w:val="26"/>
          <w:szCs w:val="26"/>
        </w:rPr>
        <w:t>ж/б изделий</w:t>
      </w:r>
      <w:r w:rsidRPr="0008462B">
        <w:rPr>
          <w:sz w:val="26"/>
          <w:szCs w:val="26"/>
        </w:rPr>
        <w:t xml:space="preserve"> должна </w:t>
      </w:r>
      <w:r w:rsidR="00AF7208" w:rsidRPr="0008462B">
        <w:rPr>
          <w:sz w:val="26"/>
          <w:szCs w:val="26"/>
        </w:rPr>
        <w:t xml:space="preserve">быть нанесена краской по трафарету  и </w:t>
      </w:r>
      <w:r w:rsidRPr="0008462B">
        <w:rPr>
          <w:sz w:val="26"/>
          <w:szCs w:val="26"/>
        </w:rPr>
        <w:t xml:space="preserve">содержать следующие данные: </w:t>
      </w:r>
    </w:p>
    <w:p w:rsidR="004D4E32" w:rsidRPr="0008462B" w:rsidRDefault="00C9764E" w:rsidP="006B108B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6"/>
          <w:szCs w:val="26"/>
        </w:rPr>
      </w:pPr>
      <w:r w:rsidRPr="0008462B">
        <w:rPr>
          <w:sz w:val="26"/>
          <w:szCs w:val="26"/>
        </w:rPr>
        <w:t>наименование изготовителя;</w:t>
      </w:r>
    </w:p>
    <w:p w:rsidR="004D4E32" w:rsidRPr="0008462B" w:rsidRDefault="004D4E32" w:rsidP="006B108B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6"/>
          <w:szCs w:val="26"/>
        </w:rPr>
      </w:pPr>
      <w:r w:rsidRPr="0008462B">
        <w:rPr>
          <w:sz w:val="26"/>
          <w:szCs w:val="26"/>
        </w:rPr>
        <w:t>год выпуска;</w:t>
      </w:r>
    </w:p>
    <w:p w:rsidR="00C9764E" w:rsidRPr="0008462B" w:rsidRDefault="004D4E32" w:rsidP="006B108B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6"/>
          <w:szCs w:val="26"/>
        </w:rPr>
      </w:pPr>
      <w:r w:rsidRPr="0008462B">
        <w:rPr>
          <w:sz w:val="26"/>
          <w:szCs w:val="26"/>
        </w:rPr>
        <w:t xml:space="preserve">марку </w:t>
      </w:r>
      <w:r w:rsidR="0000261E" w:rsidRPr="0008462B">
        <w:rPr>
          <w:sz w:val="26"/>
          <w:szCs w:val="26"/>
        </w:rPr>
        <w:t>ж/б изделия</w:t>
      </w:r>
      <w:r w:rsidRPr="0008462B">
        <w:rPr>
          <w:sz w:val="26"/>
          <w:szCs w:val="26"/>
        </w:rPr>
        <w:t>;</w:t>
      </w:r>
      <w:r w:rsidR="00C9764E" w:rsidRPr="0008462B">
        <w:rPr>
          <w:sz w:val="26"/>
          <w:szCs w:val="26"/>
        </w:rPr>
        <w:t xml:space="preserve"> </w:t>
      </w:r>
    </w:p>
    <w:p w:rsidR="00C9764E" w:rsidRPr="0008462B" w:rsidRDefault="00C9764E" w:rsidP="006B108B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6"/>
          <w:szCs w:val="26"/>
        </w:rPr>
      </w:pPr>
      <w:r w:rsidRPr="0008462B">
        <w:rPr>
          <w:sz w:val="26"/>
          <w:szCs w:val="26"/>
        </w:rPr>
        <w:t>номер партии</w:t>
      </w:r>
      <w:r w:rsidR="004D4E32" w:rsidRPr="0008462B">
        <w:rPr>
          <w:sz w:val="26"/>
          <w:szCs w:val="26"/>
        </w:rPr>
        <w:t>.</w:t>
      </w:r>
    </w:p>
    <w:p w:rsidR="004F4E9E" w:rsidRPr="0008462B" w:rsidRDefault="004F4E9E" w:rsidP="004F4E9E">
      <w:pPr>
        <w:pStyle w:val="ad"/>
        <w:tabs>
          <w:tab w:val="left" w:pos="1560"/>
        </w:tabs>
        <w:ind w:left="0"/>
        <w:rPr>
          <w:sz w:val="26"/>
          <w:szCs w:val="26"/>
        </w:rPr>
      </w:pPr>
      <w:r w:rsidRPr="0008462B">
        <w:rPr>
          <w:sz w:val="26"/>
          <w:szCs w:val="26"/>
        </w:rPr>
        <w:t xml:space="preserve">По всем видам </w:t>
      </w:r>
      <w:r w:rsidR="0000261E" w:rsidRPr="0008462B">
        <w:rPr>
          <w:sz w:val="26"/>
          <w:szCs w:val="26"/>
        </w:rPr>
        <w:t>ж/б изделий</w:t>
      </w:r>
      <w:r w:rsidRPr="0008462B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</w:t>
      </w:r>
      <w:r w:rsidR="003C2EDA" w:rsidRPr="0008462B">
        <w:rPr>
          <w:sz w:val="26"/>
          <w:szCs w:val="26"/>
        </w:rPr>
        <w:t>03-90, ГОСТ 34.201</w:t>
      </w:r>
      <w:r w:rsidRPr="0008462B">
        <w:rPr>
          <w:sz w:val="26"/>
          <w:szCs w:val="26"/>
        </w:rPr>
        <w:t>–89, ГОСТ 27300-87, ГОСТ 2.601</w:t>
      </w:r>
      <w:r w:rsidR="007B0386" w:rsidRPr="0008462B">
        <w:rPr>
          <w:sz w:val="26"/>
          <w:szCs w:val="26"/>
        </w:rPr>
        <w:t>-2006</w:t>
      </w:r>
      <w:r w:rsidRPr="0008462B">
        <w:rPr>
          <w:sz w:val="26"/>
          <w:szCs w:val="26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00261E" w:rsidRPr="0008462B">
        <w:rPr>
          <w:sz w:val="26"/>
          <w:szCs w:val="26"/>
        </w:rPr>
        <w:t>ж/б изделий</w:t>
      </w:r>
      <w:r w:rsidRPr="0008462B">
        <w:rPr>
          <w:sz w:val="26"/>
          <w:szCs w:val="26"/>
        </w:rPr>
        <w:t xml:space="preserve">. </w:t>
      </w:r>
    </w:p>
    <w:p w:rsidR="004F4E9E" w:rsidRPr="0008462B" w:rsidRDefault="004F4E9E" w:rsidP="004F4E9E">
      <w:pPr>
        <w:pStyle w:val="ad"/>
        <w:tabs>
          <w:tab w:val="left" w:pos="1560"/>
        </w:tabs>
        <w:ind w:left="0"/>
        <w:rPr>
          <w:sz w:val="26"/>
          <w:szCs w:val="26"/>
        </w:rPr>
      </w:pPr>
      <w:r w:rsidRPr="0008462B">
        <w:rPr>
          <w:sz w:val="26"/>
          <w:szCs w:val="26"/>
        </w:rPr>
        <w:t xml:space="preserve">Предоставляемая Поставщиком техническая и эксплуатационная документация для каждой партии </w:t>
      </w:r>
      <w:r w:rsidR="0000261E" w:rsidRPr="0008462B">
        <w:rPr>
          <w:sz w:val="26"/>
          <w:szCs w:val="26"/>
        </w:rPr>
        <w:t>ж/б изделий</w:t>
      </w:r>
      <w:r w:rsidRPr="0008462B">
        <w:rPr>
          <w:sz w:val="26"/>
          <w:szCs w:val="26"/>
        </w:rPr>
        <w:t xml:space="preserve"> должна включать:</w:t>
      </w:r>
    </w:p>
    <w:p w:rsidR="00F64478" w:rsidRPr="0008462B" w:rsidRDefault="00F64478" w:rsidP="00F64478">
      <w:pPr>
        <w:pStyle w:val="ad"/>
        <w:tabs>
          <w:tab w:val="left" w:pos="1560"/>
        </w:tabs>
        <w:ind w:left="0"/>
        <w:rPr>
          <w:sz w:val="26"/>
          <w:szCs w:val="26"/>
        </w:rPr>
      </w:pPr>
      <w:r w:rsidRPr="0008462B">
        <w:rPr>
          <w:sz w:val="26"/>
          <w:szCs w:val="26"/>
        </w:rPr>
        <w:t>- паспорт товара;</w:t>
      </w:r>
    </w:p>
    <w:p w:rsidR="004F4E9E" w:rsidRPr="0008462B" w:rsidRDefault="004F4E9E" w:rsidP="004F4E9E">
      <w:pPr>
        <w:pStyle w:val="ad"/>
        <w:tabs>
          <w:tab w:val="left" w:pos="1560"/>
        </w:tabs>
        <w:ind w:left="0"/>
        <w:rPr>
          <w:sz w:val="26"/>
          <w:szCs w:val="26"/>
        </w:rPr>
      </w:pPr>
      <w:r w:rsidRPr="0008462B">
        <w:rPr>
          <w:sz w:val="26"/>
          <w:szCs w:val="26"/>
        </w:rPr>
        <w:t>- сертификат качества;</w:t>
      </w:r>
    </w:p>
    <w:p w:rsidR="004F4E9E" w:rsidRPr="0008462B" w:rsidRDefault="004F4E9E" w:rsidP="004F4E9E">
      <w:pPr>
        <w:pStyle w:val="ad"/>
        <w:tabs>
          <w:tab w:val="left" w:pos="1560"/>
        </w:tabs>
        <w:ind w:left="0"/>
        <w:rPr>
          <w:sz w:val="26"/>
          <w:szCs w:val="26"/>
        </w:rPr>
      </w:pPr>
      <w:r w:rsidRPr="0008462B">
        <w:rPr>
          <w:sz w:val="26"/>
          <w:szCs w:val="26"/>
        </w:rPr>
        <w:t>- сертификат соответствия</w:t>
      </w:r>
      <w:r w:rsidR="008F3A51" w:rsidRPr="0008462B">
        <w:rPr>
          <w:sz w:val="26"/>
          <w:szCs w:val="26"/>
        </w:rPr>
        <w:t>.</w:t>
      </w:r>
    </w:p>
    <w:p w:rsidR="004F4E9E" w:rsidRPr="0008462B" w:rsidRDefault="004F4E9E" w:rsidP="00DC7833">
      <w:pPr>
        <w:pStyle w:val="ad"/>
        <w:tabs>
          <w:tab w:val="left" w:pos="709"/>
        </w:tabs>
        <w:spacing w:line="276" w:lineRule="auto"/>
        <w:ind w:left="0" w:firstLine="0"/>
        <w:rPr>
          <w:sz w:val="26"/>
          <w:szCs w:val="26"/>
        </w:rPr>
      </w:pPr>
    </w:p>
    <w:p w:rsidR="00612811" w:rsidRPr="0008462B" w:rsidRDefault="00612811" w:rsidP="006B108B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8462B">
        <w:rPr>
          <w:b/>
          <w:bCs/>
          <w:sz w:val="26"/>
          <w:szCs w:val="26"/>
        </w:rPr>
        <w:t xml:space="preserve">Сроки и очередность поставки </w:t>
      </w:r>
      <w:r w:rsidR="000D4FD2" w:rsidRPr="0008462B">
        <w:rPr>
          <w:b/>
          <w:bCs/>
          <w:sz w:val="26"/>
          <w:szCs w:val="26"/>
        </w:rPr>
        <w:t>продукции</w:t>
      </w:r>
      <w:r w:rsidRPr="0008462B">
        <w:rPr>
          <w:b/>
          <w:bCs/>
          <w:sz w:val="26"/>
          <w:szCs w:val="26"/>
        </w:rPr>
        <w:t>.</w:t>
      </w:r>
    </w:p>
    <w:p w:rsidR="00F64478" w:rsidRPr="0008462B" w:rsidRDefault="00531D00" w:rsidP="0008462B">
      <w:pPr>
        <w:spacing w:line="276" w:lineRule="auto"/>
        <w:ind w:firstLine="0"/>
        <w:rPr>
          <w:sz w:val="26"/>
          <w:szCs w:val="26"/>
        </w:rPr>
      </w:pPr>
      <w:r w:rsidRPr="0008462B">
        <w:rPr>
          <w:sz w:val="26"/>
          <w:szCs w:val="26"/>
        </w:rPr>
        <w:t xml:space="preserve">Поставка </w:t>
      </w:r>
      <w:r w:rsidR="0000261E" w:rsidRPr="0008462B">
        <w:rPr>
          <w:sz w:val="26"/>
          <w:szCs w:val="26"/>
        </w:rPr>
        <w:t>ж/б изделий</w:t>
      </w:r>
      <w:r w:rsidRPr="0008462B">
        <w:rPr>
          <w:sz w:val="26"/>
          <w:szCs w:val="26"/>
        </w:rPr>
        <w:t xml:space="preserve">, входящих в предмет Договора, должна </w:t>
      </w:r>
      <w:r w:rsidR="0008462B" w:rsidRPr="0008462B">
        <w:rPr>
          <w:sz w:val="26"/>
          <w:szCs w:val="26"/>
        </w:rPr>
        <w:t xml:space="preserve">быть выполнена согласно п. 2 ТЗ. </w:t>
      </w:r>
    </w:p>
    <w:p w:rsidR="004F4E9E" w:rsidRPr="0008462B" w:rsidRDefault="004F4E9E" w:rsidP="00DC7833">
      <w:pPr>
        <w:spacing w:line="276" w:lineRule="auto"/>
        <w:ind w:firstLine="708"/>
        <w:rPr>
          <w:sz w:val="26"/>
          <w:szCs w:val="26"/>
        </w:rPr>
      </w:pPr>
    </w:p>
    <w:p w:rsidR="00612811" w:rsidRPr="0008462B" w:rsidRDefault="00612811" w:rsidP="006B108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8462B">
        <w:rPr>
          <w:b/>
          <w:bCs/>
          <w:sz w:val="26"/>
          <w:szCs w:val="26"/>
        </w:rPr>
        <w:t xml:space="preserve"> Требования к Поставщику.</w:t>
      </w:r>
    </w:p>
    <w:p w:rsidR="00612811" w:rsidRPr="0008462B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6"/>
          <w:szCs w:val="26"/>
        </w:rPr>
      </w:pPr>
      <w:r w:rsidRPr="0008462B">
        <w:rPr>
          <w:sz w:val="26"/>
          <w:szCs w:val="26"/>
        </w:rPr>
        <w:t xml:space="preserve">Наличие документов, подтверждающих возможность осуществления поставок </w:t>
      </w:r>
      <w:r w:rsidR="0047759E" w:rsidRPr="0008462B">
        <w:rPr>
          <w:sz w:val="26"/>
          <w:szCs w:val="26"/>
        </w:rPr>
        <w:t>ж/б изделий</w:t>
      </w:r>
      <w:r w:rsidRPr="0008462B">
        <w:rPr>
          <w:sz w:val="26"/>
          <w:szCs w:val="26"/>
        </w:rPr>
        <w:t xml:space="preserve"> (в соответствии с требованиями конкурсной документа</w:t>
      </w:r>
      <w:r w:rsidR="0047759E" w:rsidRPr="0008462B">
        <w:rPr>
          <w:sz w:val="26"/>
          <w:szCs w:val="26"/>
        </w:rPr>
        <w:t>ции).</w:t>
      </w:r>
    </w:p>
    <w:p w:rsidR="004F5C65" w:rsidRPr="0008462B" w:rsidRDefault="004F5C65" w:rsidP="004F5C65">
      <w:pPr>
        <w:ind w:firstLine="709"/>
        <w:rPr>
          <w:sz w:val="26"/>
          <w:szCs w:val="26"/>
        </w:rPr>
      </w:pPr>
      <w:r w:rsidRPr="0008462B">
        <w:rPr>
          <w:sz w:val="26"/>
          <w:szCs w:val="26"/>
        </w:rPr>
        <w:t>Наличие действующих лицензий на виды деятельности, свя</w:t>
      </w:r>
      <w:r w:rsidR="00F64478" w:rsidRPr="0008462B">
        <w:rPr>
          <w:sz w:val="26"/>
          <w:szCs w:val="26"/>
        </w:rPr>
        <w:t>занные с поставкой железобетона.</w:t>
      </w:r>
    </w:p>
    <w:p w:rsidR="009011C0" w:rsidRPr="0008462B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6"/>
          <w:szCs w:val="26"/>
        </w:rPr>
      </w:pPr>
    </w:p>
    <w:p w:rsidR="00612811" w:rsidRPr="0008462B" w:rsidRDefault="00612811" w:rsidP="006B108B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08462B">
        <w:rPr>
          <w:b/>
          <w:bCs/>
          <w:sz w:val="26"/>
          <w:szCs w:val="26"/>
        </w:rPr>
        <w:t xml:space="preserve">Правила приемки </w:t>
      </w:r>
      <w:r w:rsidR="000D4FD2" w:rsidRPr="0008462B">
        <w:rPr>
          <w:b/>
          <w:bCs/>
          <w:sz w:val="26"/>
          <w:szCs w:val="26"/>
        </w:rPr>
        <w:t>продукции</w:t>
      </w:r>
      <w:r w:rsidRPr="0008462B">
        <w:rPr>
          <w:b/>
          <w:bCs/>
          <w:sz w:val="26"/>
          <w:szCs w:val="26"/>
        </w:rPr>
        <w:t>.</w:t>
      </w:r>
    </w:p>
    <w:p w:rsidR="00612811" w:rsidRPr="0008462B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08462B">
        <w:rPr>
          <w:sz w:val="26"/>
          <w:szCs w:val="26"/>
        </w:rPr>
        <w:t xml:space="preserve">Каждая партия </w:t>
      </w:r>
      <w:r w:rsidR="004E6C6E" w:rsidRPr="0008462B">
        <w:rPr>
          <w:sz w:val="26"/>
          <w:szCs w:val="26"/>
        </w:rPr>
        <w:t>ж/б изделий</w:t>
      </w:r>
      <w:r w:rsidRPr="0008462B">
        <w:rPr>
          <w:sz w:val="26"/>
          <w:szCs w:val="26"/>
        </w:rPr>
        <w:t xml:space="preserve"> должна пройти</w:t>
      </w:r>
      <w:r w:rsidR="00612811" w:rsidRPr="0008462B">
        <w:rPr>
          <w:sz w:val="26"/>
          <w:szCs w:val="26"/>
        </w:rPr>
        <w:t xml:space="preserve"> входной контроль, осуществляемый представителями филиал</w:t>
      </w:r>
      <w:r w:rsidR="00AE00AF" w:rsidRPr="0008462B">
        <w:rPr>
          <w:sz w:val="26"/>
          <w:szCs w:val="26"/>
        </w:rPr>
        <w:t>а</w:t>
      </w:r>
      <w:r w:rsidR="00612811" w:rsidRPr="0008462B">
        <w:rPr>
          <w:sz w:val="26"/>
          <w:szCs w:val="26"/>
        </w:rPr>
        <w:t xml:space="preserve"> ОАО «МРСК Центра» и ответственными представителями Поставщика при получении </w:t>
      </w:r>
      <w:r w:rsidRPr="0008462B">
        <w:rPr>
          <w:sz w:val="26"/>
          <w:szCs w:val="26"/>
        </w:rPr>
        <w:t>их</w:t>
      </w:r>
      <w:r w:rsidR="00612811" w:rsidRPr="0008462B">
        <w:rPr>
          <w:sz w:val="26"/>
          <w:szCs w:val="26"/>
        </w:rPr>
        <w:t xml:space="preserve"> на склад.</w:t>
      </w:r>
    </w:p>
    <w:p w:rsidR="00612811" w:rsidRPr="0008462B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08462B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45715" w:rsidRPr="0008462B" w:rsidRDefault="00C45715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:rsidR="00464C66" w:rsidRPr="0008462B" w:rsidRDefault="00C45715" w:rsidP="006B108B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8462B">
        <w:rPr>
          <w:b/>
          <w:bCs/>
          <w:sz w:val="26"/>
          <w:szCs w:val="26"/>
        </w:rPr>
        <w:t xml:space="preserve">Стоимость </w:t>
      </w:r>
      <w:r w:rsidR="00464C66" w:rsidRPr="0008462B">
        <w:rPr>
          <w:b/>
          <w:bCs/>
          <w:sz w:val="26"/>
          <w:szCs w:val="26"/>
        </w:rPr>
        <w:t>продукции и условия оплаты.</w:t>
      </w:r>
    </w:p>
    <w:p w:rsidR="00464C66" w:rsidRPr="0008462B" w:rsidRDefault="00464C66" w:rsidP="00464C66">
      <w:pPr>
        <w:spacing w:line="276" w:lineRule="auto"/>
        <w:ind w:firstLine="709"/>
        <w:rPr>
          <w:sz w:val="26"/>
          <w:szCs w:val="26"/>
        </w:rPr>
      </w:pPr>
      <w:r w:rsidRPr="0008462B">
        <w:rPr>
          <w:sz w:val="26"/>
          <w:szCs w:val="26"/>
        </w:rPr>
        <w:t>В стоимость должна быть включена доставка до склада Покупателя.</w:t>
      </w:r>
    </w:p>
    <w:p w:rsidR="00464C66" w:rsidRPr="00464C66" w:rsidRDefault="00464C66" w:rsidP="00464C66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4785"/>
        <w:gridCol w:w="4962"/>
      </w:tblGrid>
      <w:tr w:rsidR="00B576E6" w:rsidRPr="00E865BF" w:rsidTr="00C27D5F">
        <w:tc>
          <w:tcPr>
            <w:tcW w:w="4785" w:type="dxa"/>
          </w:tcPr>
          <w:p w:rsidR="00B576E6" w:rsidRDefault="00C0206D" w:rsidP="00C0206D">
            <w:pPr>
              <w:pStyle w:val="af1"/>
              <w:tabs>
                <w:tab w:val="left" w:pos="1035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ab/>
            </w:r>
          </w:p>
          <w:p w:rsidR="00B576E6" w:rsidRPr="00E865BF" w:rsidRDefault="00B576E6" w:rsidP="00C27D5F">
            <w:pPr>
              <w:pStyle w:val="af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65BF">
              <w:rPr>
                <w:rFonts w:ascii="Times New Roman" w:hAnsi="Times New Roman"/>
                <w:sz w:val="26"/>
                <w:szCs w:val="26"/>
              </w:rPr>
              <w:t xml:space="preserve">Заместитель главного инженера 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B576E6" w:rsidRPr="00E865BF" w:rsidRDefault="00B576E6" w:rsidP="00C27D5F">
            <w:pPr>
              <w:pStyle w:val="af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65BF">
              <w:rPr>
                <w:rFonts w:ascii="Times New Roman" w:hAnsi="Times New Roman"/>
                <w:sz w:val="26"/>
                <w:szCs w:val="26"/>
              </w:rPr>
              <w:t xml:space="preserve">Начальник УВС </w:t>
            </w:r>
          </w:p>
        </w:tc>
        <w:tc>
          <w:tcPr>
            <w:tcW w:w="4962" w:type="dxa"/>
          </w:tcPr>
          <w:p w:rsidR="00B576E6" w:rsidRPr="00E865BF" w:rsidRDefault="00B576E6" w:rsidP="00C27D5F">
            <w:pPr>
              <w:pStyle w:val="af1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576E6" w:rsidRDefault="00B576E6" w:rsidP="00C27D5F">
            <w:pPr>
              <w:pStyle w:val="af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65BF">
              <w:rPr>
                <w:rFonts w:ascii="Times New Roman" w:hAnsi="Times New Roman"/>
                <w:sz w:val="26"/>
                <w:szCs w:val="26"/>
              </w:rPr>
              <w:t xml:space="preserve">                                  </w:t>
            </w:r>
          </w:p>
          <w:p w:rsidR="00B576E6" w:rsidRDefault="00B576E6" w:rsidP="00C27D5F">
            <w:pPr>
              <w:pStyle w:val="af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С. П. Кочкин</w:t>
            </w:r>
            <w:r w:rsidRPr="00E865B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576E6" w:rsidRDefault="00B576E6" w:rsidP="00C27D5F">
            <w:pPr>
              <w:pStyle w:val="af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76E6" w:rsidRPr="00E865BF" w:rsidRDefault="00B576E6" w:rsidP="00C27D5F">
            <w:pPr>
              <w:pStyle w:val="af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576E6" w:rsidRPr="00C64299" w:rsidRDefault="00B576E6" w:rsidP="00B576E6">
      <w:pPr>
        <w:ind w:firstLine="0"/>
        <w:rPr>
          <w:sz w:val="26"/>
          <w:szCs w:val="26"/>
        </w:rPr>
      </w:pPr>
      <w:r w:rsidRPr="00C64299">
        <w:rPr>
          <w:sz w:val="26"/>
          <w:szCs w:val="26"/>
        </w:rPr>
        <w:t xml:space="preserve">Зам. начальника  управления логистики  и                                  </w:t>
      </w:r>
    </w:p>
    <w:p w:rsidR="00B576E6" w:rsidRPr="00C64299" w:rsidRDefault="00B576E6" w:rsidP="00B576E6">
      <w:pPr>
        <w:ind w:firstLine="0"/>
        <w:rPr>
          <w:sz w:val="26"/>
          <w:szCs w:val="26"/>
        </w:rPr>
      </w:pPr>
      <w:r w:rsidRPr="00C64299">
        <w:rPr>
          <w:sz w:val="26"/>
          <w:szCs w:val="26"/>
        </w:rPr>
        <w:t xml:space="preserve">материально-технического  обеспечения </w:t>
      </w:r>
      <w:r w:rsidRPr="00C64299">
        <w:rPr>
          <w:sz w:val="26"/>
          <w:szCs w:val="26"/>
        </w:rPr>
        <w:tab/>
        <w:t xml:space="preserve">                                          </w:t>
      </w:r>
      <w:r>
        <w:rPr>
          <w:sz w:val="26"/>
          <w:szCs w:val="26"/>
        </w:rPr>
        <w:t xml:space="preserve">    </w:t>
      </w:r>
      <w:r w:rsidRPr="00C64299">
        <w:rPr>
          <w:sz w:val="26"/>
          <w:szCs w:val="26"/>
        </w:rPr>
        <w:t xml:space="preserve">  </w:t>
      </w:r>
      <w:r w:rsidR="00842CF1">
        <w:rPr>
          <w:sz w:val="26"/>
          <w:szCs w:val="26"/>
        </w:rPr>
        <w:t xml:space="preserve">И.В. </w:t>
      </w:r>
      <w:r w:rsidRPr="00C64299">
        <w:rPr>
          <w:sz w:val="26"/>
          <w:szCs w:val="26"/>
        </w:rPr>
        <w:t>Козлов</w:t>
      </w:r>
    </w:p>
    <w:p w:rsidR="00B576E6" w:rsidRPr="00854D49" w:rsidRDefault="00B576E6" w:rsidP="00B576E6">
      <w:pPr>
        <w:rPr>
          <w:sz w:val="26"/>
          <w:szCs w:val="26"/>
        </w:rPr>
      </w:pPr>
    </w:p>
    <w:p w:rsidR="00B576E6" w:rsidRPr="00854D49" w:rsidRDefault="00B576E6" w:rsidP="00B576E6">
      <w:pPr>
        <w:rPr>
          <w:sz w:val="26"/>
          <w:szCs w:val="26"/>
        </w:rPr>
      </w:pPr>
    </w:p>
    <w:p w:rsidR="00B576E6" w:rsidRDefault="00B576E6" w:rsidP="00B576E6">
      <w:pPr>
        <w:rPr>
          <w:sz w:val="26"/>
          <w:szCs w:val="26"/>
        </w:rPr>
      </w:pPr>
    </w:p>
    <w:p w:rsidR="00B576E6" w:rsidRDefault="00B576E6" w:rsidP="00B576E6">
      <w:pPr>
        <w:rPr>
          <w:sz w:val="26"/>
          <w:szCs w:val="26"/>
        </w:rPr>
      </w:pPr>
    </w:p>
    <w:p w:rsidR="00B576E6" w:rsidRDefault="00B576E6" w:rsidP="00B576E6">
      <w:pPr>
        <w:rPr>
          <w:sz w:val="26"/>
          <w:szCs w:val="26"/>
        </w:rPr>
      </w:pPr>
    </w:p>
    <w:p w:rsidR="00842CF1" w:rsidRDefault="00842CF1" w:rsidP="00B576E6">
      <w:pPr>
        <w:rPr>
          <w:sz w:val="26"/>
          <w:szCs w:val="26"/>
        </w:rPr>
      </w:pPr>
    </w:p>
    <w:p w:rsidR="00842CF1" w:rsidRDefault="00842CF1" w:rsidP="00B576E6">
      <w:pPr>
        <w:rPr>
          <w:sz w:val="26"/>
          <w:szCs w:val="26"/>
        </w:rPr>
      </w:pPr>
    </w:p>
    <w:p w:rsidR="00842CF1" w:rsidRDefault="00842CF1" w:rsidP="00B576E6">
      <w:pPr>
        <w:rPr>
          <w:sz w:val="26"/>
          <w:szCs w:val="26"/>
        </w:rPr>
      </w:pPr>
    </w:p>
    <w:p w:rsidR="00842CF1" w:rsidRDefault="00842CF1" w:rsidP="00B576E6">
      <w:pPr>
        <w:rPr>
          <w:sz w:val="26"/>
          <w:szCs w:val="26"/>
        </w:rPr>
      </w:pPr>
    </w:p>
    <w:p w:rsidR="00842CF1" w:rsidRDefault="00842CF1" w:rsidP="00B576E6">
      <w:pPr>
        <w:rPr>
          <w:sz w:val="26"/>
          <w:szCs w:val="26"/>
        </w:rPr>
      </w:pPr>
    </w:p>
    <w:p w:rsidR="00842CF1" w:rsidRDefault="00842CF1" w:rsidP="00B576E6">
      <w:pPr>
        <w:rPr>
          <w:sz w:val="26"/>
          <w:szCs w:val="26"/>
        </w:rPr>
      </w:pPr>
    </w:p>
    <w:p w:rsidR="00842CF1" w:rsidRDefault="00842CF1" w:rsidP="00B576E6">
      <w:pPr>
        <w:rPr>
          <w:sz w:val="26"/>
          <w:szCs w:val="26"/>
        </w:rPr>
      </w:pPr>
    </w:p>
    <w:p w:rsidR="00842CF1" w:rsidRDefault="00842CF1" w:rsidP="00B576E6">
      <w:pPr>
        <w:rPr>
          <w:sz w:val="26"/>
          <w:szCs w:val="26"/>
        </w:rPr>
      </w:pPr>
    </w:p>
    <w:p w:rsidR="00842CF1" w:rsidRDefault="00842CF1" w:rsidP="00B576E6">
      <w:pPr>
        <w:rPr>
          <w:sz w:val="26"/>
          <w:szCs w:val="26"/>
        </w:rPr>
      </w:pPr>
    </w:p>
    <w:p w:rsidR="00842CF1" w:rsidRDefault="00842CF1" w:rsidP="00B576E6">
      <w:pPr>
        <w:rPr>
          <w:sz w:val="26"/>
          <w:szCs w:val="26"/>
        </w:rPr>
      </w:pPr>
    </w:p>
    <w:p w:rsidR="00842CF1" w:rsidRDefault="00842CF1" w:rsidP="00B576E6">
      <w:pPr>
        <w:rPr>
          <w:sz w:val="26"/>
          <w:szCs w:val="26"/>
        </w:rPr>
      </w:pPr>
    </w:p>
    <w:p w:rsidR="00842CF1" w:rsidRPr="00854D49" w:rsidRDefault="00842CF1" w:rsidP="00B576E6">
      <w:pPr>
        <w:rPr>
          <w:szCs w:val="26"/>
        </w:rPr>
      </w:pPr>
    </w:p>
    <w:p w:rsidR="00B576E6" w:rsidRPr="00854D49" w:rsidRDefault="00B576E6" w:rsidP="00B576E6">
      <w:pPr>
        <w:rPr>
          <w:sz w:val="18"/>
          <w:szCs w:val="26"/>
        </w:rPr>
      </w:pPr>
      <w:r w:rsidRPr="00854D49">
        <w:rPr>
          <w:sz w:val="18"/>
          <w:szCs w:val="26"/>
        </w:rPr>
        <w:t xml:space="preserve">Исп.: </w:t>
      </w:r>
      <w:r w:rsidR="004678E9">
        <w:rPr>
          <w:sz w:val="18"/>
          <w:szCs w:val="26"/>
        </w:rPr>
        <w:t>Боголапова Л.А.</w:t>
      </w:r>
    </w:p>
    <w:p w:rsidR="00B576E6" w:rsidRPr="00854D49" w:rsidRDefault="00B576E6" w:rsidP="00B576E6">
      <w:pPr>
        <w:rPr>
          <w:sz w:val="18"/>
        </w:rPr>
      </w:pPr>
      <w:r w:rsidRPr="00854D49">
        <w:rPr>
          <w:sz w:val="18"/>
          <w:szCs w:val="26"/>
        </w:rPr>
        <w:t>Тел.: 8(4852)78-1</w:t>
      </w:r>
      <w:r w:rsidR="004678E9">
        <w:rPr>
          <w:sz w:val="18"/>
          <w:szCs w:val="26"/>
        </w:rPr>
        <w:t>6</w:t>
      </w:r>
      <w:r w:rsidRPr="00854D49">
        <w:rPr>
          <w:sz w:val="18"/>
          <w:szCs w:val="26"/>
        </w:rPr>
        <w:t>-</w:t>
      </w:r>
      <w:r>
        <w:rPr>
          <w:sz w:val="18"/>
          <w:szCs w:val="26"/>
        </w:rPr>
        <w:t>5</w:t>
      </w:r>
      <w:r w:rsidR="004678E9">
        <w:rPr>
          <w:sz w:val="18"/>
          <w:szCs w:val="26"/>
        </w:rPr>
        <w:t>9</w:t>
      </w:r>
    </w:p>
    <w:p w:rsidR="008A5CA5" w:rsidRPr="00612811" w:rsidRDefault="008A5CA5" w:rsidP="00B576E6">
      <w:pPr>
        <w:ind w:firstLine="0"/>
        <w:rPr>
          <w:sz w:val="24"/>
          <w:szCs w:val="24"/>
        </w:rPr>
      </w:pPr>
    </w:p>
    <w:sectPr w:rsidR="008A5CA5" w:rsidRPr="00612811" w:rsidSect="00F64478">
      <w:headerReference w:type="even" r:id="rId9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1C5" w:rsidRDefault="005911C5">
      <w:r>
        <w:separator/>
      </w:r>
    </w:p>
  </w:endnote>
  <w:endnote w:type="continuationSeparator" w:id="0">
    <w:p w:rsidR="005911C5" w:rsidRDefault="00591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1C5" w:rsidRDefault="005911C5">
      <w:r>
        <w:separator/>
      </w:r>
    </w:p>
  </w:footnote>
  <w:footnote w:type="continuationSeparator" w:id="0">
    <w:p w:rsidR="005911C5" w:rsidRDefault="00591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8A" w:rsidRDefault="00ED358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:rsidR="007E348A" w:rsidRDefault="007E34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9"/>
  </w:num>
  <w:num w:numId="8">
    <w:abstractNumId w:val="3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DA3"/>
    <w:rsid w:val="0000513E"/>
    <w:rsid w:val="00005360"/>
    <w:rsid w:val="000069D6"/>
    <w:rsid w:val="00010695"/>
    <w:rsid w:val="0001218C"/>
    <w:rsid w:val="000141BE"/>
    <w:rsid w:val="00014D85"/>
    <w:rsid w:val="000150AB"/>
    <w:rsid w:val="00016DC9"/>
    <w:rsid w:val="000178B3"/>
    <w:rsid w:val="00020BC6"/>
    <w:rsid w:val="00023BB4"/>
    <w:rsid w:val="00026ECC"/>
    <w:rsid w:val="00027351"/>
    <w:rsid w:val="000312FC"/>
    <w:rsid w:val="0003144D"/>
    <w:rsid w:val="00031516"/>
    <w:rsid w:val="00032681"/>
    <w:rsid w:val="00033976"/>
    <w:rsid w:val="00036612"/>
    <w:rsid w:val="00040C64"/>
    <w:rsid w:val="00042AAD"/>
    <w:rsid w:val="00042ABF"/>
    <w:rsid w:val="00044383"/>
    <w:rsid w:val="000457C0"/>
    <w:rsid w:val="00046DC2"/>
    <w:rsid w:val="00046E6D"/>
    <w:rsid w:val="0004703E"/>
    <w:rsid w:val="00050448"/>
    <w:rsid w:val="000544E5"/>
    <w:rsid w:val="00056EDE"/>
    <w:rsid w:val="00057FBD"/>
    <w:rsid w:val="000630F6"/>
    <w:rsid w:val="00066CB1"/>
    <w:rsid w:val="00071958"/>
    <w:rsid w:val="000808BE"/>
    <w:rsid w:val="0008462B"/>
    <w:rsid w:val="00084847"/>
    <w:rsid w:val="000858AE"/>
    <w:rsid w:val="00085DAC"/>
    <w:rsid w:val="00087089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430"/>
    <w:rsid w:val="000E0585"/>
    <w:rsid w:val="000E0A2A"/>
    <w:rsid w:val="000E138E"/>
    <w:rsid w:val="000E221A"/>
    <w:rsid w:val="000E266D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383E"/>
    <w:rsid w:val="00153F44"/>
    <w:rsid w:val="00154809"/>
    <w:rsid w:val="001567CA"/>
    <w:rsid w:val="00156931"/>
    <w:rsid w:val="0016192E"/>
    <w:rsid w:val="00162A2B"/>
    <w:rsid w:val="00165DBD"/>
    <w:rsid w:val="00165E14"/>
    <w:rsid w:val="00166FCC"/>
    <w:rsid w:val="00170481"/>
    <w:rsid w:val="00173531"/>
    <w:rsid w:val="00175B84"/>
    <w:rsid w:val="00182091"/>
    <w:rsid w:val="00187A3E"/>
    <w:rsid w:val="00190A26"/>
    <w:rsid w:val="00192E02"/>
    <w:rsid w:val="00195E7E"/>
    <w:rsid w:val="001962E5"/>
    <w:rsid w:val="00196802"/>
    <w:rsid w:val="00197048"/>
    <w:rsid w:val="001A22A5"/>
    <w:rsid w:val="001A2829"/>
    <w:rsid w:val="001A5D99"/>
    <w:rsid w:val="001A7AC6"/>
    <w:rsid w:val="001B285C"/>
    <w:rsid w:val="001B2AAF"/>
    <w:rsid w:val="001B3E25"/>
    <w:rsid w:val="001C37EA"/>
    <w:rsid w:val="001D120B"/>
    <w:rsid w:val="001D2559"/>
    <w:rsid w:val="001D4B0D"/>
    <w:rsid w:val="001E319B"/>
    <w:rsid w:val="001E584D"/>
    <w:rsid w:val="001F090B"/>
    <w:rsid w:val="001F19B0"/>
    <w:rsid w:val="001F5706"/>
    <w:rsid w:val="001F6CEB"/>
    <w:rsid w:val="002037CA"/>
    <w:rsid w:val="00206147"/>
    <w:rsid w:val="00213168"/>
    <w:rsid w:val="0021474F"/>
    <w:rsid w:val="002168F8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5B4A"/>
    <w:rsid w:val="0023153A"/>
    <w:rsid w:val="00232D46"/>
    <w:rsid w:val="00232E4A"/>
    <w:rsid w:val="00242C9E"/>
    <w:rsid w:val="002446B5"/>
    <w:rsid w:val="00244733"/>
    <w:rsid w:val="00244B49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4583"/>
    <w:rsid w:val="00275ADB"/>
    <w:rsid w:val="002761C6"/>
    <w:rsid w:val="00280DE5"/>
    <w:rsid w:val="00281C4A"/>
    <w:rsid w:val="00285586"/>
    <w:rsid w:val="00286CF9"/>
    <w:rsid w:val="00287E46"/>
    <w:rsid w:val="00290058"/>
    <w:rsid w:val="002920BD"/>
    <w:rsid w:val="002941EE"/>
    <w:rsid w:val="00294421"/>
    <w:rsid w:val="0029460D"/>
    <w:rsid w:val="002957D5"/>
    <w:rsid w:val="00295F44"/>
    <w:rsid w:val="002A04A8"/>
    <w:rsid w:val="002A1FAD"/>
    <w:rsid w:val="002A3C9C"/>
    <w:rsid w:val="002A3E9F"/>
    <w:rsid w:val="002A7D7B"/>
    <w:rsid w:val="002B06A7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1399"/>
    <w:rsid w:val="0034536F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1F3C"/>
    <w:rsid w:val="00393C53"/>
    <w:rsid w:val="00394DD5"/>
    <w:rsid w:val="003A2F10"/>
    <w:rsid w:val="003A4892"/>
    <w:rsid w:val="003A7DDA"/>
    <w:rsid w:val="003B0588"/>
    <w:rsid w:val="003B3F9A"/>
    <w:rsid w:val="003B7589"/>
    <w:rsid w:val="003B791D"/>
    <w:rsid w:val="003C0AFD"/>
    <w:rsid w:val="003C1592"/>
    <w:rsid w:val="003C164C"/>
    <w:rsid w:val="003C2EDA"/>
    <w:rsid w:val="003C67A5"/>
    <w:rsid w:val="003D02A2"/>
    <w:rsid w:val="003D1ACA"/>
    <w:rsid w:val="003D644A"/>
    <w:rsid w:val="003D6545"/>
    <w:rsid w:val="003D7943"/>
    <w:rsid w:val="003D7B36"/>
    <w:rsid w:val="003E2BE8"/>
    <w:rsid w:val="003E7D01"/>
    <w:rsid w:val="003F1A59"/>
    <w:rsid w:val="003F2357"/>
    <w:rsid w:val="003F33C6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D8C"/>
    <w:rsid w:val="00440D61"/>
    <w:rsid w:val="0044147D"/>
    <w:rsid w:val="00441F07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4161"/>
    <w:rsid w:val="00464C66"/>
    <w:rsid w:val="004678E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66E8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4F51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0701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7CD4"/>
    <w:rsid w:val="0057500D"/>
    <w:rsid w:val="00577EC2"/>
    <w:rsid w:val="00581AE8"/>
    <w:rsid w:val="00581D2D"/>
    <w:rsid w:val="00582A6B"/>
    <w:rsid w:val="005836CD"/>
    <w:rsid w:val="00584EEB"/>
    <w:rsid w:val="005859D2"/>
    <w:rsid w:val="00587B52"/>
    <w:rsid w:val="005911C5"/>
    <w:rsid w:val="005916D0"/>
    <w:rsid w:val="00592891"/>
    <w:rsid w:val="00594C53"/>
    <w:rsid w:val="00595561"/>
    <w:rsid w:val="0059669F"/>
    <w:rsid w:val="00597EE1"/>
    <w:rsid w:val="005A29B8"/>
    <w:rsid w:val="005A2C48"/>
    <w:rsid w:val="005A38CB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206"/>
    <w:rsid w:val="006033B0"/>
    <w:rsid w:val="0060420B"/>
    <w:rsid w:val="00605D5D"/>
    <w:rsid w:val="00605E5D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5FBA"/>
    <w:rsid w:val="00697D58"/>
    <w:rsid w:val="006A383F"/>
    <w:rsid w:val="006A4E1A"/>
    <w:rsid w:val="006A6141"/>
    <w:rsid w:val="006A7360"/>
    <w:rsid w:val="006B108B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6E17"/>
    <w:rsid w:val="006E7183"/>
    <w:rsid w:val="006F29C7"/>
    <w:rsid w:val="006F5D72"/>
    <w:rsid w:val="006F6D72"/>
    <w:rsid w:val="006F7734"/>
    <w:rsid w:val="00702844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35DC"/>
    <w:rsid w:val="00744BB7"/>
    <w:rsid w:val="00746FCD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70A3B"/>
    <w:rsid w:val="00770D15"/>
    <w:rsid w:val="00773399"/>
    <w:rsid w:val="00775178"/>
    <w:rsid w:val="00777B6E"/>
    <w:rsid w:val="00780CEA"/>
    <w:rsid w:val="0078102C"/>
    <w:rsid w:val="00782144"/>
    <w:rsid w:val="00782717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A5A85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01E"/>
    <w:rsid w:val="007D4637"/>
    <w:rsid w:val="007D4BE7"/>
    <w:rsid w:val="007D54B2"/>
    <w:rsid w:val="007D6C0C"/>
    <w:rsid w:val="007D7246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1E54"/>
    <w:rsid w:val="00811566"/>
    <w:rsid w:val="00813A61"/>
    <w:rsid w:val="00814132"/>
    <w:rsid w:val="00815E09"/>
    <w:rsid w:val="00816D03"/>
    <w:rsid w:val="00817C7D"/>
    <w:rsid w:val="008205F9"/>
    <w:rsid w:val="00820924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2CF1"/>
    <w:rsid w:val="008433F9"/>
    <w:rsid w:val="00843B4D"/>
    <w:rsid w:val="00847926"/>
    <w:rsid w:val="00850154"/>
    <w:rsid w:val="008546A6"/>
    <w:rsid w:val="008574C3"/>
    <w:rsid w:val="00857D4B"/>
    <w:rsid w:val="0086004B"/>
    <w:rsid w:val="00865492"/>
    <w:rsid w:val="008667B2"/>
    <w:rsid w:val="008704CE"/>
    <w:rsid w:val="0087122F"/>
    <w:rsid w:val="008727FA"/>
    <w:rsid w:val="00873C25"/>
    <w:rsid w:val="0087407B"/>
    <w:rsid w:val="008740B4"/>
    <w:rsid w:val="0087433A"/>
    <w:rsid w:val="0087572B"/>
    <w:rsid w:val="008832E3"/>
    <w:rsid w:val="00884BC3"/>
    <w:rsid w:val="00892C4C"/>
    <w:rsid w:val="00894850"/>
    <w:rsid w:val="008A0375"/>
    <w:rsid w:val="008A2574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3BE0"/>
    <w:rsid w:val="008E495A"/>
    <w:rsid w:val="008E517E"/>
    <w:rsid w:val="008E6487"/>
    <w:rsid w:val="008E78B7"/>
    <w:rsid w:val="008E7F56"/>
    <w:rsid w:val="008F17AE"/>
    <w:rsid w:val="008F31BD"/>
    <w:rsid w:val="008F3930"/>
    <w:rsid w:val="008F3A51"/>
    <w:rsid w:val="008F5DD1"/>
    <w:rsid w:val="00900E6D"/>
    <w:rsid w:val="009011C0"/>
    <w:rsid w:val="009022A6"/>
    <w:rsid w:val="009039EB"/>
    <w:rsid w:val="009134A5"/>
    <w:rsid w:val="00913BC4"/>
    <w:rsid w:val="00915176"/>
    <w:rsid w:val="00916AF6"/>
    <w:rsid w:val="009205BB"/>
    <w:rsid w:val="00924511"/>
    <w:rsid w:val="009337EA"/>
    <w:rsid w:val="00934F00"/>
    <w:rsid w:val="00935020"/>
    <w:rsid w:val="00940097"/>
    <w:rsid w:val="00942AE6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1559"/>
    <w:rsid w:val="00971945"/>
    <w:rsid w:val="00973170"/>
    <w:rsid w:val="00973C4F"/>
    <w:rsid w:val="0097481A"/>
    <w:rsid w:val="009773EE"/>
    <w:rsid w:val="00984849"/>
    <w:rsid w:val="00985B1F"/>
    <w:rsid w:val="00991BDD"/>
    <w:rsid w:val="0099327E"/>
    <w:rsid w:val="009A2E7D"/>
    <w:rsid w:val="009B09DD"/>
    <w:rsid w:val="009B2FD2"/>
    <w:rsid w:val="009B521D"/>
    <w:rsid w:val="009B5D3A"/>
    <w:rsid w:val="009C0389"/>
    <w:rsid w:val="009C14FB"/>
    <w:rsid w:val="009C200B"/>
    <w:rsid w:val="009C6411"/>
    <w:rsid w:val="009D1E23"/>
    <w:rsid w:val="009D247F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5A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795"/>
    <w:rsid w:val="00A8452F"/>
    <w:rsid w:val="00A86855"/>
    <w:rsid w:val="00A87061"/>
    <w:rsid w:val="00A90F72"/>
    <w:rsid w:val="00A93000"/>
    <w:rsid w:val="00A937CA"/>
    <w:rsid w:val="00A970DD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8B"/>
    <w:rsid w:val="00AC3825"/>
    <w:rsid w:val="00AC53F7"/>
    <w:rsid w:val="00AC74F3"/>
    <w:rsid w:val="00AC7F6B"/>
    <w:rsid w:val="00AD3598"/>
    <w:rsid w:val="00AD4DE9"/>
    <w:rsid w:val="00AD52A0"/>
    <w:rsid w:val="00AE00AF"/>
    <w:rsid w:val="00AE1B50"/>
    <w:rsid w:val="00AE2CE9"/>
    <w:rsid w:val="00AE3329"/>
    <w:rsid w:val="00AE3899"/>
    <w:rsid w:val="00AE7BDC"/>
    <w:rsid w:val="00AF35A5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067"/>
    <w:rsid w:val="00B576E6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7F"/>
    <w:rsid w:val="00BC5631"/>
    <w:rsid w:val="00BC6724"/>
    <w:rsid w:val="00BC7B5B"/>
    <w:rsid w:val="00BD1C51"/>
    <w:rsid w:val="00BD634D"/>
    <w:rsid w:val="00BD68F6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06D"/>
    <w:rsid w:val="00C036E8"/>
    <w:rsid w:val="00C05A80"/>
    <w:rsid w:val="00C07C62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27D5F"/>
    <w:rsid w:val="00C33C85"/>
    <w:rsid w:val="00C351A7"/>
    <w:rsid w:val="00C3560E"/>
    <w:rsid w:val="00C36C35"/>
    <w:rsid w:val="00C409DF"/>
    <w:rsid w:val="00C456AB"/>
    <w:rsid w:val="00C45715"/>
    <w:rsid w:val="00C457BA"/>
    <w:rsid w:val="00C45963"/>
    <w:rsid w:val="00C46838"/>
    <w:rsid w:val="00C50159"/>
    <w:rsid w:val="00C52D31"/>
    <w:rsid w:val="00C53688"/>
    <w:rsid w:val="00C55A2E"/>
    <w:rsid w:val="00C5629C"/>
    <w:rsid w:val="00C601CC"/>
    <w:rsid w:val="00C613E0"/>
    <w:rsid w:val="00C61D4D"/>
    <w:rsid w:val="00C62013"/>
    <w:rsid w:val="00C62242"/>
    <w:rsid w:val="00C62C43"/>
    <w:rsid w:val="00C63F78"/>
    <w:rsid w:val="00C72F80"/>
    <w:rsid w:val="00C734C3"/>
    <w:rsid w:val="00C746A0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986"/>
    <w:rsid w:val="00CA7A88"/>
    <w:rsid w:val="00CB0D3C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4176"/>
    <w:rsid w:val="00CF6699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27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04C8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FFB"/>
    <w:rsid w:val="00DE1980"/>
    <w:rsid w:val="00DE1D88"/>
    <w:rsid w:val="00DE472E"/>
    <w:rsid w:val="00DE5A24"/>
    <w:rsid w:val="00DF035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5021E"/>
    <w:rsid w:val="00E5057D"/>
    <w:rsid w:val="00E52AF7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6354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1D81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paragraph" w:styleId="af1">
    <w:name w:val="Plain Text"/>
    <w:basedOn w:val="a0"/>
    <w:link w:val="af2"/>
    <w:rsid w:val="00B576E6"/>
    <w:pPr>
      <w:ind w:firstLine="0"/>
      <w:jc w:val="left"/>
    </w:pPr>
    <w:rPr>
      <w:rFonts w:ascii="Courier New" w:eastAsia="Calibri" w:hAnsi="Courier New"/>
    </w:rPr>
  </w:style>
  <w:style w:type="character" w:customStyle="1" w:styleId="af2">
    <w:name w:val="Текст Знак"/>
    <w:basedOn w:val="a1"/>
    <w:link w:val="af1"/>
    <w:rsid w:val="00B576E6"/>
    <w:rPr>
      <w:rFonts w:ascii="Courier New" w:eastAsia="Calibri" w:hAnsi="Courier New"/>
    </w:rPr>
  </w:style>
  <w:style w:type="paragraph" w:customStyle="1" w:styleId="10">
    <w:name w:val="Абзац списка1"/>
    <w:basedOn w:val="a0"/>
    <w:rsid w:val="00464C66"/>
    <w:pPr>
      <w:ind w:left="720" w:firstLine="0"/>
      <w:jc w:val="left"/>
    </w:pPr>
  </w:style>
  <w:style w:type="paragraph" w:styleId="af3">
    <w:name w:val="Balloon Text"/>
    <w:basedOn w:val="a0"/>
    <w:link w:val="af4"/>
    <w:rsid w:val="004678E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4678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paragraph" w:styleId="af1">
    <w:name w:val="Plain Text"/>
    <w:basedOn w:val="a0"/>
    <w:link w:val="af2"/>
    <w:rsid w:val="00B576E6"/>
    <w:pPr>
      <w:ind w:firstLine="0"/>
      <w:jc w:val="left"/>
    </w:pPr>
    <w:rPr>
      <w:rFonts w:ascii="Courier New" w:eastAsia="Calibri" w:hAnsi="Courier New"/>
    </w:rPr>
  </w:style>
  <w:style w:type="character" w:customStyle="1" w:styleId="af2">
    <w:name w:val="Текст Знак"/>
    <w:basedOn w:val="a1"/>
    <w:link w:val="af1"/>
    <w:rsid w:val="00B576E6"/>
    <w:rPr>
      <w:rFonts w:ascii="Courier New" w:eastAsia="Calibri" w:hAnsi="Courier New"/>
    </w:rPr>
  </w:style>
  <w:style w:type="paragraph" w:customStyle="1" w:styleId="10">
    <w:name w:val="Абзац списка1"/>
    <w:basedOn w:val="a0"/>
    <w:rsid w:val="00464C66"/>
    <w:pPr>
      <w:ind w:left="720" w:firstLine="0"/>
      <w:jc w:val="left"/>
    </w:pPr>
  </w:style>
  <w:style w:type="paragraph" w:styleId="af3">
    <w:name w:val="Balloon Text"/>
    <w:basedOn w:val="a0"/>
    <w:link w:val="af4"/>
    <w:rsid w:val="004678E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4678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B2A2B-8DE3-4F23-9681-B77D11992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Донсков Антон Юрьевич</cp:lastModifiedBy>
  <cp:revision>2</cp:revision>
  <cp:lastPrinted>2013-11-13T05:23:00Z</cp:lastPrinted>
  <dcterms:created xsi:type="dcterms:W3CDTF">2013-12-02T11:35:00Z</dcterms:created>
  <dcterms:modified xsi:type="dcterms:W3CDTF">2013-12-02T11:35:00Z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