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3DC" w:rsidRPr="00D82F48" w:rsidRDefault="00BD53DC" w:rsidP="00BD53DC">
      <w:pPr>
        <w:spacing w:line="276" w:lineRule="auto"/>
        <w:ind w:left="4678"/>
        <w:rPr>
          <w:sz w:val="28"/>
          <w:szCs w:val="28"/>
        </w:rPr>
      </w:pPr>
      <w:r w:rsidRPr="00D82F48">
        <w:rPr>
          <w:b/>
          <w:sz w:val="28"/>
          <w:szCs w:val="28"/>
        </w:rPr>
        <w:t>Утверждаю:</w:t>
      </w:r>
    </w:p>
    <w:p w:rsidR="00BD53DC" w:rsidRPr="00D82F48" w:rsidRDefault="001E6291" w:rsidP="00BD53DC">
      <w:pPr>
        <w:ind w:left="4678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BD53DC" w:rsidRPr="00D82F48">
        <w:rPr>
          <w:sz w:val="28"/>
          <w:szCs w:val="28"/>
        </w:rPr>
        <w:t xml:space="preserve"> директора по </w:t>
      </w:r>
      <w:proofErr w:type="gramStart"/>
      <w:r w:rsidR="00BD53DC" w:rsidRPr="00D82F48">
        <w:rPr>
          <w:sz w:val="28"/>
          <w:szCs w:val="28"/>
        </w:rPr>
        <w:t>техническим</w:t>
      </w:r>
      <w:proofErr w:type="gramEnd"/>
    </w:p>
    <w:p w:rsidR="00BD53DC" w:rsidRPr="00D82F48" w:rsidRDefault="00BD53DC" w:rsidP="00BD53DC">
      <w:pPr>
        <w:ind w:left="4678"/>
        <w:rPr>
          <w:sz w:val="28"/>
          <w:szCs w:val="28"/>
        </w:rPr>
      </w:pPr>
      <w:r w:rsidRPr="00D82F48">
        <w:rPr>
          <w:sz w:val="28"/>
          <w:szCs w:val="28"/>
        </w:rPr>
        <w:t>вопросам – главного инженера филиала</w:t>
      </w:r>
    </w:p>
    <w:p w:rsidR="00BD53DC" w:rsidRPr="00D82F48" w:rsidRDefault="00BD53DC" w:rsidP="00BD53DC">
      <w:pPr>
        <w:ind w:left="4678"/>
        <w:rPr>
          <w:sz w:val="28"/>
          <w:szCs w:val="28"/>
        </w:rPr>
      </w:pPr>
      <w:r w:rsidRPr="00D82F48">
        <w:rPr>
          <w:sz w:val="28"/>
          <w:szCs w:val="28"/>
        </w:rPr>
        <w:t xml:space="preserve">ОАО «МРСК Центра» - «Орелэнерго» </w:t>
      </w:r>
    </w:p>
    <w:p w:rsidR="00BD53DC" w:rsidRPr="00D82F48" w:rsidRDefault="00BD53DC" w:rsidP="00BD53DC">
      <w:pPr>
        <w:ind w:left="4678"/>
        <w:rPr>
          <w:sz w:val="28"/>
          <w:szCs w:val="28"/>
        </w:rPr>
      </w:pPr>
      <w:r>
        <w:rPr>
          <w:sz w:val="28"/>
          <w:szCs w:val="28"/>
        </w:rPr>
        <w:t>_____________________</w:t>
      </w:r>
      <w:r w:rsidRPr="00D82F48">
        <w:rPr>
          <w:sz w:val="28"/>
          <w:szCs w:val="28"/>
        </w:rPr>
        <w:t xml:space="preserve"> Колубанов И.В.</w:t>
      </w:r>
    </w:p>
    <w:p w:rsidR="00EF244B" w:rsidRPr="00EB40C8" w:rsidRDefault="00BD53DC" w:rsidP="00BD53DC">
      <w:pPr>
        <w:spacing w:line="276" w:lineRule="auto"/>
        <w:ind w:left="3970" w:right="-2" w:firstLine="708"/>
        <w:rPr>
          <w:caps/>
          <w:sz w:val="26"/>
          <w:szCs w:val="26"/>
        </w:rPr>
      </w:pPr>
      <w:r w:rsidRPr="00D82F48">
        <w:rPr>
          <w:sz w:val="28"/>
          <w:szCs w:val="28"/>
        </w:rPr>
        <w:t>“_____” _____________________ 201</w:t>
      </w:r>
      <w:r w:rsidR="00F625AD">
        <w:rPr>
          <w:sz w:val="28"/>
          <w:szCs w:val="28"/>
        </w:rPr>
        <w:t>4</w:t>
      </w:r>
      <w:r w:rsidRPr="00D82F48">
        <w:rPr>
          <w:sz w:val="28"/>
          <w:szCs w:val="28"/>
        </w:rPr>
        <w:t xml:space="preserve"> г.</w:t>
      </w:r>
    </w:p>
    <w:p w:rsidR="00647228" w:rsidRPr="00364DE9" w:rsidRDefault="00647228" w:rsidP="005778E5">
      <w:pPr>
        <w:pStyle w:val="20"/>
        <w:spacing w:line="276" w:lineRule="auto"/>
        <w:ind w:left="5103"/>
        <w:jc w:val="both"/>
        <w:rPr>
          <w:caps/>
          <w:szCs w:val="24"/>
        </w:rPr>
      </w:pPr>
    </w:p>
    <w:p w:rsidR="00915176" w:rsidRPr="00364DE9" w:rsidRDefault="00915176" w:rsidP="005778E5">
      <w:pPr>
        <w:pStyle w:val="20"/>
        <w:spacing w:line="276" w:lineRule="auto"/>
        <w:rPr>
          <w:szCs w:val="24"/>
        </w:rPr>
      </w:pPr>
    </w:p>
    <w:p w:rsidR="00647228" w:rsidRPr="00364DE9" w:rsidRDefault="00647228" w:rsidP="004B18B4">
      <w:pPr>
        <w:spacing w:line="276" w:lineRule="auto"/>
        <w:rPr>
          <w:sz w:val="24"/>
          <w:szCs w:val="24"/>
        </w:rPr>
      </w:pPr>
    </w:p>
    <w:p w:rsidR="00915176" w:rsidRPr="00364DE9" w:rsidRDefault="001B0758" w:rsidP="00BD53DC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364DE9">
        <w:rPr>
          <w:sz w:val="24"/>
          <w:szCs w:val="24"/>
        </w:rPr>
        <w:t>ТЕХНИЧЕСКОЕ ЗАДАНИЕ</w:t>
      </w:r>
      <w:r w:rsidR="00E409ED">
        <w:rPr>
          <w:sz w:val="24"/>
          <w:szCs w:val="24"/>
        </w:rPr>
        <w:t xml:space="preserve"> № 1 </w:t>
      </w:r>
      <w:bookmarkStart w:id="1" w:name="_GoBack"/>
      <w:bookmarkEnd w:id="1"/>
    </w:p>
    <w:p w:rsidR="00D80AA2" w:rsidRPr="00B8180A" w:rsidRDefault="00915176" w:rsidP="00B8180A">
      <w:pPr>
        <w:jc w:val="center"/>
        <w:rPr>
          <w:sz w:val="28"/>
          <w:szCs w:val="28"/>
        </w:rPr>
      </w:pPr>
      <w:r w:rsidRPr="00B8180A">
        <w:rPr>
          <w:sz w:val="28"/>
          <w:szCs w:val="28"/>
        </w:rPr>
        <w:t xml:space="preserve">на </w:t>
      </w:r>
      <w:r w:rsidR="00B8180A" w:rsidRPr="00B8180A">
        <w:rPr>
          <w:sz w:val="28"/>
          <w:szCs w:val="28"/>
        </w:rPr>
        <w:t>проведения закупки способом «закупка у единственного источника»</w:t>
      </w:r>
      <w:r w:rsidR="0063387B" w:rsidRPr="00B8180A">
        <w:rPr>
          <w:sz w:val="28"/>
          <w:szCs w:val="28"/>
        </w:rPr>
        <w:t xml:space="preserve"> </w:t>
      </w:r>
      <w:r w:rsidR="00F41ED4" w:rsidRPr="00F41ED4">
        <w:rPr>
          <w:sz w:val="28"/>
          <w:szCs w:val="28"/>
        </w:rPr>
        <w:t xml:space="preserve">услуг </w:t>
      </w:r>
      <w:r w:rsidR="00356369" w:rsidRPr="00356369">
        <w:rPr>
          <w:sz w:val="28"/>
          <w:szCs w:val="28"/>
        </w:rPr>
        <w:t>на пультовую охрану объекта</w:t>
      </w:r>
    </w:p>
    <w:p w:rsidR="00647228" w:rsidRPr="00364DE9" w:rsidRDefault="00647228" w:rsidP="005778E5">
      <w:pPr>
        <w:pStyle w:val="a3"/>
        <w:spacing w:line="276" w:lineRule="auto"/>
        <w:ind w:left="0" w:firstLine="0"/>
        <w:rPr>
          <w:sz w:val="24"/>
          <w:szCs w:val="24"/>
        </w:rPr>
      </w:pPr>
    </w:p>
    <w:p w:rsidR="003C757D" w:rsidRPr="003C757D" w:rsidRDefault="003C757D" w:rsidP="003C757D">
      <w:pPr>
        <w:pStyle w:val="af3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757D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C757D">
        <w:rPr>
          <w:rFonts w:ascii="Times New Roman" w:eastAsia="Times New Roman" w:hAnsi="Times New Roman" w:cs="Times New Roman"/>
          <w:b/>
          <w:sz w:val="28"/>
          <w:szCs w:val="28"/>
        </w:rPr>
        <w:t>Общие положения.</w:t>
      </w:r>
    </w:p>
    <w:p w:rsidR="00866DA6" w:rsidRDefault="003C757D" w:rsidP="00B8180A">
      <w:pPr>
        <w:pStyle w:val="af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57D">
        <w:rPr>
          <w:rFonts w:ascii="Times New Roman" w:eastAsia="Times New Roman" w:hAnsi="Times New Roman" w:cs="Times New Roman"/>
          <w:sz w:val="28"/>
          <w:szCs w:val="28"/>
        </w:rPr>
        <w:t xml:space="preserve">Филиал ОАО «МРСК Центра» - «Орелэнерго» производит </w:t>
      </w:r>
      <w:r w:rsidR="00B8180A">
        <w:rPr>
          <w:rFonts w:ascii="Times New Roman" w:eastAsia="Times New Roman" w:hAnsi="Times New Roman" w:cs="Times New Roman"/>
          <w:sz w:val="28"/>
          <w:szCs w:val="28"/>
        </w:rPr>
        <w:t xml:space="preserve">заключение договора </w:t>
      </w:r>
      <w:r w:rsidR="00356369" w:rsidRPr="00356369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356369">
        <w:rPr>
          <w:rFonts w:ascii="Times New Roman" w:eastAsia="Times New Roman" w:hAnsi="Times New Roman" w:cs="Times New Roman"/>
          <w:sz w:val="28"/>
          <w:szCs w:val="28"/>
        </w:rPr>
        <w:t>пультовую охрану 9 объектов филиала</w:t>
      </w:r>
      <w:r w:rsidR="00E409E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56369">
        <w:rPr>
          <w:rFonts w:ascii="Times New Roman" w:eastAsia="Times New Roman" w:hAnsi="Times New Roman" w:cs="Times New Roman"/>
          <w:sz w:val="28"/>
          <w:szCs w:val="28"/>
        </w:rPr>
        <w:t>с установленными</w:t>
      </w:r>
      <w:r w:rsidR="00B8180A">
        <w:rPr>
          <w:rFonts w:ascii="Times New Roman" w:eastAsia="Times New Roman" w:hAnsi="Times New Roman" w:cs="Times New Roman"/>
          <w:sz w:val="28"/>
          <w:szCs w:val="28"/>
        </w:rPr>
        <w:t xml:space="preserve"> ранее</w:t>
      </w:r>
      <w:r w:rsidR="00E409ED">
        <w:rPr>
          <w:rFonts w:ascii="Times New Roman" w:eastAsia="Times New Roman" w:hAnsi="Times New Roman" w:cs="Times New Roman"/>
          <w:sz w:val="28"/>
          <w:szCs w:val="28"/>
        </w:rPr>
        <w:t xml:space="preserve"> ФГУП «Охрана» МВД РФ по Орловской области</w:t>
      </w:r>
      <w:r w:rsidR="00B818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6369">
        <w:rPr>
          <w:rFonts w:ascii="Times New Roman" w:eastAsia="Times New Roman" w:hAnsi="Times New Roman" w:cs="Times New Roman"/>
          <w:sz w:val="28"/>
          <w:szCs w:val="28"/>
        </w:rPr>
        <w:t>кнопками тревожной сигнализации</w:t>
      </w:r>
      <w:r w:rsidR="006F2F4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757D" w:rsidRPr="003C757D" w:rsidRDefault="003C757D" w:rsidP="003C757D">
      <w:pPr>
        <w:pStyle w:val="af3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821DC1">
        <w:rPr>
          <w:rFonts w:ascii="Times New Roman" w:hAnsi="Times New Roman" w:cs="Times New Roman"/>
          <w:b/>
          <w:sz w:val="28"/>
          <w:szCs w:val="28"/>
        </w:rPr>
        <w:t>Объём оказываемой услуги.</w:t>
      </w:r>
    </w:p>
    <w:p w:rsidR="006F2F49" w:rsidRDefault="006F2F49" w:rsidP="006F2F49">
      <w:pPr>
        <w:tabs>
          <w:tab w:val="left" w:pos="1134"/>
        </w:tabs>
        <w:spacing w:line="288" w:lineRule="auto"/>
        <w:ind w:firstLine="709"/>
        <w:jc w:val="both"/>
        <w:rPr>
          <w:rFonts w:eastAsia="Calibri"/>
          <w:iCs/>
          <w:sz w:val="28"/>
          <w:szCs w:val="28"/>
          <w:lang w:eastAsia="en-US" w:bidi="en-US"/>
        </w:rPr>
      </w:pPr>
      <w:r w:rsidRPr="006F2F49">
        <w:rPr>
          <w:rFonts w:eastAsia="Calibri"/>
          <w:iCs/>
          <w:sz w:val="28"/>
          <w:szCs w:val="28"/>
          <w:lang w:eastAsia="en-US" w:bidi="en-US"/>
        </w:rPr>
        <w:t>КТС установлены на 9 объектах филиала ОАО «МРСК Центра</w:t>
      </w:r>
      <w:proofErr w:type="gramStart"/>
      <w:r w:rsidRPr="006F2F49">
        <w:rPr>
          <w:rFonts w:eastAsia="Calibri"/>
          <w:iCs/>
          <w:sz w:val="28"/>
          <w:szCs w:val="28"/>
          <w:lang w:eastAsia="en-US" w:bidi="en-US"/>
        </w:rPr>
        <w:t>»-</w:t>
      </w:r>
      <w:proofErr w:type="gramEnd"/>
      <w:r>
        <w:rPr>
          <w:rFonts w:eastAsia="Calibri"/>
          <w:iCs/>
          <w:sz w:val="28"/>
          <w:szCs w:val="28"/>
          <w:lang w:eastAsia="en-US" w:bidi="en-US"/>
        </w:rPr>
        <w:t>«Орелэнерго»:</w:t>
      </w:r>
      <w:r w:rsidRPr="006F2F49">
        <w:rPr>
          <w:rFonts w:eastAsia="Calibri"/>
          <w:iCs/>
          <w:sz w:val="28"/>
          <w:szCs w:val="28"/>
          <w:lang w:eastAsia="en-US" w:bidi="en-US"/>
        </w:rPr>
        <w:t xml:space="preserve"> </w:t>
      </w:r>
    </w:p>
    <w:tbl>
      <w:tblPr>
        <w:tblW w:w="10029" w:type="dxa"/>
        <w:tblInd w:w="93" w:type="dxa"/>
        <w:tblLook w:val="04A0" w:firstRow="1" w:lastRow="0" w:firstColumn="1" w:lastColumn="0" w:noHBand="0" w:noVBand="1"/>
      </w:tblPr>
      <w:tblGrid>
        <w:gridCol w:w="1119"/>
        <w:gridCol w:w="4463"/>
        <w:gridCol w:w="4447"/>
      </w:tblGrid>
      <w:tr w:rsidR="006F2F49" w:rsidRPr="006F2F49" w:rsidTr="003251B8">
        <w:trPr>
          <w:trHeight w:val="270"/>
        </w:trPr>
        <w:tc>
          <w:tcPr>
            <w:tcW w:w="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F49" w:rsidRPr="006F2F49" w:rsidRDefault="006F2F49" w:rsidP="006F2F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2F49">
              <w:rPr>
                <w:rFonts w:ascii="Calibri" w:hAnsi="Calibri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7323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F49" w:rsidRPr="006F2F49" w:rsidRDefault="006F2F49" w:rsidP="006F2F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F2F49">
              <w:rPr>
                <w:b/>
                <w:bCs/>
                <w:color w:val="000000"/>
                <w:sz w:val="24"/>
                <w:szCs w:val="24"/>
              </w:rPr>
              <w:t>Название объекта, адрес</w:t>
            </w:r>
          </w:p>
        </w:tc>
      </w:tr>
      <w:tr w:rsidR="006F2F49" w:rsidRPr="006F2F49" w:rsidTr="003251B8">
        <w:trPr>
          <w:trHeight w:val="30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323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F2F49" w:rsidRPr="006F2F49" w:rsidTr="003251B8">
        <w:trPr>
          <w:trHeight w:val="30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323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F2F49" w:rsidRPr="006F2F49" w:rsidTr="003251B8">
        <w:trPr>
          <w:trHeight w:val="1227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323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F2F49" w:rsidRPr="006F2F49" w:rsidTr="003251B8">
        <w:trPr>
          <w:trHeight w:val="300"/>
        </w:trPr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F49" w:rsidRPr="006F2F49" w:rsidRDefault="006F2F49" w:rsidP="006F2F49">
            <w:pPr>
              <w:jc w:val="center"/>
              <w:rPr>
                <w:color w:val="000000"/>
                <w:sz w:val="24"/>
                <w:szCs w:val="24"/>
              </w:rPr>
            </w:pPr>
            <w:r w:rsidRPr="006F2F4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6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F49" w:rsidRPr="006F2F49" w:rsidRDefault="006F2F49" w:rsidP="006F2F49">
            <w:pPr>
              <w:rPr>
                <w:color w:val="000000"/>
                <w:sz w:val="24"/>
                <w:szCs w:val="24"/>
              </w:rPr>
            </w:pPr>
            <w:r w:rsidRPr="006F2F49">
              <w:rPr>
                <w:color w:val="000000"/>
                <w:sz w:val="24"/>
                <w:szCs w:val="24"/>
              </w:rPr>
              <w:t>ПС 110 кВ "</w:t>
            </w:r>
            <w:proofErr w:type="spellStart"/>
            <w:r w:rsidRPr="006F2F49">
              <w:rPr>
                <w:color w:val="000000"/>
                <w:sz w:val="24"/>
                <w:szCs w:val="24"/>
              </w:rPr>
              <w:t>Новополево</w:t>
            </w:r>
            <w:proofErr w:type="spellEnd"/>
            <w:r w:rsidRPr="006F2F49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36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F49" w:rsidRPr="006F2F49" w:rsidRDefault="006F2F49" w:rsidP="006F2F49">
            <w:pPr>
              <w:rPr>
                <w:color w:val="000000"/>
                <w:sz w:val="24"/>
                <w:szCs w:val="24"/>
              </w:rPr>
            </w:pPr>
            <w:r w:rsidRPr="006F2F49">
              <w:rPr>
                <w:color w:val="000000"/>
                <w:sz w:val="24"/>
                <w:szCs w:val="24"/>
              </w:rPr>
              <w:t>Орловская область, п. Глазуновка, ул. Полевая</w:t>
            </w:r>
          </w:p>
        </w:tc>
      </w:tr>
      <w:tr w:rsidR="006F2F49" w:rsidRPr="006F2F49" w:rsidTr="003251B8">
        <w:trPr>
          <w:trHeight w:val="570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color w:val="000000"/>
                <w:sz w:val="24"/>
                <w:szCs w:val="24"/>
              </w:rPr>
            </w:pPr>
          </w:p>
        </w:tc>
      </w:tr>
      <w:tr w:rsidR="006F2F49" w:rsidRPr="006F2F49" w:rsidTr="003251B8">
        <w:trPr>
          <w:trHeight w:val="300"/>
        </w:trPr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F49" w:rsidRPr="006F2F49" w:rsidRDefault="006F2F49" w:rsidP="006F2F49">
            <w:pPr>
              <w:jc w:val="center"/>
              <w:rPr>
                <w:color w:val="000000"/>
                <w:sz w:val="24"/>
                <w:szCs w:val="24"/>
              </w:rPr>
            </w:pPr>
            <w:r w:rsidRPr="006F2F4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66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F49" w:rsidRPr="006F2F49" w:rsidRDefault="006F2F49" w:rsidP="006F2F49">
            <w:pPr>
              <w:rPr>
                <w:color w:val="000000"/>
                <w:sz w:val="24"/>
                <w:szCs w:val="24"/>
              </w:rPr>
            </w:pPr>
            <w:r w:rsidRPr="006F2F49">
              <w:rPr>
                <w:color w:val="000000"/>
                <w:sz w:val="24"/>
                <w:szCs w:val="24"/>
              </w:rPr>
              <w:t>ПС 35 кВ "</w:t>
            </w:r>
            <w:proofErr w:type="spellStart"/>
            <w:r w:rsidRPr="006F2F49">
              <w:rPr>
                <w:color w:val="000000"/>
                <w:sz w:val="24"/>
                <w:szCs w:val="24"/>
              </w:rPr>
              <w:t>Тросна</w:t>
            </w:r>
            <w:proofErr w:type="spellEnd"/>
            <w:r w:rsidRPr="006F2F49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36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F49" w:rsidRPr="006F2F49" w:rsidRDefault="006F2F49" w:rsidP="006F2F49">
            <w:pPr>
              <w:rPr>
                <w:color w:val="000000"/>
                <w:sz w:val="24"/>
                <w:szCs w:val="24"/>
              </w:rPr>
            </w:pPr>
            <w:r w:rsidRPr="006F2F49">
              <w:rPr>
                <w:color w:val="000000"/>
                <w:sz w:val="24"/>
                <w:szCs w:val="24"/>
              </w:rPr>
              <w:t xml:space="preserve">Орловская область, п. </w:t>
            </w:r>
            <w:proofErr w:type="spellStart"/>
            <w:r w:rsidRPr="006F2F49">
              <w:rPr>
                <w:color w:val="000000"/>
                <w:sz w:val="24"/>
                <w:szCs w:val="24"/>
              </w:rPr>
              <w:t>Тросна</w:t>
            </w:r>
            <w:proofErr w:type="spellEnd"/>
          </w:p>
        </w:tc>
      </w:tr>
      <w:tr w:rsidR="006F2F49" w:rsidRPr="006F2F49" w:rsidTr="003251B8">
        <w:trPr>
          <w:trHeight w:val="345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color w:val="000000"/>
                <w:sz w:val="24"/>
                <w:szCs w:val="24"/>
              </w:rPr>
            </w:pPr>
          </w:p>
        </w:tc>
      </w:tr>
      <w:tr w:rsidR="006F2F49" w:rsidRPr="006F2F49" w:rsidTr="003251B8">
        <w:trPr>
          <w:trHeight w:val="61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F49" w:rsidRPr="006F2F49" w:rsidRDefault="006F2F49" w:rsidP="006F2F49">
            <w:pPr>
              <w:jc w:val="center"/>
              <w:rPr>
                <w:color w:val="000000"/>
                <w:sz w:val="24"/>
                <w:szCs w:val="24"/>
              </w:rPr>
            </w:pPr>
            <w:r w:rsidRPr="006F2F4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F49" w:rsidRPr="006F2F49" w:rsidRDefault="006F2F49" w:rsidP="006F2F49">
            <w:pPr>
              <w:rPr>
                <w:color w:val="000000"/>
                <w:sz w:val="24"/>
                <w:szCs w:val="24"/>
              </w:rPr>
            </w:pPr>
            <w:r w:rsidRPr="006F2F49">
              <w:rPr>
                <w:color w:val="000000"/>
                <w:sz w:val="24"/>
                <w:szCs w:val="24"/>
              </w:rPr>
              <w:t>ПС 35 кВ "</w:t>
            </w:r>
            <w:proofErr w:type="spellStart"/>
            <w:r w:rsidRPr="006F2F49">
              <w:rPr>
                <w:color w:val="000000"/>
                <w:sz w:val="24"/>
                <w:szCs w:val="24"/>
              </w:rPr>
              <w:t>Хотынецкая</w:t>
            </w:r>
            <w:proofErr w:type="spellEnd"/>
            <w:r w:rsidRPr="006F2F49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F49" w:rsidRPr="006F2F49" w:rsidRDefault="006F2F49" w:rsidP="006F2F49">
            <w:pPr>
              <w:rPr>
                <w:color w:val="000000"/>
                <w:sz w:val="24"/>
                <w:szCs w:val="24"/>
              </w:rPr>
            </w:pPr>
            <w:r w:rsidRPr="006F2F49">
              <w:rPr>
                <w:color w:val="000000"/>
                <w:sz w:val="24"/>
                <w:szCs w:val="24"/>
              </w:rPr>
              <w:t>Орловская область, п. Хотынец, ул. Промышленная, д. 13</w:t>
            </w:r>
          </w:p>
        </w:tc>
      </w:tr>
      <w:tr w:rsidR="006F2F49" w:rsidRPr="006F2F49" w:rsidTr="003251B8">
        <w:trPr>
          <w:trHeight w:val="690"/>
        </w:trPr>
        <w:tc>
          <w:tcPr>
            <w:tcW w:w="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F49" w:rsidRPr="006F2F49" w:rsidRDefault="006F2F49" w:rsidP="006F2F49">
            <w:pPr>
              <w:jc w:val="center"/>
              <w:rPr>
                <w:color w:val="000000"/>
                <w:sz w:val="24"/>
                <w:szCs w:val="24"/>
              </w:rPr>
            </w:pPr>
            <w:r w:rsidRPr="006F2F4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F49" w:rsidRPr="006F2F49" w:rsidRDefault="006F2F49" w:rsidP="006F2F49">
            <w:pPr>
              <w:rPr>
                <w:color w:val="000000"/>
                <w:sz w:val="24"/>
                <w:szCs w:val="24"/>
              </w:rPr>
            </w:pPr>
            <w:r w:rsidRPr="006F2F49">
              <w:rPr>
                <w:color w:val="000000"/>
                <w:sz w:val="24"/>
                <w:szCs w:val="24"/>
              </w:rPr>
              <w:t>ПС 110 кВ "Залегощь"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F49" w:rsidRPr="006F2F49" w:rsidRDefault="006F2F49" w:rsidP="006F2F49">
            <w:pPr>
              <w:rPr>
                <w:color w:val="000000"/>
                <w:sz w:val="24"/>
                <w:szCs w:val="24"/>
              </w:rPr>
            </w:pPr>
            <w:r w:rsidRPr="006F2F49">
              <w:rPr>
                <w:color w:val="000000"/>
                <w:sz w:val="24"/>
                <w:szCs w:val="24"/>
              </w:rPr>
              <w:t>Орловская область, п. Залегощь</w:t>
            </w:r>
          </w:p>
        </w:tc>
      </w:tr>
      <w:tr w:rsidR="006F2F49" w:rsidRPr="006F2F49" w:rsidTr="003251B8">
        <w:trPr>
          <w:trHeight w:val="63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F49" w:rsidRPr="006F2F49" w:rsidRDefault="006F2F49" w:rsidP="006F2F49">
            <w:pPr>
              <w:jc w:val="center"/>
              <w:rPr>
                <w:color w:val="000000"/>
                <w:sz w:val="24"/>
                <w:szCs w:val="24"/>
              </w:rPr>
            </w:pPr>
            <w:r w:rsidRPr="006F2F4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F49" w:rsidRPr="006F2F49" w:rsidRDefault="006F2F49" w:rsidP="006F2F49">
            <w:pPr>
              <w:rPr>
                <w:color w:val="000000"/>
                <w:sz w:val="24"/>
                <w:szCs w:val="24"/>
              </w:rPr>
            </w:pPr>
            <w:r w:rsidRPr="006F2F49">
              <w:rPr>
                <w:color w:val="000000"/>
                <w:sz w:val="24"/>
                <w:szCs w:val="24"/>
              </w:rPr>
              <w:t>ПС 110 кВ "</w:t>
            </w:r>
            <w:proofErr w:type="spellStart"/>
            <w:r w:rsidRPr="006F2F49">
              <w:rPr>
                <w:color w:val="000000"/>
                <w:sz w:val="24"/>
                <w:szCs w:val="24"/>
              </w:rPr>
              <w:t>Болхов</w:t>
            </w:r>
            <w:proofErr w:type="spellEnd"/>
            <w:r w:rsidRPr="006F2F49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F49" w:rsidRPr="006F2F49" w:rsidRDefault="006F2F49" w:rsidP="006F2F49">
            <w:pPr>
              <w:rPr>
                <w:color w:val="000000"/>
                <w:sz w:val="24"/>
                <w:szCs w:val="24"/>
              </w:rPr>
            </w:pPr>
            <w:r w:rsidRPr="006F2F49">
              <w:rPr>
                <w:color w:val="000000"/>
                <w:sz w:val="24"/>
                <w:szCs w:val="24"/>
              </w:rPr>
              <w:t xml:space="preserve">Орловская область, г. </w:t>
            </w:r>
            <w:proofErr w:type="spellStart"/>
            <w:r w:rsidRPr="006F2F49">
              <w:rPr>
                <w:color w:val="000000"/>
                <w:sz w:val="24"/>
                <w:szCs w:val="24"/>
              </w:rPr>
              <w:t>Болхов</w:t>
            </w:r>
            <w:proofErr w:type="spellEnd"/>
            <w:r w:rsidRPr="006F2F49">
              <w:rPr>
                <w:color w:val="000000"/>
                <w:sz w:val="24"/>
                <w:szCs w:val="24"/>
              </w:rPr>
              <w:t>, ул. Ногина, д. 31</w:t>
            </w:r>
          </w:p>
        </w:tc>
      </w:tr>
      <w:tr w:rsidR="006F2F49" w:rsidRPr="006F2F49" w:rsidTr="003251B8">
        <w:trPr>
          <w:trHeight w:val="64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F49" w:rsidRPr="006F2F49" w:rsidRDefault="006F2F49" w:rsidP="006F2F49">
            <w:pPr>
              <w:jc w:val="center"/>
              <w:rPr>
                <w:color w:val="000000"/>
                <w:sz w:val="24"/>
                <w:szCs w:val="24"/>
              </w:rPr>
            </w:pPr>
            <w:r w:rsidRPr="006F2F4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F49" w:rsidRPr="006F2F49" w:rsidRDefault="006F2F49" w:rsidP="006F2F49">
            <w:pPr>
              <w:rPr>
                <w:color w:val="000000"/>
                <w:sz w:val="24"/>
                <w:szCs w:val="24"/>
              </w:rPr>
            </w:pPr>
            <w:r w:rsidRPr="006F2F49">
              <w:rPr>
                <w:color w:val="000000"/>
                <w:sz w:val="24"/>
                <w:szCs w:val="24"/>
              </w:rPr>
              <w:t>ПС 110 кВ "Новосиль"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F49" w:rsidRPr="006F2F49" w:rsidRDefault="006F2F49" w:rsidP="006F2F49">
            <w:pPr>
              <w:rPr>
                <w:color w:val="000000"/>
                <w:sz w:val="24"/>
                <w:szCs w:val="24"/>
              </w:rPr>
            </w:pPr>
            <w:r w:rsidRPr="006F2F49">
              <w:rPr>
                <w:color w:val="000000"/>
                <w:sz w:val="24"/>
                <w:szCs w:val="24"/>
              </w:rPr>
              <w:t>Орловская область, г. Новосиль, ул. Розы Люксембург, д. 3г/4</w:t>
            </w:r>
          </w:p>
        </w:tc>
      </w:tr>
      <w:tr w:rsidR="006F2F49" w:rsidRPr="006F2F49" w:rsidTr="003251B8">
        <w:trPr>
          <w:trHeight w:val="70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F49" w:rsidRPr="006F2F49" w:rsidRDefault="006F2F49" w:rsidP="006F2F49">
            <w:pPr>
              <w:jc w:val="center"/>
              <w:rPr>
                <w:color w:val="000000"/>
                <w:sz w:val="24"/>
                <w:szCs w:val="24"/>
              </w:rPr>
            </w:pPr>
            <w:r w:rsidRPr="006F2F49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F49" w:rsidRPr="006F2F49" w:rsidRDefault="006F2F49" w:rsidP="006F2F49">
            <w:pPr>
              <w:rPr>
                <w:color w:val="000000"/>
                <w:sz w:val="24"/>
                <w:szCs w:val="24"/>
              </w:rPr>
            </w:pPr>
            <w:r w:rsidRPr="006F2F49">
              <w:rPr>
                <w:color w:val="000000"/>
                <w:sz w:val="24"/>
                <w:szCs w:val="24"/>
              </w:rPr>
              <w:t>ПС 110 кВ "Верховье 2"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F49" w:rsidRPr="006F2F49" w:rsidRDefault="006F2F49" w:rsidP="006F2F49">
            <w:pPr>
              <w:rPr>
                <w:color w:val="000000"/>
                <w:sz w:val="24"/>
                <w:szCs w:val="24"/>
              </w:rPr>
            </w:pPr>
            <w:r w:rsidRPr="006F2F49">
              <w:rPr>
                <w:color w:val="000000"/>
                <w:sz w:val="24"/>
                <w:szCs w:val="24"/>
              </w:rPr>
              <w:t xml:space="preserve">Орловская область, п. </w:t>
            </w:r>
            <w:proofErr w:type="spellStart"/>
            <w:r w:rsidRPr="006F2F49">
              <w:rPr>
                <w:color w:val="000000"/>
                <w:sz w:val="24"/>
                <w:szCs w:val="24"/>
              </w:rPr>
              <w:t>Верзовье</w:t>
            </w:r>
            <w:proofErr w:type="spellEnd"/>
          </w:p>
        </w:tc>
      </w:tr>
      <w:tr w:rsidR="006F2F49" w:rsidRPr="006F2F49" w:rsidTr="003251B8">
        <w:trPr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F49" w:rsidRPr="006F2F49" w:rsidRDefault="006F2F49" w:rsidP="006F2F49">
            <w:pPr>
              <w:jc w:val="center"/>
              <w:rPr>
                <w:color w:val="000000"/>
                <w:sz w:val="24"/>
                <w:szCs w:val="24"/>
              </w:rPr>
            </w:pPr>
            <w:r w:rsidRPr="006F2F49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F49" w:rsidRPr="006F2F49" w:rsidRDefault="006F2F49" w:rsidP="006F2F49">
            <w:pPr>
              <w:rPr>
                <w:color w:val="000000"/>
                <w:sz w:val="24"/>
                <w:szCs w:val="24"/>
              </w:rPr>
            </w:pPr>
            <w:r w:rsidRPr="006F2F49">
              <w:rPr>
                <w:color w:val="000000"/>
                <w:sz w:val="24"/>
                <w:szCs w:val="24"/>
              </w:rPr>
              <w:t>ПС 110 кВ "Советская"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F49" w:rsidRPr="006F2F49" w:rsidRDefault="006F2F49" w:rsidP="006F2F49">
            <w:pPr>
              <w:rPr>
                <w:color w:val="000000"/>
                <w:sz w:val="24"/>
                <w:szCs w:val="24"/>
              </w:rPr>
            </w:pPr>
            <w:r w:rsidRPr="006F2F49">
              <w:rPr>
                <w:color w:val="000000"/>
                <w:sz w:val="24"/>
                <w:szCs w:val="24"/>
              </w:rPr>
              <w:t xml:space="preserve">г. Орел, </w:t>
            </w:r>
            <w:proofErr w:type="spellStart"/>
            <w:r w:rsidRPr="006F2F49">
              <w:rPr>
                <w:color w:val="000000"/>
                <w:sz w:val="24"/>
                <w:szCs w:val="24"/>
              </w:rPr>
              <w:t>Наугорское</w:t>
            </w:r>
            <w:proofErr w:type="spellEnd"/>
            <w:r w:rsidRPr="006F2F49">
              <w:rPr>
                <w:color w:val="000000"/>
                <w:sz w:val="24"/>
                <w:szCs w:val="24"/>
              </w:rPr>
              <w:t xml:space="preserve"> шоссе, д. 7б</w:t>
            </w:r>
          </w:p>
        </w:tc>
      </w:tr>
      <w:tr w:rsidR="006F2F49" w:rsidRPr="006F2F49" w:rsidTr="003251B8">
        <w:trPr>
          <w:trHeight w:val="72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F49" w:rsidRPr="006F2F49" w:rsidRDefault="006F2F49" w:rsidP="006F2F49">
            <w:pPr>
              <w:jc w:val="center"/>
              <w:rPr>
                <w:color w:val="000000"/>
                <w:sz w:val="24"/>
                <w:szCs w:val="24"/>
              </w:rPr>
            </w:pPr>
            <w:r w:rsidRPr="006F2F49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F49" w:rsidRPr="006F2F49" w:rsidRDefault="006F2F49" w:rsidP="006F2F49">
            <w:pPr>
              <w:rPr>
                <w:color w:val="000000"/>
                <w:sz w:val="24"/>
                <w:szCs w:val="24"/>
              </w:rPr>
            </w:pPr>
            <w:r w:rsidRPr="006F2F49">
              <w:rPr>
                <w:color w:val="000000"/>
                <w:sz w:val="24"/>
                <w:szCs w:val="24"/>
              </w:rPr>
              <w:t>административное здание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F49" w:rsidRPr="006F2F49" w:rsidRDefault="006F2F49" w:rsidP="006F2F49">
            <w:pPr>
              <w:rPr>
                <w:color w:val="000000"/>
                <w:sz w:val="24"/>
                <w:szCs w:val="24"/>
              </w:rPr>
            </w:pPr>
            <w:r w:rsidRPr="006F2F49">
              <w:rPr>
                <w:color w:val="000000"/>
                <w:sz w:val="24"/>
                <w:szCs w:val="24"/>
              </w:rPr>
              <w:t>г. Орел, пл. Мира, д. 2</w:t>
            </w:r>
          </w:p>
        </w:tc>
      </w:tr>
    </w:tbl>
    <w:p w:rsidR="006F2F49" w:rsidRDefault="006F2F49" w:rsidP="006F2F49">
      <w:pPr>
        <w:tabs>
          <w:tab w:val="left" w:pos="1134"/>
        </w:tabs>
        <w:spacing w:line="288" w:lineRule="auto"/>
        <w:ind w:firstLine="709"/>
        <w:jc w:val="both"/>
        <w:rPr>
          <w:rFonts w:eastAsia="Calibri"/>
          <w:iCs/>
          <w:sz w:val="28"/>
          <w:szCs w:val="28"/>
          <w:lang w:eastAsia="en-US" w:bidi="en-US"/>
        </w:rPr>
      </w:pPr>
    </w:p>
    <w:p w:rsidR="006F2F49" w:rsidRPr="006F2F49" w:rsidRDefault="006F2F49" w:rsidP="006F2F49">
      <w:pPr>
        <w:tabs>
          <w:tab w:val="left" w:pos="1134"/>
        </w:tabs>
        <w:spacing w:line="288" w:lineRule="auto"/>
        <w:jc w:val="both"/>
        <w:rPr>
          <w:rFonts w:eastAsia="Calibri"/>
          <w:iCs/>
          <w:sz w:val="28"/>
          <w:szCs w:val="28"/>
          <w:lang w:eastAsia="en-US" w:bidi="en-US"/>
        </w:rPr>
      </w:pPr>
      <w:r>
        <w:rPr>
          <w:rFonts w:eastAsia="Calibri"/>
          <w:iCs/>
          <w:sz w:val="28"/>
          <w:szCs w:val="28"/>
          <w:lang w:eastAsia="en-US" w:bidi="en-US"/>
        </w:rPr>
        <w:lastRenderedPageBreak/>
        <w:t xml:space="preserve">     В</w:t>
      </w:r>
      <w:r w:rsidRPr="006F2F49">
        <w:rPr>
          <w:rFonts w:eastAsia="Calibri"/>
          <w:iCs/>
          <w:sz w:val="28"/>
          <w:szCs w:val="28"/>
          <w:lang w:eastAsia="en-US" w:bidi="en-US"/>
        </w:rPr>
        <w:t xml:space="preserve"> перечень оказываемых услуг входит:</w:t>
      </w:r>
    </w:p>
    <w:p w:rsidR="00356369" w:rsidRPr="00356369" w:rsidRDefault="00356369" w:rsidP="00356369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56369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</w:t>
      </w:r>
      <w:r w:rsidRPr="00356369">
        <w:rPr>
          <w:sz w:val="28"/>
          <w:szCs w:val="28"/>
        </w:rPr>
        <w:t xml:space="preserve"> за состоянием сре</w:t>
      </w:r>
      <w:proofErr w:type="gramStart"/>
      <w:r w:rsidRPr="00356369">
        <w:rPr>
          <w:sz w:val="28"/>
          <w:szCs w:val="28"/>
        </w:rPr>
        <w:t>дств тр</w:t>
      </w:r>
      <w:proofErr w:type="gramEnd"/>
      <w:r w:rsidRPr="00356369">
        <w:rPr>
          <w:sz w:val="28"/>
          <w:szCs w:val="28"/>
        </w:rPr>
        <w:t>евожной сигнализации, установленных на объектах «Заказчика</w:t>
      </w:r>
      <w:r>
        <w:rPr>
          <w:sz w:val="28"/>
          <w:szCs w:val="28"/>
        </w:rPr>
        <w:t>»</w:t>
      </w:r>
      <w:r w:rsidRPr="00356369">
        <w:rPr>
          <w:sz w:val="28"/>
          <w:szCs w:val="28"/>
        </w:rPr>
        <w:t xml:space="preserve">, посредством  пульта централизованного наблюдения.  </w:t>
      </w:r>
    </w:p>
    <w:p w:rsidR="00356369" w:rsidRPr="00356369" w:rsidRDefault="00356369" w:rsidP="00356369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принятие и учет</w:t>
      </w:r>
      <w:r w:rsidRPr="00356369">
        <w:rPr>
          <w:sz w:val="28"/>
          <w:szCs w:val="28"/>
        </w:rPr>
        <w:t xml:space="preserve"> информации о срабатывании сигнализации на охраняемом «Объекте» (тревожном сообщении);</w:t>
      </w:r>
    </w:p>
    <w:p w:rsidR="00356369" w:rsidRPr="00356369" w:rsidRDefault="00820AAA" w:rsidP="00356369">
      <w:pPr>
        <w:jc w:val="both"/>
        <w:rPr>
          <w:sz w:val="28"/>
          <w:szCs w:val="28"/>
        </w:rPr>
      </w:pPr>
      <w:r>
        <w:rPr>
          <w:sz w:val="28"/>
          <w:szCs w:val="28"/>
        </w:rPr>
        <w:t>- реагирование</w:t>
      </w:r>
      <w:r w:rsidR="00356369" w:rsidRPr="00356369">
        <w:rPr>
          <w:sz w:val="28"/>
          <w:szCs w:val="28"/>
        </w:rPr>
        <w:t xml:space="preserve"> мобильными нарядами «Исполнителя» или нарядами полиции на поступившие сигналы «Тревога» с «Объекта» «Заказчика»; </w:t>
      </w:r>
    </w:p>
    <w:p w:rsidR="006F2F49" w:rsidRPr="00356369" w:rsidRDefault="00820AAA" w:rsidP="00356369">
      <w:pPr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</w:t>
      </w:r>
      <w:r w:rsidR="00356369" w:rsidRPr="00356369">
        <w:rPr>
          <w:sz w:val="28"/>
          <w:szCs w:val="28"/>
        </w:rPr>
        <w:t xml:space="preserve"> организационно-технических мероприятий планово-профилактического характера по поддержанию средств ТС в состоянии, соответствующем требованиям технической документации в течение всего срока эксплуатации.</w:t>
      </w:r>
    </w:p>
    <w:p w:rsidR="006F2F49" w:rsidRDefault="006F2F49" w:rsidP="006F2F49">
      <w:pPr>
        <w:jc w:val="both"/>
        <w:rPr>
          <w:sz w:val="28"/>
          <w:szCs w:val="28"/>
        </w:rPr>
      </w:pPr>
    </w:p>
    <w:p w:rsidR="00821DC1" w:rsidRPr="006F2F49" w:rsidRDefault="00821DC1" w:rsidP="006F2F49">
      <w:pPr>
        <w:jc w:val="both"/>
        <w:rPr>
          <w:sz w:val="28"/>
          <w:szCs w:val="28"/>
        </w:rPr>
      </w:pPr>
    </w:p>
    <w:p w:rsidR="00821DC1" w:rsidRDefault="003C757D" w:rsidP="006F2F49">
      <w:pPr>
        <w:spacing w:line="276" w:lineRule="auto"/>
        <w:ind w:left="10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6F2F49" w:rsidRPr="006F2F49">
        <w:rPr>
          <w:b/>
          <w:sz w:val="28"/>
          <w:szCs w:val="28"/>
        </w:rPr>
        <w:t xml:space="preserve">Срок оказания услуг: </w:t>
      </w:r>
    </w:p>
    <w:p w:rsidR="003C757D" w:rsidRPr="00821DC1" w:rsidRDefault="00821DC1" w:rsidP="00821DC1">
      <w:pPr>
        <w:spacing w:line="276" w:lineRule="auto"/>
        <w:ind w:left="1068"/>
        <w:jc w:val="both"/>
        <w:rPr>
          <w:sz w:val="28"/>
          <w:szCs w:val="28"/>
        </w:rPr>
      </w:pPr>
      <w:r w:rsidRPr="00821DC1">
        <w:rPr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="006F2F49" w:rsidRPr="00821DC1">
        <w:rPr>
          <w:sz w:val="28"/>
          <w:szCs w:val="28"/>
        </w:rPr>
        <w:t>01.0</w:t>
      </w:r>
      <w:r w:rsidR="00F37C1B" w:rsidRPr="00BA350D">
        <w:rPr>
          <w:sz w:val="28"/>
          <w:szCs w:val="28"/>
        </w:rPr>
        <w:t>3</w:t>
      </w:r>
      <w:r w:rsidR="006F2F49" w:rsidRPr="00821DC1">
        <w:rPr>
          <w:sz w:val="28"/>
          <w:szCs w:val="28"/>
        </w:rPr>
        <w:t xml:space="preserve">.2014 </w:t>
      </w:r>
      <w:r>
        <w:rPr>
          <w:sz w:val="28"/>
          <w:szCs w:val="28"/>
        </w:rPr>
        <w:t>по</w:t>
      </w:r>
      <w:r w:rsidR="006F2F49" w:rsidRPr="00821DC1">
        <w:rPr>
          <w:sz w:val="28"/>
          <w:szCs w:val="28"/>
        </w:rPr>
        <w:t xml:space="preserve"> 31.</w:t>
      </w:r>
      <w:r w:rsidR="00820AAA">
        <w:rPr>
          <w:sz w:val="28"/>
          <w:szCs w:val="28"/>
        </w:rPr>
        <w:t>12</w:t>
      </w:r>
      <w:r w:rsidR="006F2F49" w:rsidRPr="00821DC1">
        <w:rPr>
          <w:sz w:val="28"/>
          <w:szCs w:val="28"/>
        </w:rPr>
        <w:t>.201</w:t>
      </w:r>
      <w:r w:rsidR="00820AAA">
        <w:rPr>
          <w:sz w:val="28"/>
          <w:szCs w:val="28"/>
        </w:rPr>
        <w:t>4</w:t>
      </w:r>
      <w:r w:rsidR="006F2F49" w:rsidRPr="00821DC1">
        <w:rPr>
          <w:sz w:val="28"/>
          <w:szCs w:val="28"/>
        </w:rPr>
        <w:t xml:space="preserve"> г.</w:t>
      </w:r>
    </w:p>
    <w:p w:rsidR="003C757D" w:rsidRDefault="003C757D" w:rsidP="003C757D">
      <w:pPr>
        <w:spacing w:line="264" w:lineRule="auto"/>
        <w:ind w:firstLine="708"/>
        <w:jc w:val="both"/>
        <w:outlineLvl w:val="0"/>
        <w:rPr>
          <w:sz w:val="28"/>
          <w:szCs w:val="28"/>
        </w:rPr>
      </w:pPr>
    </w:p>
    <w:p w:rsidR="003C757D" w:rsidRPr="003C757D" w:rsidRDefault="003C757D" w:rsidP="003C757D">
      <w:pPr>
        <w:overflowPunct w:val="0"/>
        <w:autoSpaceDE w:val="0"/>
        <w:autoSpaceDN w:val="0"/>
        <w:adjustRightInd w:val="0"/>
        <w:ind w:firstLine="284"/>
        <w:jc w:val="right"/>
        <w:rPr>
          <w:sz w:val="28"/>
          <w:szCs w:val="28"/>
        </w:rPr>
      </w:pPr>
    </w:p>
    <w:p w:rsidR="003C757D" w:rsidRPr="003C757D" w:rsidRDefault="00821DC1" w:rsidP="0086187F">
      <w:pPr>
        <w:spacing w:line="276" w:lineRule="auto"/>
        <w:ind w:left="99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6187F">
        <w:rPr>
          <w:b/>
          <w:sz w:val="28"/>
          <w:szCs w:val="28"/>
        </w:rPr>
        <w:t xml:space="preserve">. </w:t>
      </w:r>
      <w:r w:rsidR="003C757D" w:rsidRPr="003C757D">
        <w:rPr>
          <w:b/>
          <w:sz w:val="28"/>
          <w:szCs w:val="28"/>
        </w:rPr>
        <w:t xml:space="preserve">Основные требования к </w:t>
      </w:r>
      <w:r>
        <w:rPr>
          <w:b/>
          <w:sz w:val="28"/>
          <w:szCs w:val="28"/>
        </w:rPr>
        <w:t>оказываемой услуге.</w:t>
      </w:r>
    </w:p>
    <w:p w:rsidR="003C757D" w:rsidRPr="003C757D" w:rsidRDefault="00821DC1" w:rsidP="003C75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Услуга оказывается в соответствии с внутренними нормативными документами </w:t>
      </w:r>
      <w:r w:rsidRPr="006F2F49">
        <w:rPr>
          <w:sz w:val="28"/>
          <w:szCs w:val="28"/>
        </w:rPr>
        <w:t>ФГУП «Охрана» МВД РФ</w:t>
      </w:r>
      <w:r>
        <w:rPr>
          <w:sz w:val="28"/>
          <w:szCs w:val="28"/>
        </w:rPr>
        <w:t>.</w:t>
      </w:r>
    </w:p>
    <w:p w:rsidR="003C757D" w:rsidRPr="003C757D" w:rsidRDefault="003C757D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3C757D" w:rsidRPr="003C757D" w:rsidRDefault="0086187F" w:rsidP="0086187F">
      <w:pPr>
        <w:spacing w:line="276" w:lineRule="auto"/>
        <w:ind w:left="99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3C757D" w:rsidRPr="003C757D">
        <w:rPr>
          <w:b/>
          <w:sz w:val="28"/>
          <w:szCs w:val="28"/>
        </w:rPr>
        <w:t xml:space="preserve">Правила контроля </w:t>
      </w:r>
      <w:r w:rsidR="00821DC1">
        <w:rPr>
          <w:b/>
          <w:sz w:val="28"/>
          <w:szCs w:val="28"/>
        </w:rPr>
        <w:t>работоспособности КТС</w:t>
      </w:r>
      <w:r w:rsidR="003C757D" w:rsidRPr="003C757D">
        <w:rPr>
          <w:b/>
          <w:sz w:val="28"/>
          <w:szCs w:val="28"/>
        </w:rPr>
        <w:t>.</w:t>
      </w:r>
    </w:p>
    <w:p w:rsidR="003C757D" w:rsidRPr="003C757D" w:rsidRDefault="00821DC1" w:rsidP="003C75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Работоспособность КТС проверяется ежедневным тестированием</w:t>
      </w:r>
      <w:r w:rsidR="00230DDB">
        <w:rPr>
          <w:sz w:val="28"/>
          <w:szCs w:val="28"/>
        </w:rPr>
        <w:t xml:space="preserve"> ответственным сотрудником филиала</w:t>
      </w:r>
      <w:r w:rsidR="00E409ED">
        <w:rPr>
          <w:sz w:val="28"/>
          <w:szCs w:val="28"/>
        </w:rPr>
        <w:t>, частной охранной организации</w:t>
      </w:r>
      <w:r>
        <w:rPr>
          <w:sz w:val="28"/>
          <w:szCs w:val="28"/>
        </w:rPr>
        <w:t xml:space="preserve"> </w:t>
      </w:r>
      <w:r w:rsidR="00230DDB">
        <w:rPr>
          <w:sz w:val="28"/>
          <w:szCs w:val="28"/>
        </w:rPr>
        <w:t xml:space="preserve">работоспособности кнопки, путем уведомления </w:t>
      </w:r>
      <w:r w:rsidR="00230DDB" w:rsidRPr="006F2F49">
        <w:rPr>
          <w:sz w:val="28"/>
          <w:szCs w:val="28"/>
        </w:rPr>
        <w:t>филиала ФГУП «Охрана» МВД РФ по Орловской области</w:t>
      </w:r>
      <w:r w:rsidR="00230DDB">
        <w:rPr>
          <w:sz w:val="28"/>
          <w:szCs w:val="28"/>
        </w:rPr>
        <w:t xml:space="preserve"> по телефону и получения подтверждения о получении сигнала.</w:t>
      </w:r>
    </w:p>
    <w:p w:rsidR="003C757D" w:rsidRPr="003C757D" w:rsidRDefault="003C757D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3C757D" w:rsidRPr="003C757D" w:rsidRDefault="0086187F" w:rsidP="0086187F">
      <w:pPr>
        <w:spacing w:line="276" w:lineRule="auto"/>
        <w:ind w:left="99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3C757D" w:rsidRPr="003C757D">
        <w:rPr>
          <w:b/>
          <w:sz w:val="28"/>
          <w:szCs w:val="28"/>
        </w:rPr>
        <w:t>Условия оплаты.</w:t>
      </w:r>
    </w:p>
    <w:p w:rsidR="003C757D" w:rsidRPr="003C757D" w:rsidRDefault="00820AAA" w:rsidP="003C757D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820AAA">
        <w:rPr>
          <w:sz w:val="28"/>
          <w:szCs w:val="28"/>
        </w:rPr>
        <w:t>Абонентская плата «Исполнителю» вносится (перечисляется) «Заказчиком» ежемесячно, без выставления счетов, независимо от фактического времени нахождения «Комплекса» в режиме охраны, до 15 (пятнадцатого) числа текущего месяца.</w:t>
      </w:r>
      <w:proofErr w:type="gramEnd"/>
      <w:r w:rsidRPr="00820AAA">
        <w:rPr>
          <w:sz w:val="28"/>
          <w:szCs w:val="28"/>
        </w:rPr>
        <w:t xml:space="preserve"> Фактом  оплаты признается поступление денежных средств на расчетный счет «Исполнителя», открытый в установленном законодательством Российской Федерации порядке.</w:t>
      </w:r>
    </w:p>
    <w:p w:rsidR="003C757D" w:rsidRPr="003C757D" w:rsidRDefault="003C757D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3C757D" w:rsidRPr="003C757D" w:rsidRDefault="003C757D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3C757D" w:rsidRPr="003C757D" w:rsidRDefault="003C757D" w:rsidP="003C757D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28"/>
        <w:gridCol w:w="5259"/>
      </w:tblGrid>
      <w:tr w:rsidR="003C757D" w:rsidRPr="003C757D" w:rsidTr="005477A1">
        <w:trPr>
          <w:jc w:val="center"/>
        </w:trPr>
        <w:tc>
          <w:tcPr>
            <w:tcW w:w="4928" w:type="dxa"/>
            <w:vAlign w:val="center"/>
            <w:hideMark/>
          </w:tcPr>
          <w:p w:rsidR="003C757D" w:rsidRPr="003C757D" w:rsidRDefault="001D41FC" w:rsidP="005477A1">
            <w:pPr>
              <w:pStyle w:val="a3"/>
              <w:ind w:left="0" w:firstLine="0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Начальник отдела безопасности</w:t>
            </w:r>
            <w:r w:rsidR="003C757D" w:rsidRPr="003C757D">
              <w:rPr>
                <w:b/>
                <w:szCs w:val="28"/>
              </w:rPr>
              <w:t xml:space="preserve"> </w:t>
            </w:r>
          </w:p>
        </w:tc>
        <w:tc>
          <w:tcPr>
            <w:tcW w:w="5259" w:type="dxa"/>
            <w:vAlign w:val="center"/>
            <w:hideMark/>
          </w:tcPr>
          <w:p w:rsidR="003C757D" w:rsidRPr="003C757D" w:rsidRDefault="001D41FC" w:rsidP="005477A1">
            <w:pPr>
              <w:pStyle w:val="a3"/>
              <w:ind w:firstLine="0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К.Д. Авдеенко</w:t>
            </w:r>
          </w:p>
        </w:tc>
      </w:tr>
    </w:tbl>
    <w:p w:rsidR="00C10C2B" w:rsidRPr="003C757D" w:rsidRDefault="00C10C2B" w:rsidP="003C757D">
      <w:pPr>
        <w:pStyle w:val="a3"/>
        <w:tabs>
          <w:tab w:val="left" w:pos="1134"/>
        </w:tabs>
        <w:spacing w:before="120" w:line="264" w:lineRule="auto"/>
        <w:ind w:left="0" w:firstLine="720"/>
        <w:jc w:val="both"/>
        <w:rPr>
          <w:szCs w:val="28"/>
        </w:rPr>
      </w:pPr>
    </w:p>
    <w:sectPr w:rsidR="00C10C2B" w:rsidRPr="003C757D" w:rsidSect="00F81085">
      <w:headerReference w:type="even" r:id="rId9"/>
      <w:headerReference w:type="default" r:id="rId10"/>
      <w:pgSz w:w="12240" w:h="15840" w:code="1"/>
      <w:pgMar w:top="567" w:right="474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CF7" w:rsidRDefault="004F6CF7">
      <w:r>
        <w:separator/>
      </w:r>
    </w:p>
  </w:endnote>
  <w:endnote w:type="continuationSeparator" w:id="0">
    <w:p w:rsidR="004F6CF7" w:rsidRDefault="004F6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CF7" w:rsidRDefault="004F6CF7">
      <w:r>
        <w:separator/>
      </w:r>
    </w:p>
  </w:footnote>
  <w:footnote w:type="continuationSeparator" w:id="0">
    <w:p w:rsidR="004F6CF7" w:rsidRDefault="004F6C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Default="006347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19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1962" w:rsidRDefault="008F196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Pr="00825FB4" w:rsidRDefault="00634741">
    <w:pPr>
      <w:pStyle w:val="a5"/>
      <w:framePr w:wrap="around" w:vAnchor="text" w:hAnchor="margin" w:xAlign="center" w:y="1"/>
      <w:rPr>
        <w:rStyle w:val="a7"/>
      </w:rPr>
    </w:pPr>
    <w:r w:rsidRPr="00825FB4">
      <w:rPr>
        <w:rStyle w:val="a7"/>
      </w:rPr>
      <w:fldChar w:fldCharType="begin"/>
    </w:r>
    <w:r w:rsidR="008F1962" w:rsidRPr="00825FB4">
      <w:rPr>
        <w:rStyle w:val="a7"/>
      </w:rPr>
      <w:instrText xml:space="preserve">PAGE  </w:instrText>
    </w:r>
    <w:r w:rsidRPr="00825FB4">
      <w:rPr>
        <w:rStyle w:val="a7"/>
      </w:rPr>
      <w:fldChar w:fldCharType="separate"/>
    </w:r>
    <w:r w:rsidR="003403C9">
      <w:rPr>
        <w:rStyle w:val="a7"/>
        <w:noProof/>
      </w:rPr>
      <w:t>2</w:t>
    </w:r>
    <w:r w:rsidRPr="00825FB4">
      <w:rPr>
        <w:rStyle w:val="a7"/>
      </w:rPr>
      <w:fldChar w:fldCharType="end"/>
    </w:r>
  </w:p>
  <w:p w:rsidR="008F1962" w:rsidRDefault="008F1962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C64"/>
    <w:multiLevelType w:val="hybridMultilevel"/>
    <w:tmpl w:val="A3DA6180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833E3F"/>
    <w:multiLevelType w:val="hybridMultilevel"/>
    <w:tmpl w:val="7628587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888740A"/>
    <w:multiLevelType w:val="hybridMultilevel"/>
    <w:tmpl w:val="FFB8B94C"/>
    <w:lvl w:ilvl="0" w:tplc="648A9454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">
    <w:nsid w:val="451159E5"/>
    <w:multiLevelType w:val="multilevel"/>
    <w:tmpl w:val="F71C9D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21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4">
    <w:nsid w:val="482B5917"/>
    <w:multiLevelType w:val="hybridMultilevel"/>
    <w:tmpl w:val="626EA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8D76B5"/>
    <w:multiLevelType w:val="hybridMultilevel"/>
    <w:tmpl w:val="26469AF4"/>
    <w:lvl w:ilvl="0" w:tplc="1C7E857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4C94215D"/>
    <w:multiLevelType w:val="hybridMultilevel"/>
    <w:tmpl w:val="78C20F2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4D0E4B1F"/>
    <w:multiLevelType w:val="hybridMultilevel"/>
    <w:tmpl w:val="5962719C"/>
    <w:lvl w:ilvl="0" w:tplc="2A6AA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664525BA"/>
    <w:multiLevelType w:val="hybridMultilevel"/>
    <w:tmpl w:val="A904930C"/>
    <w:lvl w:ilvl="0" w:tplc="C8B42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577009"/>
    <w:multiLevelType w:val="hybridMultilevel"/>
    <w:tmpl w:val="8E0609CA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6FD17036"/>
    <w:multiLevelType w:val="hybridMultilevel"/>
    <w:tmpl w:val="2CA2B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11"/>
  </w:num>
  <w:num w:numId="8">
    <w:abstractNumId w:val="9"/>
  </w:num>
  <w:num w:numId="9">
    <w:abstractNumId w:val="7"/>
  </w:num>
  <w:num w:numId="10">
    <w:abstractNumId w:val="6"/>
  </w:num>
  <w:num w:numId="11">
    <w:abstractNumId w:val="10"/>
  </w:num>
  <w:num w:numId="1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BC8"/>
    <w:rsid w:val="0000369B"/>
    <w:rsid w:val="00007DC3"/>
    <w:rsid w:val="00012263"/>
    <w:rsid w:val="000123ED"/>
    <w:rsid w:val="000140F8"/>
    <w:rsid w:val="00016DC9"/>
    <w:rsid w:val="000228DC"/>
    <w:rsid w:val="000229D3"/>
    <w:rsid w:val="00034356"/>
    <w:rsid w:val="00042ABF"/>
    <w:rsid w:val="0005405F"/>
    <w:rsid w:val="0005481F"/>
    <w:rsid w:val="00055854"/>
    <w:rsid w:val="0007091D"/>
    <w:rsid w:val="00071958"/>
    <w:rsid w:val="00072F49"/>
    <w:rsid w:val="0008212D"/>
    <w:rsid w:val="00084847"/>
    <w:rsid w:val="000943F9"/>
    <w:rsid w:val="00096144"/>
    <w:rsid w:val="00097696"/>
    <w:rsid w:val="000A13D7"/>
    <w:rsid w:val="000A6174"/>
    <w:rsid w:val="000B3302"/>
    <w:rsid w:val="000B7484"/>
    <w:rsid w:val="000C4F8F"/>
    <w:rsid w:val="000C69C2"/>
    <w:rsid w:val="000C6B1B"/>
    <w:rsid w:val="000C6FE0"/>
    <w:rsid w:val="000D1E7E"/>
    <w:rsid w:val="000D6851"/>
    <w:rsid w:val="000D7D7A"/>
    <w:rsid w:val="000E138E"/>
    <w:rsid w:val="000E4A26"/>
    <w:rsid w:val="000E7686"/>
    <w:rsid w:val="000F56C5"/>
    <w:rsid w:val="000F5A70"/>
    <w:rsid w:val="00103822"/>
    <w:rsid w:val="00106731"/>
    <w:rsid w:val="00115340"/>
    <w:rsid w:val="001168D0"/>
    <w:rsid w:val="001176C7"/>
    <w:rsid w:val="00125C58"/>
    <w:rsid w:val="00125EEA"/>
    <w:rsid w:val="00126442"/>
    <w:rsid w:val="00127FE9"/>
    <w:rsid w:val="00136404"/>
    <w:rsid w:val="00141FF4"/>
    <w:rsid w:val="00143ED8"/>
    <w:rsid w:val="00153F44"/>
    <w:rsid w:val="001546AF"/>
    <w:rsid w:val="00154809"/>
    <w:rsid w:val="00164929"/>
    <w:rsid w:val="00165E14"/>
    <w:rsid w:val="00166FCC"/>
    <w:rsid w:val="0017033D"/>
    <w:rsid w:val="001708E0"/>
    <w:rsid w:val="00173108"/>
    <w:rsid w:val="00175B84"/>
    <w:rsid w:val="00190A26"/>
    <w:rsid w:val="00192E02"/>
    <w:rsid w:val="001A73BC"/>
    <w:rsid w:val="001B0758"/>
    <w:rsid w:val="001B2AAF"/>
    <w:rsid w:val="001C21CF"/>
    <w:rsid w:val="001D41FC"/>
    <w:rsid w:val="001D5771"/>
    <w:rsid w:val="001D5C4E"/>
    <w:rsid w:val="001E53A7"/>
    <w:rsid w:val="001E6291"/>
    <w:rsid w:val="00201FC2"/>
    <w:rsid w:val="00202850"/>
    <w:rsid w:val="00203776"/>
    <w:rsid w:val="00205B0B"/>
    <w:rsid w:val="00206855"/>
    <w:rsid w:val="00210896"/>
    <w:rsid w:val="00222ACC"/>
    <w:rsid w:val="0022557D"/>
    <w:rsid w:val="00230DDB"/>
    <w:rsid w:val="0023169D"/>
    <w:rsid w:val="0023395D"/>
    <w:rsid w:val="00237F63"/>
    <w:rsid w:val="00247700"/>
    <w:rsid w:val="002479E3"/>
    <w:rsid w:val="00253AE4"/>
    <w:rsid w:val="00254341"/>
    <w:rsid w:val="0025684A"/>
    <w:rsid w:val="002624C5"/>
    <w:rsid w:val="00274583"/>
    <w:rsid w:val="00277237"/>
    <w:rsid w:val="002802B8"/>
    <w:rsid w:val="0028345A"/>
    <w:rsid w:val="00290452"/>
    <w:rsid w:val="0029749C"/>
    <w:rsid w:val="0029770D"/>
    <w:rsid w:val="002A28E6"/>
    <w:rsid w:val="002A375F"/>
    <w:rsid w:val="002A3E9F"/>
    <w:rsid w:val="002B02FC"/>
    <w:rsid w:val="002B143E"/>
    <w:rsid w:val="002B1FD5"/>
    <w:rsid w:val="002B485B"/>
    <w:rsid w:val="002C35DE"/>
    <w:rsid w:val="002D10B0"/>
    <w:rsid w:val="002E1782"/>
    <w:rsid w:val="002F1882"/>
    <w:rsid w:val="002F57CE"/>
    <w:rsid w:val="002F62C5"/>
    <w:rsid w:val="002F794B"/>
    <w:rsid w:val="00300369"/>
    <w:rsid w:val="00301177"/>
    <w:rsid w:val="003025CF"/>
    <w:rsid w:val="0031318C"/>
    <w:rsid w:val="003135D9"/>
    <w:rsid w:val="00314E5D"/>
    <w:rsid w:val="00315009"/>
    <w:rsid w:val="00320314"/>
    <w:rsid w:val="00321D1A"/>
    <w:rsid w:val="00323E2A"/>
    <w:rsid w:val="00330BB2"/>
    <w:rsid w:val="00331BAE"/>
    <w:rsid w:val="0033473A"/>
    <w:rsid w:val="003403C9"/>
    <w:rsid w:val="00352E53"/>
    <w:rsid w:val="003531C9"/>
    <w:rsid w:val="00356369"/>
    <w:rsid w:val="0036100E"/>
    <w:rsid w:val="00364DE9"/>
    <w:rsid w:val="003700C8"/>
    <w:rsid w:val="003732CB"/>
    <w:rsid w:val="00375A3C"/>
    <w:rsid w:val="00375CA5"/>
    <w:rsid w:val="00384B72"/>
    <w:rsid w:val="00391E0D"/>
    <w:rsid w:val="00391F3C"/>
    <w:rsid w:val="003A3D62"/>
    <w:rsid w:val="003A4892"/>
    <w:rsid w:val="003A5D92"/>
    <w:rsid w:val="003B30B8"/>
    <w:rsid w:val="003C6FF0"/>
    <w:rsid w:val="003C757D"/>
    <w:rsid w:val="003D5A94"/>
    <w:rsid w:val="003D7B36"/>
    <w:rsid w:val="003E7DE7"/>
    <w:rsid w:val="003F1489"/>
    <w:rsid w:val="003F2357"/>
    <w:rsid w:val="003F3452"/>
    <w:rsid w:val="003F3B07"/>
    <w:rsid w:val="00415316"/>
    <w:rsid w:val="00415731"/>
    <w:rsid w:val="00417997"/>
    <w:rsid w:val="0042137F"/>
    <w:rsid w:val="0043352B"/>
    <w:rsid w:val="00433F4D"/>
    <w:rsid w:val="00435E6C"/>
    <w:rsid w:val="00436824"/>
    <w:rsid w:val="00437408"/>
    <w:rsid w:val="00441076"/>
    <w:rsid w:val="00441641"/>
    <w:rsid w:val="004418C8"/>
    <w:rsid w:val="004429E9"/>
    <w:rsid w:val="00443063"/>
    <w:rsid w:val="00445122"/>
    <w:rsid w:val="00451B7F"/>
    <w:rsid w:val="00455218"/>
    <w:rsid w:val="004559BA"/>
    <w:rsid w:val="00462826"/>
    <w:rsid w:val="00463FE8"/>
    <w:rsid w:val="004720AE"/>
    <w:rsid w:val="0047308D"/>
    <w:rsid w:val="00493069"/>
    <w:rsid w:val="004964B0"/>
    <w:rsid w:val="00497C12"/>
    <w:rsid w:val="004A1A32"/>
    <w:rsid w:val="004A2293"/>
    <w:rsid w:val="004A41BC"/>
    <w:rsid w:val="004A41E2"/>
    <w:rsid w:val="004A5CC7"/>
    <w:rsid w:val="004B01A9"/>
    <w:rsid w:val="004B042A"/>
    <w:rsid w:val="004B18B4"/>
    <w:rsid w:val="004B2C11"/>
    <w:rsid w:val="004B4E1A"/>
    <w:rsid w:val="004C14A4"/>
    <w:rsid w:val="004C5C72"/>
    <w:rsid w:val="004D02AE"/>
    <w:rsid w:val="004D1FC6"/>
    <w:rsid w:val="004E4196"/>
    <w:rsid w:val="004E474C"/>
    <w:rsid w:val="004F096F"/>
    <w:rsid w:val="004F6CF7"/>
    <w:rsid w:val="00501616"/>
    <w:rsid w:val="00506496"/>
    <w:rsid w:val="00510CC9"/>
    <w:rsid w:val="00511EF6"/>
    <w:rsid w:val="00512E31"/>
    <w:rsid w:val="0051645F"/>
    <w:rsid w:val="0052208F"/>
    <w:rsid w:val="00524C1C"/>
    <w:rsid w:val="005308BD"/>
    <w:rsid w:val="00531997"/>
    <w:rsid w:val="00533505"/>
    <w:rsid w:val="00533EEE"/>
    <w:rsid w:val="0054241C"/>
    <w:rsid w:val="00546DD0"/>
    <w:rsid w:val="005507C0"/>
    <w:rsid w:val="005507DA"/>
    <w:rsid w:val="00550948"/>
    <w:rsid w:val="0055472B"/>
    <w:rsid w:val="00557D3E"/>
    <w:rsid w:val="00560B17"/>
    <w:rsid w:val="00561B49"/>
    <w:rsid w:val="00564972"/>
    <w:rsid w:val="005658F7"/>
    <w:rsid w:val="0057000F"/>
    <w:rsid w:val="005778E5"/>
    <w:rsid w:val="00581667"/>
    <w:rsid w:val="00581AE8"/>
    <w:rsid w:val="0058466D"/>
    <w:rsid w:val="00591CAB"/>
    <w:rsid w:val="005926C4"/>
    <w:rsid w:val="0059669F"/>
    <w:rsid w:val="005A4104"/>
    <w:rsid w:val="005A6B13"/>
    <w:rsid w:val="005B4F27"/>
    <w:rsid w:val="005C4B56"/>
    <w:rsid w:val="005D677E"/>
    <w:rsid w:val="005E292D"/>
    <w:rsid w:val="005E4220"/>
    <w:rsid w:val="005E595C"/>
    <w:rsid w:val="005E7D1F"/>
    <w:rsid w:val="005F0A59"/>
    <w:rsid w:val="005F7C55"/>
    <w:rsid w:val="006033B0"/>
    <w:rsid w:val="0060420B"/>
    <w:rsid w:val="00605AB8"/>
    <w:rsid w:val="00605E5D"/>
    <w:rsid w:val="00610661"/>
    <w:rsid w:val="00625E4B"/>
    <w:rsid w:val="006269BB"/>
    <w:rsid w:val="0063387B"/>
    <w:rsid w:val="00634741"/>
    <w:rsid w:val="00635AE5"/>
    <w:rsid w:val="00647228"/>
    <w:rsid w:val="006506AD"/>
    <w:rsid w:val="006530E2"/>
    <w:rsid w:val="0065360C"/>
    <w:rsid w:val="00661675"/>
    <w:rsid w:val="006666EB"/>
    <w:rsid w:val="00667661"/>
    <w:rsid w:val="00673F98"/>
    <w:rsid w:val="006806A9"/>
    <w:rsid w:val="00684593"/>
    <w:rsid w:val="00686568"/>
    <w:rsid w:val="00697582"/>
    <w:rsid w:val="006A1F4E"/>
    <w:rsid w:val="006A61F4"/>
    <w:rsid w:val="006B4539"/>
    <w:rsid w:val="006D5A70"/>
    <w:rsid w:val="006D72B8"/>
    <w:rsid w:val="006E07BF"/>
    <w:rsid w:val="006E64BE"/>
    <w:rsid w:val="006F29C7"/>
    <w:rsid w:val="006F2DBD"/>
    <w:rsid w:val="006F2F49"/>
    <w:rsid w:val="006F5D72"/>
    <w:rsid w:val="006F7734"/>
    <w:rsid w:val="00701AD3"/>
    <w:rsid w:val="00701FE6"/>
    <w:rsid w:val="00703CD4"/>
    <w:rsid w:val="0070676C"/>
    <w:rsid w:val="007115BC"/>
    <w:rsid w:val="00712D23"/>
    <w:rsid w:val="007169D4"/>
    <w:rsid w:val="00716DBB"/>
    <w:rsid w:val="00717CD6"/>
    <w:rsid w:val="007209C5"/>
    <w:rsid w:val="007326BC"/>
    <w:rsid w:val="0074028B"/>
    <w:rsid w:val="00741806"/>
    <w:rsid w:val="00744BB7"/>
    <w:rsid w:val="00753762"/>
    <w:rsid w:val="00756E99"/>
    <w:rsid w:val="00757A3F"/>
    <w:rsid w:val="00760243"/>
    <w:rsid w:val="00770E1D"/>
    <w:rsid w:val="00772BFF"/>
    <w:rsid w:val="007765EC"/>
    <w:rsid w:val="00780B06"/>
    <w:rsid w:val="00782144"/>
    <w:rsid w:val="00785C86"/>
    <w:rsid w:val="00796B83"/>
    <w:rsid w:val="007A114B"/>
    <w:rsid w:val="007A3E15"/>
    <w:rsid w:val="007A4CAC"/>
    <w:rsid w:val="007A7512"/>
    <w:rsid w:val="007B44AC"/>
    <w:rsid w:val="007B4918"/>
    <w:rsid w:val="007C46FC"/>
    <w:rsid w:val="007C58CF"/>
    <w:rsid w:val="007C65CE"/>
    <w:rsid w:val="007D39ED"/>
    <w:rsid w:val="007D4563"/>
    <w:rsid w:val="007D4637"/>
    <w:rsid w:val="007E1C45"/>
    <w:rsid w:val="007E402B"/>
    <w:rsid w:val="007E5260"/>
    <w:rsid w:val="007E7DE8"/>
    <w:rsid w:val="007F0120"/>
    <w:rsid w:val="007F0B91"/>
    <w:rsid w:val="008004BD"/>
    <w:rsid w:val="00802B69"/>
    <w:rsid w:val="00811101"/>
    <w:rsid w:val="00811566"/>
    <w:rsid w:val="00815689"/>
    <w:rsid w:val="00815A96"/>
    <w:rsid w:val="00815BDB"/>
    <w:rsid w:val="008205F9"/>
    <w:rsid w:val="00820AAA"/>
    <w:rsid w:val="008216CE"/>
    <w:rsid w:val="00821DC1"/>
    <w:rsid w:val="00822362"/>
    <w:rsid w:val="00825FB4"/>
    <w:rsid w:val="0083435A"/>
    <w:rsid w:val="00842C0C"/>
    <w:rsid w:val="00842FC5"/>
    <w:rsid w:val="00844638"/>
    <w:rsid w:val="0085007E"/>
    <w:rsid w:val="0085043F"/>
    <w:rsid w:val="00852E36"/>
    <w:rsid w:val="008531E2"/>
    <w:rsid w:val="0086187F"/>
    <w:rsid w:val="00866DA6"/>
    <w:rsid w:val="008766B9"/>
    <w:rsid w:val="00893F2B"/>
    <w:rsid w:val="008A0A6B"/>
    <w:rsid w:val="008A0C51"/>
    <w:rsid w:val="008A3E83"/>
    <w:rsid w:val="008A56E9"/>
    <w:rsid w:val="008B1362"/>
    <w:rsid w:val="008C09F5"/>
    <w:rsid w:val="008C1271"/>
    <w:rsid w:val="008D0B57"/>
    <w:rsid w:val="008D224A"/>
    <w:rsid w:val="008D36F2"/>
    <w:rsid w:val="008D6361"/>
    <w:rsid w:val="008E1CB0"/>
    <w:rsid w:val="008F0540"/>
    <w:rsid w:val="008F188C"/>
    <w:rsid w:val="008F1962"/>
    <w:rsid w:val="008F66EE"/>
    <w:rsid w:val="00902FAB"/>
    <w:rsid w:val="00907313"/>
    <w:rsid w:val="0091171A"/>
    <w:rsid w:val="00911EEF"/>
    <w:rsid w:val="00915176"/>
    <w:rsid w:val="00915FD0"/>
    <w:rsid w:val="00917AA8"/>
    <w:rsid w:val="009262B6"/>
    <w:rsid w:val="009274EB"/>
    <w:rsid w:val="009363C3"/>
    <w:rsid w:val="00936DC0"/>
    <w:rsid w:val="00943C3A"/>
    <w:rsid w:val="00953EC3"/>
    <w:rsid w:val="0096065A"/>
    <w:rsid w:val="0096249B"/>
    <w:rsid w:val="00962925"/>
    <w:rsid w:val="00967633"/>
    <w:rsid w:val="00971559"/>
    <w:rsid w:val="00971945"/>
    <w:rsid w:val="009767A9"/>
    <w:rsid w:val="0098530E"/>
    <w:rsid w:val="00985A67"/>
    <w:rsid w:val="00990E3C"/>
    <w:rsid w:val="00991EE2"/>
    <w:rsid w:val="009A5375"/>
    <w:rsid w:val="009B5738"/>
    <w:rsid w:val="009C1AF4"/>
    <w:rsid w:val="009C200B"/>
    <w:rsid w:val="009C20C7"/>
    <w:rsid w:val="009C2DDE"/>
    <w:rsid w:val="009C6411"/>
    <w:rsid w:val="009D045A"/>
    <w:rsid w:val="009D1E23"/>
    <w:rsid w:val="009D59D7"/>
    <w:rsid w:val="009E7970"/>
    <w:rsid w:val="009F00ED"/>
    <w:rsid w:val="009F41B3"/>
    <w:rsid w:val="009F4485"/>
    <w:rsid w:val="009F6F23"/>
    <w:rsid w:val="00A11FC3"/>
    <w:rsid w:val="00A139DE"/>
    <w:rsid w:val="00A23995"/>
    <w:rsid w:val="00A26583"/>
    <w:rsid w:val="00A27B86"/>
    <w:rsid w:val="00A3161E"/>
    <w:rsid w:val="00A37582"/>
    <w:rsid w:val="00A42F72"/>
    <w:rsid w:val="00A42F85"/>
    <w:rsid w:val="00A506CA"/>
    <w:rsid w:val="00A547FE"/>
    <w:rsid w:val="00A54EF4"/>
    <w:rsid w:val="00A57C14"/>
    <w:rsid w:val="00A7272C"/>
    <w:rsid w:val="00A72930"/>
    <w:rsid w:val="00A74EE0"/>
    <w:rsid w:val="00A76E85"/>
    <w:rsid w:val="00A775A5"/>
    <w:rsid w:val="00A84DCF"/>
    <w:rsid w:val="00A90F72"/>
    <w:rsid w:val="00A91981"/>
    <w:rsid w:val="00A95480"/>
    <w:rsid w:val="00AA54AD"/>
    <w:rsid w:val="00AB0945"/>
    <w:rsid w:val="00AB0A46"/>
    <w:rsid w:val="00AB4519"/>
    <w:rsid w:val="00AC3825"/>
    <w:rsid w:val="00AC53F7"/>
    <w:rsid w:val="00AC7A8D"/>
    <w:rsid w:val="00AD1B2B"/>
    <w:rsid w:val="00AD52A0"/>
    <w:rsid w:val="00AD62C2"/>
    <w:rsid w:val="00AE3476"/>
    <w:rsid w:val="00AE46B0"/>
    <w:rsid w:val="00AF3413"/>
    <w:rsid w:val="00B013E5"/>
    <w:rsid w:val="00B01DC4"/>
    <w:rsid w:val="00B11B37"/>
    <w:rsid w:val="00B1273B"/>
    <w:rsid w:val="00B12815"/>
    <w:rsid w:val="00B12A58"/>
    <w:rsid w:val="00B12AEA"/>
    <w:rsid w:val="00B152F1"/>
    <w:rsid w:val="00B22576"/>
    <w:rsid w:val="00B276C6"/>
    <w:rsid w:val="00B32D85"/>
    <w:rsid w:val="00B37DC0"/>
    <w:rsid w:val="00B405F9"/>
    <w:rsid w:val="00B42BD5"/>
    <w:rsid w:val="00B4317F"/>
    <w:rsid w:val="00B50D3D"/>
    <w:rsid w:val="00B607DF"/>
    <w:rsid w:val="00B6259D"/>
    <w:rsid w:val="00B639B5"/>
    <w:rsid w:val="00B71A80"/>
    <w:rsid w:val="00B7598F"/>
    <w:rsid w:val="00B767D9"/>
    <w:rsid w:val="00B80949"/>
    <w:rsid w:val="00B812DD"/>
    <w:rsid w:val="00B8180A"/>
    <w:rsid w:val="00B818D1"/>
    <w:rsid w:val="00B8463B"/>
    <w:rsid w:val="00B862C4"/>
    <w:rsid w:val="00B92E4A"/>
    <w:rsid w:val="00BA0E71"/>
    <w:rsid w:val="00BA350D"/>
    <w:rsid w:val="00BA6A61"/>
    <w:rsid w:val="00BB097F"/>
    <w:rsid w:val="00BB597C"/>
    <w:rsid w:val="00BC4103"/>
    <w:rsid w:val="00BC557F"/>
    <w:rsid w:val="00BC5631"/>
    <w:rsid w:val="00BD53DC"/>
    <w:rsid w:val="00BD6B6B"/>
    <w:rsid w:val="00BE3A5B"/>
    <w:rsid w:val="00C01020"/>
    <w:rsid w:val="00C01892"/>
    <w:rsid w:val="00C036E8"/>
    <w:rsid w:val="00C10C2B"/>
    <w:rsid w:val="00C17D7D"/>
    <w:rsid w:val="00C22858"/>
    <w:rsid w:val="00C22BC7"/>
    <w:rsid w:val="00C24712"/>
    <w:rsid w:val="00C31112"/>
    <w:rsid w:val="00C41C37"/>
    <w:rsid w:val="00C41D48"/>
    <w:rsid w:val="00C42A63"/>
    <w:rsid w:val="00C457BA"/>
    <w:rsid w:val="00C53688"/>
    <w:rsid w:val="00C5414C"/>
    <w:rsid w:val="00C55A2E"/>
    <w:rsid w:val="00C62013"/>
    <w:rsid w:val="00C65044"/>
    <w:rsid w:val="00C6652A"/>
    <w:rsid w:val="00C67488"/>
    <w:rsid w:val="00C71CFC"/>
    <w:rsid w:val="00C74702"/>
    <w:rsid w:val="00C84B43"/>
    <w:rsid w:val="00C962E4"/>
    <w:rsid w:val="00C96910"/>
    <w:rsid w:val="00CA3342"/>
    <w:rsid w:val="00CA4F63"/>
    <w:rsid w:val="00CA6794"/>
    <w:rsid w:val="00CC7203"/>
    <w:rsid w:val="00CD2EA2"/>
    <w:rsid w:val="00CD3C16"/>
    <w:rsid w:val="00CE07ED"/>
    <w:rsid w:val="00CE1201"/>
    <w:rsid w:val="00CE5AA3"/>
    <w:rsid w:val="00CF6BAD"/>
    <w:rsid w:val="00D06E82"/>
    <w:rsid w:val="00D24103"/>
    <w:rsid w:val="00D35346"/>
    <w:rsid w:val="00D414C7"/>
    <w:rsid w:val="00D50B00"/>
    <w:rsid w:val="00D540A7"/>
    <w:rsid w:val="00D54401"/>
    <w:rsid w:val="00D63F56"/>
    <w:rsid w:val="00D64EC2"/>
    <w:rsid w:val="00D771EC"/>
    <w:rsid w:val="00D80AA2"/>
    <w:rsid w:val="00D871CF"/>
    <w:rsid w:val="00DA24B0"/>
    <w:rsid w:val="00DA68E7"/>
    <w:rsid w:val="00DB0352"/>
    <w:rsid w:val="00DB34F0"/>
    <w:rsid w:val="00DC1830"/>
    <w:rsid w:val="00DC6F94"/>
    <w:rsid w:val="00DC7A91"/>
    <w:rsid w:val="00DC7E6D"/>
    <w:rsid w:val="00DD444E"/>
    <w:rsid w:val="00DD5B22"/>
    <w:rsid w:val="00DD6FFB"/>
    <w:rsid w:val="00DE0434"/>
    <w:rsid w:val="00DE0790"/>
    <w:rsid w:val="00DE559A"/>
    <w:rsid w:val="00DF484A"/>
    <w:rsid w:val="00DF53D9"/>
    <w:rsid w:val="00E04F6C"/>
    <w:rsid w:val="00E05512"/>
    <w:rsid w:val="00E05A5E"/>
    <w:rsid w:val="00E10976"/>
    <w:rsid w:val="00E112D7"/>
    <w:rsid w:val="00E1137E"/>
    <w:rsid w:val="00E132F0"/>
    <w:rsid w:val="00E15794"/>
    <w:rsid w:val="00E20058"/>
    <w:rsid w:val="00E20A19"/>
    <w:rsid w:val="00E23F70"/>
    <w:rsid w:val="00E324C1"/>
    <w:rsid w:val="00E33935"/>
    <w:rsid w:val="00E35D1F"/>
    <w:rsid w:val="00E409ED"/>
    <w:rsid w:val="00E5057D"/>
    <w:rsid w:val="00E62C72"/>
    <w:rsid w:val="00E63FE9"/>
    <w:rsid w:val="00E76340"/>
    <w:rsid w:val="00E961A0"/>
    <w:rsid w:val="00EA5A2C"/>
    <w:rsid w:val="00EA7771"/>
    <w:rsid w:val="00EA7F30"/>
    <w:rsid w:val="00EB03D9"/>
    <w:rsid w:val="00EB415F"/>
    <w:rsid w:val="00EB44C4"/>
    <w:rsid w:val="00EB7232"/>
    <w:rsid w:val="00EB754F"/>
    <w:rsid w:val="00EB774E"/>
    <w:rsid w:val="00EC5D3B"/>
    <w:rsid w:val="00EC7EEB"/>
    <w:rsid w:val="00ED008A"/>
    <w:rsid w:val="00ED4475"/>
    <w:rsid w:val="00ED5A70"/>
    <w:rsid w:val="00EE6A8E"/>
    <w:rsid w:val="00EF244B"/>
    <w:rsid w:val="00EF270A"/>
    <w:rsid w:val="00EF3E79"/>
    <w:rsid w:val="00EF48B3"/>
    <w:rsid w:val="00EF735B"/>
    <w:rsid w:val="00EF7CB6"/>
    <w:rsid w:val="00F026E5"/>
    <w:rsid w:val="00F17B95"/>
    <w:rsid w:val="00F2059C"/>
    <w:rsid w:val="00F24C77"/>
    <w:rsid w:val="00F31BDC"/>
    <w:rsid w:val="00F37C1B"/>
    <w:rsid w:val="00F40F03"/>
    <w:rsid w:val="00F41ED4"/>
    <w:rsid w:val="00F4441B"/>
    <w:rsid w:val="00F45338"/>
    <w:rsid w:val="00F5243D"/>
    <w:rsid w:val="00F625AD"/>
    <w:rsid w:val="00F63D71"/>
    <w:rsid w:val="00F70FC2"/>
    <w:rsid w:val="00F725B0"/>
    <w:rsid w:val="00F81085"/>
    <w:rsid w:val="00F845F1"/>
    <w:rsid w:val="00F85E2D"/>
    <w:rsid w:val="00F87C16"/>
    <w:rsid w:val="00F90AC6"/>
    <w:rsid w:val="00F927D9"/>
    <w:rsid w:val="00F96C22"/>
    <w:rsid w:val="00FA5138"/>
    <w:rsid w:val="00FB268B"/>
    <w:rsid w:val="00FB31B4"/>
    <w:rsid w:val="00FB3C11"/>
    <w:rsid w:val="00FB4F0D"/>
    <w:rsid w:val="00FB5DFB"/>
    <w:rsid w:val="00FB7645"/>
    <w:rsid w:val="00FD1036"/>
    <w:rsid w:val="00FD32FA"/>
    <w:rsid w:val="00FD3881"/>
    <w:rsid w:val="00FD4143"/>
    <w:rsid w:val="00FD5257"/>
    <w:rsid w:val="00FF108C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77BC0-E74B-42EE-9151-E0B8CFE2B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Заболотская Маргарита Владимировна</cp:lastModifiedBy>
  <cp:revision>9</cp:revision>
  <cp:lastPrinted>2008-06-03T07:27:00Z</cp:lastPrinted>
  <dcterms:created xsi:type="dcterms:W3CDTF">2014-01-28T12:25:00Z</dcterms:created>
  <dcterms:modified xsi:type="dcterms:W3CDTF">2015-01-29T08:06:00Z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