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BE" w:rsidRPr="00717DF5" w:rsidRDefault="008764E6" w:rsidP="001857B2">
      <w:pPr>
        <w:jc w:val="center"/>
        <w:rPr>
          <w:b/>
        </w:rPr>
      </w:pPr>
      <w:r w:rsidRPr="00717DF5">
        <w:rPr>
          <w:b/>
        </w:rPr>
        <w:t>ДОГОВОР №</w:t>
      </w:r>
      <w:r w:rsidR="001857B2" w:rsidRPr="00717DF5">
        <w:rPr>
          <w:b/>
        </w:rPr>
        <w:t>________</w:t>
      </w:r>
    </w:p>
    <w:p w:rsidR="00501D52" w:rsidRDefault="001857B2" w:rsidP="001857B2">
      <w:pPr>
        <w:jc w:val="center"/>
        <w:rPr>
          <w:b/>
        </w:rPr>
      </w:pPr>
      <w:r w:rsidRPr="00717DF5">
        <w:rPr>
          <w:b/>
        </w:rPr>
        <w:t>НА ОКАЗАНИЕ</w:t>
      </w:r>
      <w:r w:rsidR="008764E6" w:rsidRPr="00717DF5">
        <w:rPr>
          <w:b/>
        </w:rPr>
        <w:t xml:space="preserve"> УСЛУГ</w:t>
      </w:r>
      <w:r w:rsidR="00693C5F">
        <w:rPr>
          <w:b/>
        </w:rPr>
        <w:t>/ВЫПОЛНЕНИЕ РАБОТ</w:t>
      </w:r>
      <w:r w:rsidR="00501D52" w:rsidRPr="00717DF5">
        <w:rPr>
          <w:b/>
        </w:rPr>
        <w:t xml:space="preserve"> </w:t>
      </w:r>
    </w:p>
    <w:p w:rsidR="003F6CFC" w:rsidRDefault="003F6CFC" w:rsidP="001857B2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</w:t>
      </w:r>
      <w:r w:rsidRPr="0035679E">
        <w:rPr>
          <w:sz w:val="26"/>
          <w:szCs w:val="26"/>
        </w:rPr>
        <w:t xml:space="preserve">по взаимодействию с организациями в целях оказания дополнительных </w:t>
      </w:r>
      <w:proofErr w:type="gramEnd"/>
    </w:p>
    <w:p w:rsidR="003F6CFC" w:rsidRDefault="003F6CFC" w:rsidP="001857B2">
      <w:pPr>
        <w:jc w:val="center"/>
        <w:rPr>
          <w:sz w:val="26"/>
          <w:szCs w:val="26"/>
        </w:rPr>
      </w:pPr>
      <w:r w:rsidRPr="0035679E">
        <w:rPr>
          <w:sz w:val="26"/>
          <w:szCs w:val="26"/>
        </w:rPr>
        <w:t xml:space="preserve">услуг клиентам </w:t>
      </w:r>
      <w:r>
        <w:rPr>
          <w:sz w:val="26"/>
          <w:szCs w:val="26"/>
        </w:rPr>
        <w:t>Общества)</w:t>
      </w:r>
    </w:p>
    <w:p w:rsidR="00234109" w:rsidRPr="00DF7E16" w:rsidRDefault="00234109" w:rsidP="001857B2">
      <w:pPr>
        <w:jc w:val="center"/>
        <w:rPr>
          <w:sz w:val="26"/>
          <w:szCs w:val="26"/>
        </w:rPr>
      </w:pPr>
    </w:p>
    <w:p w:rsidR="000A0C30" w:rsidRPr="000A0C30" w:rsidRDefault="000A0C30" w:rsidP="001857B2">
      <w:pPr>
        <w:jc w:val="center"/>
        <w:rPr>
          <w:b/>
        </w:rPr>
      </w:pPr>
      <w:r w:rsidRPr="000A0C30">
        <w:rPr>
          <w:b/>
          <w:sz w:val="26"/>
          <w:szCs w:val="26"/>
        </w:rPr>
        <w:t>(ОАО «МРСК Центра» является Заказчиком)</w:t>
      </w:r>
    </w:p>
    <w:p w:rsidR="00234109" w:rsidRPr="00DF7E16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/>
      </w:tblPr>
      <w:tblGrid>
        <w:gridCol w:w="4961"/>
        <w:gridCol w:w="4759"/>
      </w:tblGrid>
      <w:tr w:rsidR="006773BE" w:rsidRPr="00717DF5" w:rsidTr="00571BE3">
        <w:tc>
          <w:tcPr>
            <w:tcW w:w="4961" w:type="dxa"/>
          </w:tcPr>
          <w:p w:rsidR="006773BE" w:rsidRPr="00717DF5" w:rsidRDefault="001B5C19" w:rsidP="00180001">
            <w:pPr>
              <w:jc w:val="both"/>
              <w:rPr>
                <w:b/>
              </w:rPr>
            </w:pPr>
            <w:proofErr w:type="gramStart"/>
            <w:r w:rsidRPr="00717DF5">
              <w:rPr>
                <w:b/>
              </w:rPr>
              <w:t>г</w:t>
            </w:r>
            <w:proofErr w:type="gramEnd"/>
            <w:r w:rsidRPr="00717DF5">
              <w:rPr>
                <w:b/>
              </w:rPr>
              <w:t>.</w:t>
            </w:r>
            <w:r w:rsidR="00180001" w:rsidRPr="00717DF5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717DF5" w:rsidRDefault="006060E2" w:rsidP="008A4F15">
            <w:pPr>
              <w:jc w:val="right"/>
              <w:rPr>
                <w:b/>
              </w:rPr>
            </w:pPr>
            <w:r w:rsidRPr="00717DF5">
              <w:rPr>
                <w:b/>
              </w:rPr>
              <w:t>«____»</w:t>
            </w:r>
            <w:r w:rsidR="008A4F15" w:rsidRPr="00717DF5">
              <w:rPr>
                <w:b/>
              </w:rPr>
              <w:t>____</w:t>
            </w:r>
            <w:r w:rsidRPr="00717DF5">
              <w:rPr>
                <w:b/>
              </w:rPr>
              <w:t>_________20</w:t>
            </w:r>
            <w:r w:rsidR="008A4F15" w:rsidRPr="00717DF5">
              <w:rPr>
                <w:b/>
              </w:rPr>
              <w:t>___</w:t>
            </w:r>
            <w:r w:rsidR="006773BE" w:rsidRPr="00717DF5">
              <w:rPr>
                <w:b/>
              </w:rPr>
              <w:t xml:space="preserve"> г. </w:t>
            </w:r>
          </w:p>
        </w:tc>
      </w:tr>
    </w:tbl>
    <w:p w:rsidR="00234109" w:rsidRPr="0086687E" w:rsidRDefault="00234109" w:rsidP="0086687E">
      <w:pPr>
        <w:jc w:val="both"/>
        <w:rPr>
          <w:b/>
        </w:rPr>
      </w:pPr>
    </w:p>
    <w:p w:rsidR="00422780" w:rsidRPr="00717DF5" w:rsidRDefault="00826EAA" w:rsidP="00422780">
      <w:pPr>
        <w:ind w:firstLine="708"/>
        <w:jc w:val="both"/>
      </w:pPr>
      <w:r>
        <w:rPr>
          <w:i/>
        </w:rPr>
        <w:t>____________________(указать</w:t>
      </w:r>
      <w:r w:rsidR="008B5361">
        <w:rPr>
          <w:i/>
        </w:rPr>
        <w:t xml:space="preserve"> </w:t>
      </w:r>
      <w:r>
        <w:rPr>
          <w:i/>
        </w:rPr>
        <w:t>н</w:t>
      </w:r>
      <w:r w:rsidR="00180001" w:rsidRPr="00717DF5">
        <w:rPr>
          <w:i/>
        </w:rPr>
        <w:t>аименование организации</w:t>
      </w:r>
      <w:r w:rsidR="007E419D" w:rsidRPr="00717DF5">
        <w:rPr>
          <w:i/>
        </w:rPr>
        <w:t>»</w:t>
      </w:r>
      <w:r>
        <w:rPr>
          <w:i/>
        </w:rPr>
        <w:t>),</w:t>
      </w:r>
      <w:r w:rsidR="00422780" w:rsidRPr="00717DF5">
        <w:rPr>
          <w:shd w:val="clear" w:color="auto" w:fill="FFFFFF"/>
        </w:rPr>
        <w:t xml:space="preserve"> </w:t>
      </w:r>
      <w:r w:rsidR="00422780" w:rsidRPr="00717DF5">
        <w:t xml:space="preserve">именуемое в дальнейшем </w:t>
      </w:r>
      <w:r w:rsidR="00422780" w:rsidRPr="00717DF5">
        <w:rPr>
          <w:b/>
        </w:rPr>
        <w:t>«Исполнитель»</w:t>
      </w:r>
      <w:r w:rsidR="00422780" w:rsidRPr="00717DF5">
        <w:t>, в лице</w:t>
      </w:r>
      <w:r w:rsidR="00180001" w:rsidRPr="00717DF5">
        <w:rPr>
          <w:i/>
        </w:rPr>
        <w:t xml:space="preserve"> </w:t>
      </w:r>
      <w:r>
        <w:rPr>
          <w:i/>
        </w:rPr>
        <w:t>_______________________ (</w:t>
      </w:r>
      <w:r w:rsidR="00180001" w:rsidRPr="00717DF5">
        <w:rPr>
          <w:i/>
        </w:rPr>
        <w:t xml:space="preserve">указывается лицо, имеющее право подписи </w:t>
      </w:r>
      <w:r>
        <w:rPr>
          <w:i/>
        </w:rPr>
        <w:t>Д</w:t>
      </w:r>
      <w:r w:rsidR="00180001" w:rsidRPr="00717DF5">
        <w:rPr>
          <w:i/>
        </w:rPr>
        <w:t>оговора</w:t>
      </w:r>
      <w:r>
        <w:rPr>
          <w:i/>
        </w:rPr>
        <w:t>)</w:t>
      </w:r>
      <w:r w:rsidR="00422780" w:rsidRPr="00717DF5">
        <w:t xml:space="preserve">, действующего на основании </w:t>
      </w:r>
      <w:r>
        <w:t>___________________ (</w:t>
      </w:r>
      <w:r w:rsidR="00180001" w:rsidRPr="00717DF5">
        <w:rPr>
          <w:i/>
        </w:rPr>
        <w:t>указывается документ</w:t>
      </w:r>
      <w:r w:rsidR="00A30025" w:rsidRPr="00717DF5">
        <w:rPr>
          <w:i/>
        </w:rPr>
        <w:t>,</w:t>
      </w:r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>
        <w:rPr>
          <w:i/>
        </w:rPr>
        <w:t>),</w:t>
      </w:r>
      <w:r w:rsidR="00180001" w:rsidRPr="00717DF5">
        <w:t xml:space="preserve"> с </w:t>
      </w:r>
      <w:r w:rsidR="00422780" w:rsidRPr="00717DF5">
        <w:t>одной стороны</w:t>
      </w:r>
      <w:r>
        <w:t>,</w:t>
      </w:r>
      <w:r w:rsidR="00422780" w:rsidRPr="00717DF5">
        <w:t xml:space="preserve"> и</w:t>
      </w:r>
    </w:p>
    <w:p w:rsidR="00B54433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717DF5">
        <w:rPr>
          <w:b/>
        </w:rPr>
        <w:tab/>
      </w:r>
      <w:r w:rsidRPr="00717DF5">
        <w:rPr>
          <w:b/>
        </w:rPr>
        <w:tab/>
        <w:t xml:space="preserve">Открытое акционерное общество «Межрегиональная распределительная сетевая компания Центра», </w:t>
      </w:r>
      <w:r w:rsidRPr="00826EAA">
        <w:t xml:space="preserve">именуемое в дальнейшем </w:t>
      </w:r>
      <w:r w:rsidRPr="00826EAA">
        <w:rPr>
          <w:b/>
        </w:rPr>
        <w:t>«Заказчик»</w:t>
      </w:r>
      <w:r w:rsidRPr="00717DF5">
        <w:rPr>
          <w:b/>
        </w:rPr>
        <w:t xml:space="preserve">, </w:t>
      </w:r>
      <w:r w:rsidRPr="00717DF5">
        <w:rPr>
          <w:color w:val="000000"/>
        </w:rPr>
        <w:t xml:space="preserve">в лице </w:t>
      </w:r>
      <w:r w:rsidR="00826EAA">
        <w:rPr>
          <w:color w:val="000000"/>
        </w:rPr>
        <w:t>_________________ (</w:t>
      </w:r>
      <w:r w:rsidR="00180001" w:rsidRPr="00717DF5">
        <w:rPr>
          <w:i/>
        </w:rPr>
        <w:t xml:space="preserve">указывается лицо, имеющее право подписи </w:t>
      </w:r>
      <w:r w:rsidR="00826EAA">
        <w:rPr>
          <w:i/>
        </w:rPr>
        <w:t>Д</w:t>
      </w:r>
      <w:r w:rsidR="00180001" w:rsidRPr="00717DF5">
        <w:rPr>
          <w:i/>
        </w:rPr>
        <w:t>оговора</w:t>
      </w:r>
      <w:r w:rsidR="00826EAA">
        <w:rPr>
          <w:i/>
        </w:rPr>
        <w:t>)</w:t>
      </w:r>
      <w:r w:rsidR="00180001" w:rsidRPr="00717DF5">
        <w:t xml:space="preserve">, действующего на основании </w:t>
      </w:r>
      <w:r w:rsidR="00826EAA">
        <w:t>_______________ (</w:t>
      </w:r>
      <w:r w:rsidR="00180001" w:rsidRPr="00717DF5">
        <w:rPr>
          <w:i/>
        </w:rPr>
        <w:t xml:space="preserve">указывается </w:t>
      </w:r>
      <w:proofErr w:type="gramStart"/>
      <w:r w:rsidR="00180001" w:rsidRPr="00717DF5">
        <w:rPr>
          <w:i/>
        </w:rPr>
        <w:t>документ</w:t>
      </w:r>
      <w:proofErr w:type="gramEnd"/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 w:rsidR="00826EAA">
        <w:rPr>
          <w:i/>
        </w:rPr>
        <w:t>)</w:t>
      </w:r>
      <w:r w:rsidRPr="00717DF5">
        <w:t xml:space="preserve">, совместно именуемые </w:t>
      </w:r>
      <w:r w:rsidRPr="00717DF5">
        <w:rPr>
          <w:b/>
        </w:rPr>
        <w:t>«Стороны»</w:t>
      </w:r>
      <w:r w:rsidRPr="00717DF5">
        <w:t>, а по отдельности «Сторона», заключили настоящий Договор (далее – «Договор») о нижеследующем:</w:t>
      </w:r>
    </w:p>
    <w:p w:rsidR="00422780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4720E1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 xml:space="preserve">ПРЕДМЕТ </w:t>
      </w:r>
      <w:r w:rsidR="008764E6" w:rsidRPr="00717DF5">
        <w:rPr>
          <w:b/>
        </w:rPr>
        <w:t>ДОГОВОРА</w:t>
      </w:r>
    </w:p>
    <w:p w:rsidR="005D4312" w:rsidRPr="00717DF5" w:rsidRDefault="006773BE" w:rsidP="00DA4337">
      <w:pPr>
        <w:numPr>
          <w:ilvl w:val="1"/>
          <w:numId w:val="2"/>
        </w:numPr>
        <w:ind w:left="0" w:firstLine="426"/>
        <w:jc w:val="both"/>
      </w:pPr>
      <w:r w:rsidRPr="00717DF5">
        <w:t>Исполнитель обязуетс</w:t>
      </w:r>
      <w:r w:rsidR="001857B2" w:rsidRPr="00717DF5">
        <w:t xml:space="preserve">я </w:t>
      </w:r>
      <w:r w:rsidR="00195382" w:rsidRPr="00717DF5">
        <w:t xml:space="preserve">оказать </w:t>
      </w:r>
      <w:r w:rsidR="005D4312" w:rsidRPr="00717DF5">
        <w:t xml:space="preserve">Заказчику </w:t>
      </w:r>
      <w:r w:rsidR="00195382" w:rsidRPr="00717DF5">
        <w:t>услуги</w:t>
      </w:r>
      <w:r w:rsidR="00693C5F">
        <w:t>/выполнить работы</w:t>
      </w:r>
      <w:r w:rsidR="00195382" w:rsidRPr="00717DF5">
        <w:t xml:space="preserve">, указанные в </w:t>
      </w:r>
      <w:r w:rsidR="009F50E9">
        <w:t>Спецификации оказываемых</w:t>
      </w:r>
      <w:r w:rsidR="00195382" w:rsidRPr="00717DF5">
        <w:t xml:space="preserve"> услуг</w:t>
      </w:r>
      <w:r w:rsidR="00693C5F">
        <w:t>/</w:t>
      </w:r>
      <w:r w:rsidR="009F50E9">
        <w:t xml:space="preserve">выполняемых </w:t>
      </w:r>
      <w:r w:rsidR="00693C5F">
        <w:t>работ</w:t>
      </w:r>
      <w:r w:rsidR="00195382" w:rsidRPr="00717DF5">
        <w:t xml:space="preserve"> (Приложение №2 к Договору)</w:t>
      </w:r>
      <w:r w:rsidR="005D4312" w:rsidRPr="00717DF5">
        <w:t xml:space="preserve"> в соответствии с указанными в Приложении №2 сроками исполнения и стоимостью услуг</w:t>
      </w:r>
      <w:r w:rsidR="00693C5F">
        <w:t>/работ</w:t>
      </w:r>
      <w:r w:rsidR="00826EAA">
        <w:t xml:space="preserve">. Услуги/работы </w:t>
      </w:r>
      <w:proofErr w:type="gramStart"/>
      <w:r w:rsidR="00826EAA">
        <w:t>оказываются</w:t>
      </w:r>
      <w:proofErr w:type="gramEnd"/>
      <w:r w:rsidR="00826EAA">
        <w:t>/выполняются</w:t>
      </w:r>
      <w:r w:rsidR="005D4312" w:rsidRPr="00717DF5">
        <w:t xml:space="preserve"> по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5D4312" w:rsidRPr="00717DF5">
        <w:t xml:space="preserve"> (Приложение №</w:t>
      </w:r>
      <w:r w:rsidR="00246961" w:rsidRPr="00717DF5">
        <w:t xml:space="preserve"> 1</w:t>
      </w:r>
      <w:r w:rsidR="005D4312" w:rsidRPr="00717DF5">
        <w:t xml:space="preserve"> к </w:t>
      </w:r>
      <w:r w:rsidR="00826EAA">
        <w:t>Д</w:t>
      </w:r>
      <w:r w:rsidR="005D4312" w:rsidRPr="00717DF5">
        <w:t>оговору)</w:t>
      </w:r>
      <w:r w:rsidR="00826EAA">
        <w:t>.</w:t>
      </w:r>
    </w:p>
    <w:p w:rsidR="006A36AC" w:rsidRPr="00717DF5" w:rsidRDefault="003C5BA0" w:rsidP="006016A2">
      <w:pPr>
        <w:numPr>
          <w:ilvl w:val="1"/>
          <w:numId w:val="2"/>
        </w:numPr>
        <w:ind w:left="0" w:firstLine="426"/>
        <w:jc w:val="both"/>
      </w:pPr>
      <w:r>
        <w:t xml:space="preserve">Оказываемые </w:t>
      </w:r>
      <w:proofErr w:type="gramStart"/>
      <w:r>
        <w:t>услуги</w:t>
      </w:r>
      <w:proofErr w:type="gramEnd"/>
      <w:r w:rsidR="00693C5F">
        <w:t>/выполняемые работы</w:t>
      </w:r>
      <w:r w:rsidR="006A36AC" w:rsidRPr="00717DF5">
        <w:t xml:space="preserve">, не предусмотренные </w:t>
      </w:r>
      <w:r w:rsidR="00826EAA">
        <w:t>Д</w:t>
      </w:r>
      <w:r w:rsidR="006A36AC" w:rsidRPr="00717DF5">
        <w:t>оговором, должны быть оформлены дополнительным соглашением</w:t>
      </w:r>
      <w:r w:rsidR="00826EAA">
        <w:t xml:space="preserve"> Сторон</w:t>
      </w:r>
      <w:r w:rsidR="00817E52">
        <w:t xml:space="preserve"> в письменной форме</w:t>
      </w:r>
      <w:r w:rsidR="006A36AC" w:rsidRPr="00717DF5">
        <w:t>.</w:t>
      </w:r>
    </w:p>
    <w:p w:rsidR="006A36AC" w:rsidRPr="00717DF5" w:rsidRDefault="006A36AC" w:rsidP="006A36AC">
      <w:pPr>
        <w:ind w:left="426"/>
        <w:jc w:val="both"/>
      </w:pPr>
    </w:p>
    <w:p w:rsidR="00D52BB6" w:rsidRPr="00717DF5" w:rsidRDefault="006A36AC" w:rsidP="004720E1">
      <w:pPr>
        <w:pStyle w:val="af7"/>
        <w:numPr>
          <w:ilvl w:val="0"/>
          <w:numId w:val="1"/>
        </w:numPr>
        <w:jc w:val="center"/>
      </w:pPr>
      <w:r w:rsidRPr="00717DF5">
        <w:rPr>
          <w:b/>
        </w:rPr>
        <w:t xml:space="preserve">СТОИМОСТЬ </w:t>
      </w:r>
      <w:r w:rsidR="006D32FD" w:rsidRPr="00717DF5">
        <w:rPr>
          <w:b/>
        </w:rPr>
        <w:t>УСЛУГ</w:t>
      </w:r>
      <w:r w:rsidR="00826EAA">
        <w:rPr>
          <w:b/>
        </w:rPr>
        <w:t>/РАБОТ</w:t>
      </w:r>
      <w:r w:rsidRPr="00717DF5">
        <w:rPr>
          <w:b/>
        </w:rPr>
        <w:t xml:space="preserve"> И ПОРЯДОК РАСЧЕТОВ</w:t>
      </w:r>
    </w:p>
    <w:p w:rsidR="009F50E9" w:rsidRPr="009F50E9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proofErr w:type="gramStart"/>
      <w:r w:rsidRPr="00717DF5">
        <w:t xml:space="preserve">Общая стоимость </w:t>
      </w:r>
      <w:r w:rsidR="006758D1">
        <w:t xml:space="preserve">по </w:t>
      </w:r>
      <w:r w:rsidR="00826EAA">
        <w:t>Д</w:t>
      </w:r>
      <w:r w:rsidR="006758D1">
        <w:t>оговору</w:t>
      </w:r>
      <w:r w:rsidRPr="00717DF5">
        <w:t xml:space="preserve"> складывается из стоимости фактически </w:t>
      </w:r>
      <w:r w:rsidR="00826EAA">
        <w:t>оказанных услуг/</w:t>
      </w:r>
      <w:r w:rsidRPr="00717DF5">
        <w:t xml:space="preserve">выполненных </w:t>
      </w:r>
      <w:r w:rsidR="00693C5F">
        <w:t>работ</w:t>
      </w:r>
      <w:r w:rsidRPr="00717DF5">
        <w:t xml:space="preserve"> согласно поданным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826EAA">
        <w:t>, выполнение которых подтверждается</w:t>
      </w:r>
      <w:r w:rsidRPr="00717DF5">
        <w:t xml:space="preserve"> подписанны</w:t>
      </w:r>
      <w:r w:rsidR="00826EAA">
        <w:t xml:space="preserve">ми </w:t>
      </w:r>
      <w:r w:rsidRPr="00717DF5">
        <w:t xml:space="preserve"> </w:t>
      </w:r>
      <w:r w:rsidR="009F50E9">
        <w:t xml:space="preserve">обеими </w:t>
      </w:r>
      <w:r w:rsidR="00826EAA">
        <w:t>С</w:t>
      </w:r>
      <w:r w:rsidRPr="00717DF5">
        <w:t xml:space="preserve">торонами </w:t>
      </w:r>
      <w:r w:rsidR="001A0D3E" w:rsidRPr="001A0D3E">
        <w:t>документ</w:t>
      </w:r>
      <w:r w:rsidR="009F50E9">
        <w:t>а</w:t>
      </w:r>
      <w:r w:rsidR="00387BC9">
        <w:t>м</w:t>
      </w:r>
      <w:r w:rsidR="009F50E9">
        <w:t>и</w:t>
      </w:r>
      <w:r w:rsidR="001A0D3E" w:rsidRPr="001A0D3E">
        <w:t xml:space="preserve">, </w:t>
      </w:r>
      <w:r w:rsidR="009F50E9">
        <w:t xml:space="preserve">поименованными в Приложении №2 к Договору, составленными по форме, приведенной в Приложениях №5  </w:t>
      </w:r>
      <w:r w:rsidR="009F50E9" w:rsidRPr="009F50E9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</w:t>
      </w:r>
      <w:r w:rsidR="009F50E9">
        <w:rPr>
          <w:i/>
        </w:rPr>
        <w:t xml:space="preserve"> наличии у исполнителя</w:t>
      </w:r>
      <w:proofErr w:type="gramEnd"/>
      <w:r w:rsidR="009F50E9">
        <w:rPr>
          <w:i/>
        </w:rPr>
        <w:t xml:space="preserve">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Default="00826EAA" w:rsidP="009F50E9">
      <w:pPr>
        <w:ind w:firstLine="426"/>
        <w:jc w:val="both"/>
      </w:pPr>
      <w:r>
        <w:t xml:space="preserve">Общая стоимость </w:t>
      </w:r>
      <w:r w:rsidR="009F50E9">
        <w:t>услуг/работ по Договору</w:t>
      </w:r>
      <w:r w:rsidR="00912D96">
        <w:t xml:space="preserve"> </w:t>
      </w:r>
      <w:r w:rsidR="006D32FD" w:rsidRPr="00717DF5">
        <w:t xml:space="preserve">не должна превышать </w:t>
      </w:r>
      <w:r>
        <w:t>_________________ (</w:t>
      </w:r>
      <w:r w:rsidR="006D32FD" w:rsidRPr="009F50E9">
        <w:rPr>
          <w:i/>
        </w:rPr>
        <w:t xml:space="preserve">указывается предельная цена </w:t>
      </w:r>
      <w:r w:rsidR="009F50E9">
        <w:rPr>
          <w:i/>
        </w:rPr>
        <w:t xml:space="preserve">стоимости по </w:t>
      </w:r>
      <w:r w:rsidRPr="009F50E9">
        <w:rPr>
          <w:i/>
        </w:rPr>
        <w:t>Д</w:t>
      </w:r>
      <w:r w:rsidR="00DF05F9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9F50E9">
        <w:rPr>
          <w:i/>
        </w:rPr>
        <w:t>ГКП</w:t>
      </w:r>
      <w:r w:rsidR="00DF05F9">
        <w:rPr>
          <w:i/>
        </w:rPr>
        <w:t>З</w:t>
      </w:r>
      <w:r w:rsidR="00DA4337" w:rsidRPr="009F50E9">
        <w:rPr>
          <w:i/>
        </w:rPr>
        <w:t>)</w:t>
      </w:r>
      <w:r w:rsidR="006D32FD" w:rsidRPr="00717DF5">
        <w:t xml:space="preserve"> рублей</w:t>
      </w:r>
      <w:r w:rsidR="00817E52">
        <w:t xml:space="preserve"> ______ 00 копеек</w:t>
      </w:r>
      <w:r w:rsidR="006D32FD" w:rsidRPr="00717DF5">
        <w:t>, в том числе НДС – _____ руб</w:t>
      </w:r>
      <w:r w:rsidR="00817E52">
        <w:t>лей</w:t>
      </w:r>
      <w:r w:rsidR="006D32FD" w:rsidRPr="00717DF5">
        <w:t xml:space="preserve"> _____ коп</w:t>
      </w:r>
      <w:r w:rsidR="00817E52">
        <w:t>еек</w:t>
      </w:r>
      <w:r w:rsidR="006D32FD" w:rsidRPr="00717DF5">
        <w:t>. Единичная стоимость услуг</w:t>
      </w:r>
      <w:r w:rsidR="00693C5F">
        <w:t>/работ</w:t>
      </w:r>
      <w:r w:rsidR="006D32FD" w:rsidRPr="00717DF5">
        <w:t xml:space="preserve"> по Договору определяется в соответствии с Приложением № 2</w:t>
      </w:r>
      <w:r w:rsidR="000F16F6">
        <w:t xml:space="preserve"> </w:t>
      </w:r>
      <w:r w:rsidR="006D32FD" w:rsidRPr="00717DF5">
        <w:t>к Договору.</w:t>
      </w:r>
    </w:p>
    <w:p w:rsidR="00DF05F9" w:rsidRPr="00DF05F9" w:rsidRDefault="00DF05F9" w:rsidP="009F50E9">
      <w:pPr>
        <w:ind w:firstLine="426"/>
        <w:jc w:val="both"/>
      </w:pPr>
      <w:proofErr w:type="gramStart"/>
      <w:r>
        <w:t xml:space="preserve">Исполнитель подтверждает, что форма ___________ </w:t>
      </w:r>
      <w:r w:rsidRPr="00DF05F9">
        <w:rPr>
          <w:i/>
        </w:rPr>
        <w:t>(указывается форма первичного учетного документа, утвержденного у исполнителя, для передачи данного вида услуг/работ, при наличии у Исполнителя нескольких утвержденных форм первичных документов, для передачи данного вида работ/услуг необходимо добавить их в Договор после</w:t>
      </w:r>
      <w:r>
        <w:rPr>
          <w:i/>
        </w:rPr>
        <w:t xml:space="preserve">дующими приложениями), </w:t>
      </w:r>
      <w:r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DF05F9">
        <w:rPr>
          <w:i/>
        </w:rPr>
        <w:t>(указать наименование, дату и номер документа, которым</w:t>
      </w:r>
      <w:proofErr w:type="gramEnd"/>
      <w:r w:rsidRPr="00DF05F9">
        <w:rPr>
          <w:i/>
        </w:rPr>
        <w:t xml:space="preserve"> утверждены формы первичных документов (учетная политика, приказ) Исполнителя).</w:t>
      </w:r>
    </w:p>
    <w:p w:rsidR="00234109" w:rsidRPr="00717DF5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213099">
        <w:rPr>
          <w:lang w:eastAsia="en-US"/>
        </w:rPr>
        <w:t>Оплата оказанных</w:t>
      </w:r>
      <w:r w:rsidR="00817E52">
        <w:rPr>
          <w:lang w:eastAsia="en-US"/>
        </w:rPr>
        <w:t>/выполненных</w:t>
      </w:r>
      <w:r w:rsidR="00ED1B4B" w:rsidRPr="00213099">
        <w:rPr>
          <w:lang w:eastAsia="en-US"/>
        </w:rPr>
        <w:t xml:space="preserve"> </w:t>
      </w:r>
      <w:r w:rsidR="00817E52">
        <w:rPr>
          <w:lang w:eastAsia="en-US"/>
        </w:rPr>
        <w:t xml:space="preserve">по заявкам Заказчика </w:t>
      </w:r>
      <w:r w:rsidR="00ED1B4B" w:rsidRPr="00213099">
        <w:rPr>
          <w:lang w:eastAsia="en-US"/>
        </w:rPr>
        <w:t>единичных</w:t>
      </w:r>
      <w:r w:rsidRPr="00213099">
        <w:rPr>
          <w:lang w:eastAsia="en-US"/>
        </w:rPr>
        <w:t xml:space="preserve"> услуг</w:t>
      </w:r>
      <w:r w:rsidR="00693C5F">
        <w:rPr>
          <w:lang w:eastAsia="en-US"/>
        </w:rPr>
        <w:t>/работ</w:t>
      </w:r>
      <w:r w:rsidRPr="00213099">
        <w:rPr>
          <w:lang w:eastAsia="en-US"/>
        </w:rPr>
        <w:t xml:space="preserve"> </w:t>
      </w:r>
      <w:r w:rsidRPr="00213099">
        <w:rPr>
          <w:rFonts w:eastAsia="Calibri"/>
          <w:lang w:eastAsia="en-US"/>
        </w:rPr>
        <w:t>про</w:t>
      </w:r>
      <w:r w:rsidR="000070A1" w:rsidRPr="00213099">
        <w:rPr>
          <w:rFonts w:eastAsia="Calibri"/>
          <w:lang w:eastAsia="en-US"/>
        </w:rPr>
        <w:t>изводится З</w:t>
      </w:r>
      <w:r w:rsidRPr="00213099">
        <w:rPr>
          <w:rFonts w:eastAsia="Calibri"/>
          <w:lang w:eastAsia="en-US"/>
        </w:rPr>
        <w:t>аказчиком</w:t>
      </w:r>
      <w:r w:rsidR="002E2D2B" w:rsidRPr="00213099">
        <w:rPr>
          <w:rFonts w:eastAsia="Calibri"/>
          <w:lang w:eastAsia="en-US"/>
        </w:rPr>
        <w:t xml:space="preserve"> ежемесячно,</w:t>
      </w:r>
      <w:r w:rsidRPr="00213099">
        <w:rPr>
          <w:rFonts w:eastAsia="Calibri"/>
          <w:lang w:eastAsia="en-US"/>
        </w:rPr>
        <w:t xml:space="preserve"> </w:t>
      </w:r>
      <w:r w:rsidRPr="00213099">
        <w:rPr>
          <w:lang w:eastAsia="en-US"/>
        </w:rPr>
        <w:t>б</w:t>
      </w:r>
      <w:r w:rsidR="00DF05F9">
        <w:rPr>
          <w:lang w:eastAsia="en-US"/>
        </w:rPr>
        <w:t>езналичным расчетом в течение 21</w:t>
      </w:r>
      <w:r w:rsidRPr="00213099">
        <w:rPr>
          <w:lang w:eastAsia="en-US"/>
        </w:rPr>
        <w:t xml:space="preserve"> </w:t>
      </w:r>
      <w:r w:rsidR="00DF05F9">
        <w:rPr>
          <w:bCs/>
        </w:rPr>
        <w:t>(двадцати одного</w:t>
      </w:r>
      <w:r w:rsidRPr="00213099">
        <w:rPr>
          <w:bCs/>
        </w:rPr>
        <w:t>)</w:t>
      </w:r>
      <w:r w:rsidR="00DF05F9">
        <w:rPr>
          <w:lang w:eastAsia="en-US"/>
        </w:rPr>
        <w:t xml:space="preserve"> рабочего дня</w:t>
      </w:r>
      <w:r w:rsidRPr="00213099">
        <w:rPr>
          <w:lang w:eastAsia="en-US"/>
        </w:rPr>
        <w:t xml:space="preserve"> после предоставления Исполнителем документов в соответствии с п. </w:t>
      </w:r>
      <w:r w:rsidR="00ED1B4B" w:rsidRPr="00213099">
        <w:rPr>
          <w:lang w:eastAsia="en-US"/>
        </w:rPr>
        <w:t>3.2.3</w:t>
      </w:r>
      <w:r w:rsidRPr="00213099">
        <w:rPr>
          <w:lang w:eastAsia="en-US"/>
        </w:rPr>
        <w:t xml:space="preserve"> Договора.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rPr>
          <w:rFonts w:eastAsia="Calibri"/>
          <w:lang w:eastAsia="en-US"/>
        </w:rPr>
        <w:t>Оплата оказанных услуг</w:t>
      </w:r>
      <w:r w:rsidR="00693C5F">
        <w:rPr>
          <w:rFonts w:eastAsia="Calibri"/>
          <w:lang w:eastAsia="en-US"/>
        </w:rPr>
        <w:t>/выполненных работ</w:t>
      </w:r>
      <w:r w:rsidRPr="00717DF5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>
        <w:rPr>
          <w:rFonts w:eastAsia="Calibri"/>
          <w:lang w:eastAsia="en-US"/>
        </w:rPr>
        <w:t>Моментом исполнения обязательств по оплате</w:t>
      </w:r>
      <w:r w:rsidR="00817E52" w:rsidRPr="00717DF5">
        <w:rPr>
          <w:rFonts w:eastAsia="Calibri"/>
          <w:lang w:eastAsia="en-US"/>
        </w:rPr>
        <w:t xml:space="preserve"> </w:t>
      </w:r>
      <w:r w:rsidRPr="00717DF5">
        <w:rPr>
          <w:rFonts w:eastAsia="Calibri"/>
          <w:lang w:eastAsia="en-US"/>
        </w:rPr>
        <w:t>считается дата списания денежных сре</w:t>
      </w:r>
      <w:proofErr w:type="gramStart"/>
      <w:r w:rsidRPr="00717DF5">
        <w:rPr>
          <w:rFonts w:eastAsia="Calibri"/>
          <w:lang w:eastAsia="en-US"/>
        </w:rPr>
        <w:t>дств с р</w:t>
      </w:r>
      <w:proofErr w:type="gramEnd"/>
      <w:r w:rsidRPr="00717DF5">
        <w:rPr>
          <w:rFonts w:eastAsia="Calibri"/>
          <w:lang w:eastAsia="en-US"/>
        </w:rPr>
        <w:t>асчетного счета Заказчика.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717DF5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Все изменения стоимости </w:t>
      </w:r>
      <w:r w:rsidR="003C5BA0">
        <w:t>услуг</w:t>
      </w:r>
      <w:r w:rsidR="00693C5F">
        <w:t>/работ</w:t>
      </w:r>
      <w:r w:rsidRPr="00717DF5">
        <w:t xml:space="preserve"> и сроков </w:t>
      </w:r>
      <w:r w:rsidR="003C5BA0">
        <w:t>оказания услуг</w:t>
      </w:r>
      <w:r w:rsidR="00693C5F">
        <w:t>/ выполнения работ</w:t>
      </w:r>
      <w:r w:rsidRPr="00717DF5">
        <w:t xml:space="preserve"> оформляются дополнительным соглашением Сторон в письменной форме.</w:t>
      </w:r>
      <w:r w:rsidR="00DA4337">
        <w:t xml:space="preserve"> </w:t>
      </w:r>
      <w:r w:rsidRPr="00717DF5">
        <w:t xml:space="preserve">Превышение </w:t>
      </w:r>
      <w:r w:rsidR="000678A2" w:rsidRPr="00717DF5">
        <w:t>Исполнителем</w:t>
      </w:r>
      <w:r w:rsidRPr="00717DF5">
        <w:t xml:space="preserve"> стоимости </w:t>
      </w:r>
      <w:r w:rsidR="003C5BA0">
        <w:t>оказываемых услуг</w:t>
      </w:r>
      <w:r w:rsidR="00693C5F">
        <w:t>/выполняемых работ</w:t>
      </w:r>
      <w:r w:rsidRPr="00717DF5">
        <w:t xml:space="preserve">, не </w:t>
      </w:r>
      <w:r w:rsidR="00F764A3" w:rsidRPr="00717DF5">
        <w:t>подтвержденн</w:t>
      </w:r>
      <w:r w:rsidR="00F764A3">
        <w:t>ое</w:t>
      </w:r>
      <w:r w:rsidRPr="00717DF5">
        <w:t xml:space="preserve"> дополнительным соглашением Сторон к Договору, оплачиваются </w:t>
      </w:r>
      <w:r w:rsidR="000678A2" w:rsidRPr="00717DF5">
        <w:t>Исполнителем</w:t>
      </w:r>
      <w:r w:rsidRPr="00717DF5">
        <w:t xml:space="preserve"> за свой счет</w:t>
      </w:r>
      <w:r w:rsidR="00817E52">
        <w:t>.</w:t>
      </w:r>
      <w:r w:rsidRPr="00717DF5">
        <w:t xml:space="preserve"> </w:t>
      </w:r>
    </w:p>
    <w:p w:rsidR="00B56E2E" w:rsidRPr="00717DF5" w:rsidRDefault="00B56E2E" w:rsidP="00B56E2E">
      <w:pPr>
        <w:pStyle w:val="af7"/>
        <w:ind w:left="426"/>
        <w:jc w:val="both"/>
      </w:pPr>
    </w:p>
    <w:p w:rsidR="00D52BB6" w:rsidRPr="004720E1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>ОБЯЗАТЕЛЬСТВА СТОРОН ДОГОВОРА</w:t>
      </w:r>
    </w:p>
    <w:p w:rsidR="006D32FD" w:rsidRPr="00717DF5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717DF5">
        <w:rPr>
          <w:b/>
        </w:rPr>
        <w:t>Права и обязанности</w:t>
      </w:r>
      <w:r w:rsidR="006D32FD" w:rsidRPr="00717DF5">
        <w:rPr>
          <w:b/>
        </w:rPr>
        <w:t xml:space="preserve"> Заказчика</w:t>
      </w:r>
    </w:p>
    <w:p w:rsidR="00596ADE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Для</w:t>
      </w:r>
      <w:r w:rsidR="00260582" w:rsidRPr="00717DF5">
        <w:t xml:space="preserve"> </w:t>
      </w:r>
      <w:r w:rsidR="00AA6C1C">
        <w:t>оказания усл</w:t>
      </w:r>
      <w:r w:rsidR="003C5BA0">
        <w:t>уг</w:t>
      </w:r>
      <w:r>
        <w:t>/выполнения работ</w:t>
      </w:r>
      <w:r w:rsidR="00260582" w:rsidRPr="00717DF5">
        <w:t xml:space="preserve"> по </w:t>
      </w:r>
      <w:r>
        <w:t>Д</w:t>
      </w:r>
      <w:r w:rsidR="00260582" w:rsidRPr="00717DF5">
        <w:t>оговору, Заказчик обязан направить И</w:t>
      </w:r>
      <w:r w:rsidR="00596ADE" w:rsidRPr="00717DF5">
        <w:t>сполнителю заявку на оказание</w:t>
      </w:r>
      <w:r w:rsidR="00260582" w:rsidRPr="00717DF5">
        <w:t xml:space="preserve"> услуг</w:t>
      </w:r>
      <w:r w:rsidR="00693C5F">
        <w:t>/выполнение работ</w:t>
      </w:r>
      <w:r w:rsidR="00260582" w:rsidRPr="00717DF5">
        <w:t xml:space="preserve"> по форме </w:t>
      </w:r>
      <w:r w:rsidR="00596ADE" w:rsidRPr="00717DF5">
        <w:t>Приложени</w:t>
      </w:r>
      <w:r w:rsidR="00260582" w:rsidRPr="00717DF5">
        <w:t>я</w:t>
      </w:r>
      <w:r w:rsidR="00596ADE" w:rsidRPr="00717DF5">
        <w:t xml:space="preserve"> №</w:t>
      </w:r>
      <w:r w:rsidR="00260582" w:rsidRPr="00717DF5">
        <w:t xml:space="preserve"> 1</w:t>
      </w:r>
      <w:r w:rsidR="00596ADE" w:rsidRPr="00717DF5">
        <w:t xml:space="preserve"> к </w:t>
      </w:r>
      <w:r>
        <w:t>Д</w:t>
      </w:r>
      <w:r w:rsidR="00596ADE" w:rsidRPr="00717DF5">
        <w:t>оговору</w:t>
      </w:r>
      <w:r w:rsidR="00260582" w:rsidRPr="00717DF5">
        <w:t>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принять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</w:t>
      </w:r>
      <w:r w:rsidR="00ED1B4B" w:rsidRPr="00717DF5">
        <w:t>разделом 5</w:t>
      </w:r>
      <w:r w:rsidRPr="00717DF5">
        <w:t xml:space="preserve"> Договора.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оплатить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разделом </w:t>
      </w:r>
      <w:r w:rsidR="00ED1B4B" w:rsidRPr="00717DF5">
        <w:t>2</w:t>
      </w:r>
      <w:r w:rsidRPr="00717DF5">
        <w:t xml:space="preserve"> Договора.</w:t>
      </w:r>
    </w:p>
    <w:p w:rsidR="00596ADE" w:rsidRPr="00717DF5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Заказчик имеет право получать от Исполнителя информацию, касающуюся оказания услуг</w:t>
      </w:r>
      <w:r w:rsidR="00693C5F">
        <w:t>/выполнения работ</w:t>
      </w:r>
      <w:r w:rsidRPr="00717DF5">
        <w:t xml:space="preserve"> по Договору, а также контролировать исполнение Договора в течение всего его срока действия.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>
        <w:t>/выполнения работ</w:t>
      </w:r>
      <w:r w:rsidRPr="00717DF5">
        <w:t xml:space="preserve"> по </w:t>
      </w:r>
      <w:r w:rsidR="00817E52">
        <w:t>Д</w:t>
      </w:r>
      <w:r w:rsidRPr="00717DF5">
        <w:t>оговору.</w:t>
      </w:r>
    </w:p>
    <w:p w:rsidR="0029110D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Заказчик вправе о</w:t>
      </w:r>
      <w:r w:rsidR="0029110D" w:rsidRPr="00717DF5">
        <w:t xml:space="preserve">существлять контроль соблюдения персоналом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субподрядчиков). По результатам контроля рабочих мест Исполнителя (привлеченных им </w:t>
      </w:r>
      <w:r w:rsidR="009C08CD">
        <w:t>соисполнителей/</w:t>
      </w:r>
      <w:r w:rsidR="0029110D" w:rsidRPr="00717DF5">
        <w:t>субподрядчиков), при выявлении грубых нарушений вышеуказанных требований:</w:t>
      </w:r>
    </w:p>
    <w:p w:rsidR="0029110D" w:rsidRPr="00717DF5" w:rsidRDefault="0029110D" w:rsidP="0029110D">
      <w:pPr>
        <w:tabs>
          <w:tab w:val="left" w:pos="-180"/>
        </w:tabs>
        <w:ind w:right="-1"/>
        <w:jc w:val="both"/>
      </w:pPr>
      <w:r w:rsidRPr="00717DF5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717DF5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717DF5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>
        <w:t>оказания услуг</w:t>
      </w:r>
      <w:r w:rsidR="009C08CD">
        <w:t>/выполнения работ</w:t>
      </w:r>
      <w:r w:rsidRPr="00717DF5">
        <w:t>, отказа от их дальнейшего допуска,</w:t>
      </w:r>
    </w:p>
    <w:p w:rsidR="009E4C60" w:rsidRDefault="0029110D" w:rsidP="009E4C60">
      <w:pPr>
        <w:ind w:firstLine="426"/>
        <w:jc w:val="both"/>
      </w:pPr>
      <w:r w:rsidRPr="00717DF5">
        <w:t xml:space="preserve"> - требовать замены бригады или лиц отстраненных от </w:t>
      </w:r>
      <w:r w:rsidR="003C5BA0">
        <w:t>оказания услуг</w:t>
      </w:r>
      <w:r w:rsidR="0073717C">
        <w:t>/выполнения работ</w:t>
      </w:r>
      <w:r w:rsidRPr="00717DF5">
        <w:t xml:space="preserve">, корректировки сроков </w:t>
      </w:r>
      <w:r w:rsidR="0073717C">
        <w:t>оказания услуг/</w:t>
      </w:r>
      <w:r w:rsidRPr="00717DF5">
        <w:t xml:space="preserve">выполнения </w:t>
      </w:r>
      <w:r w:rsidR="0073717C">
        <w:t>работ</w:t>
      </w:r>
      <w:r w:rsidRPr="00717DF5">
        <w:t xml:space="preserve">, компенсации любых издержек и/или убытков, понесенных Заказчиком в связи с выполнением указанных мероприятий и нарушениями Исполнителя (привлеченных им </w:t>
      </w:r>
      <w:r w:rsidR="009C08CD">
        <w:t>соисполнителей/</w:t>
      </w:r>
      <w:r w:rsidRPr="00717DF5">
        <w:t>субподрядчиков).</w:t>
      </w:r>
      <w:r w:rsidR="009E4C60">
        <w:t xml:space="preserve"> </w:t>
      </w:r>
    </w:p>
    <w:p w:rsidR="00596AD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может в любое время до </w:t>
      </w:r>
      <w:r w:rsidR="0073717C">
        <w:t xml:space="preserve"> момента </w:t>
      </w:r>
      <w:proofErr w:type="gramStart"/>
      <w:r w:rsidR="0073717C">
        <w:t>окончания</w:t>
      </w:r>
      <w:r w:rsidRPr="00717DF5">
        <w:t xml:space="preserve"> </w:t>
      </w:r>
      <w:r w:rsidR="0073717C">
        <w:t xml:space="preserve">оказания </w:t>
      </w:r>
      <w:r w:rsidR="003C5BA0">
        <w:t>услуг</w:t>
      </w:r>
      <w:r w:rsidR="009C08CD">
        <w:t>/</w:t>
      </w:r>
      <w:r w:rsidR="0073717C">
        <w:t xml:space="preserve">выполнения </w:t>
      </w:r>
      <w:r w:rsidR="009C08CD">
        <w:t>работ</w:t>
      </w:r>
      <w:proofErr w:type="gramEnd"/>
      <w:r w:rsidRPr="00717DF5">
        <w:t xml:space="preserve"> отказаться от исполнения Договора. В этом случае Заказчик </w:t>
      </w:r>
      <w:r w:rsidR="0073717C">
        <w:t>оплачивает</w:t>
      </w:r>
      <w:r w:rsidR="0073717C" w:rsidRPr="00717DF5">
        <w:t xml:space="preserve"> </w:t>
      </w:r>
      <w:r w:rsidR="001E7DC6" w:rsidRPr="00717DF5">
        <w:t>Исполнителю</w:t>
      </w:r>
      <w:r w:rsidRPr="00717DF5">
        <w:t xml:space="preserve"> стоимость фактически </w:t>
      </w:r>
      <w:r w:rsidR="0073717C">
        <w:t>оказанного объема услуг/</w:t>
      </w:r>
      <w:r w:rsidRPr="00717DF5">
        <w:t xml:space="preserve">выполненного объёма </w:t>
      </w:r>
      <w:r w:rsidR="009C08CD">
        <w:t>работ</w:t>
      </w:r>
      <w:r w:rsidRPr="00717DF5">
        <w:t xml:space="preserve"> на дату получения </w:t>
      </w:r>
      <w:r w:rsidR="0073717C">
        <w:t xml:space="preserve">Исполнителем </w:t>
      </w:r>
      <w:r w:rsidRPr="00717DF5">
        <w:t>извещения об отказе Заказчика от исполнения Договора.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3.1.8.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п.3.2.13-3.2.15 Договора в следующих случаях</w:t>
      </w:r>
      <w:r w:rsidRPr="00B65DC0">
        <w:t>: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3</w:t>
      </w:r>
      <w:r w:rsidRPr="00B65DC0">
        <w:t xml:space="preserve"> к Договору, </w:t>
      </w:r>
      <w:proofErr w:type="gramEnd"/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4</w:t>
      </w:r>
      <w:r w:rsidRPr="00B65DC0">
        <w:t xml:space="preserve"> к Договору),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</w:t>
      </w:r>
      <w:r w:rsidRPr="009B771B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.9.</w:t>
      </w:r>
      <w:r w:rsidRPr="009B771B">
        <w:rPr>
          <w:rFonts w:eastAsiaTheme="minorHAnsi"/>
          <w:vertAlign w:val="superscript"/>
          <w:lang w:eastAsia="en-US"/>
        </w:rPr>
        <w:footnoteReference w:id="1"/>
      </w:r>
      <w:r w:rsidRPr="009B771B">
        <w:rPr>
          <w:rFonts w:eastAsiaTheme="minorHAns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717DF5" w:rsidRDefault="009B771B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96ADE" w:rsidRPr="00717DF5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717DF5">
        <w:rPr>
          <w:b/>
        </w:rPr>
        <w:t xml:space="preserve">Права и обязанности </w:t>
      </w:r>
      <w:r w:rsidR="001E7DC6" w:rsidRPr="00717DF5">
        <w:rPr>
          <w:b/>
        </w:rPr>
        <w:t>И</w:t>
      </w:r>
      <w:r w:rsidRPr="00717DF5">
        <w:rPr>
          <w:b/>
        </w:rPr>
        <w:t>сполнителя</w:t>
      </w:r>
    </w:p>
    <w:p w:rsidR="00596ADE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оказать услуги</w:t>
      </w:r>
      <w:r w:rsidR="009C08CD">
        <w:t>/выполнить работы</w:t>
      </w:r>
      <w:r w:rsidRPr="00717DF5">
        <w:t xml:space="preserve"> в соответствии с</w:t>
      </w:r>
      <w:r w:rsidR="00571F9F">
        <w:t>о Спецификацией оказываемых</w:t>
      </w:r>
      <w:r w:rsidRPr="00717DF5">
        <w:t xml:space="preserve"> услуг</w:t>
      </w:r>
      <w:r w:rsidR="009C08CD">
        <w:t>/</w:t>
      </w:r>
      <w:r w:rsidR="00571F9F">
        <w:t xml:space="preserve">выполняемых </w:t>
      </w:r>
      <w:r w:rsidR="009C08CD">
        <w:t>работ</w:t>
      </w:r>
      <w:r w:rsidRPr="00717DF5">
        <w:t xml:space="preserve"> (Приложение № 2</w:t>
      </w:r>
      <w:r w:rsidR="001604B3">
        <w:t xml:space="preserve"> к Договору</w:t>
      </w:r>
      <w:r w:rsidRPr="00717DF5">
        <w:t xml:space="preserve">) и сдать результат </w:t>
      </w:r>
      <w:r w:rsidR="009C08CD">
        <w:t>выполненных работ</w:t>
      </w:r>
      <w:r w:rsidRPr="00717DF5">
        <w:t xml:space="preserve"> Заказчику в состоянии, пригодном для его нормальной эксплуатации. Исполнитель обязуется </w:t>
      </w:r>
      <w:r w:rsidR="003C5BA0">
        <w:t>оказывать услуги</w:t>
      </w:r>
      <w:r w:rsidR="009C08CD">
        <w:t>/выполнять работы</w:t>
      </w:r>
      <w:r w:rsidRPr="00717DF5">
        <w:t xml:space="preserve"> на основании письменных заявок Заказчика (Приложение № 1</w:t>
      </w:r>
      <w:r w:rsidR="001604B3">
        <w:t xml:space="preserve"> к Договору</w:t>
      </w:r>
      <w:r w:rsidRPr="00717DF5">
        <w:t xml:space="preserve">) на территории </w:t>
      </w:r>
      <w:r w:rsidRPr="00717DF5">
        <w:rPr>
          <w:i/>
        </w:rPr>
        <w:t>_______ области (района)</w:t>
      </w:r>
      <w:r w:rsidRPr="00717DF5">
        <w:t xml:space="preserve"> в населенных пунктах по адресам, указанным Заказчиком</w:t>
      </w:r>
      <w:r w:rsidR="000070A1">
        <w:t xml:space="preserve"> в </w:t>
      </w:r>
      <w:r w:rsidR="00F764A3">
        <w:t>заявке</w:t>
      </w:r>
      <w:r w:rsidRPr="00717DF5">
        <w:t>.</w:t>
      </w:r>
    </w:p>
    <w:p w:rsidR="00596ADE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в течени</w:t>
      </w:r>
      <w:proofErr w:type="gramStart"/>
      <w:r w:rsidRPr="00717DF5">
        <w:t>и</w:t>
      </w:r>
      <w:proofErr w:type="gramEnd"/>
      <w:r w:rsidRPr="00717DF5">
        <w:t xml:space="preserve"> 3 (трех) рабочих дней с момента </w:t>
      </w:r>
      <w:r w:rsidR="001604B3">
        <w:t xml:space="preserve">окончания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каждой заявке Заказчика предоставить </w:t>
      </w:r>
      <w:r w:rsidR="007F189C">
        <w:t>первичный учетный</w:t>
      </w:r>
      <w:r w:rsidR="007F189C" w:rsidRPr="007F189C">
        <w:t xml:space="preserve"> документ, утвержденн</w:t>
      </w:r>
      <w:r w:rsidR="007F189C">
        <w:t>ый</w:t>
      </w:r>
      <w:r w:rsidR="007F189C" w:rsidRPr="007F189C">
        <w:t xml:space="preserve"> у Исполнителя, для передачи данного вида услуг</w:t>
      </w:r>
      <w:r w:rsidR="00571F9F">
        <w:t xml:space="preserve"> и счет-фактуру</w:t>
      </w:r>
      <w:r w:rsidRPr="00717DF5">
        <w:t xml:space="preserve">, оформленные по форме в соответствии с действующим законодательством Российской </w:t>
      </w:r>
      <w:r w:rsidR="000E55D1">
        <w:t xml:space="preserve">Федерации (ст. 168, </w:t>
      </w:r>
      <w:proofErr w:type="spellStart"/>
      <w:r w:rsidR="00571F9F">
        <w:t>пп</w:t>
      </w:r>
      <w:proofErr w:type="spellEnd"/>
      <w:r w:rsidR="00571F9F">
        <w:t xml:space="preserve">. 5 и 6 ст. </w:t>
      </w:r>
      <w:r w:rsidRPr="00717DF5">
        <w:t>169 Налогового кодекса Российской Федерации).</w:t>
      </w:r>
    </w:p>
    <w:p w:rsidR="001E7DC6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до 05 числа каждого</w:t>
      </w:r>
      <w:r w:rsidR="000070A1">
        <w:t xml:space="preserve"> месяца предоставлять Заказчику</w:t>
      </w:r>
      <w:r w:rsidRPr="00717DF5">
        <w:t xml:space="preserve"> реестр подписанных </w:t>
      </w:r>
      <w:r w:rsidR="007F189C">
        <w:t>первичных</w:t>
      </w:r>
      <w:r w:rsidR="007F189C" w:rsidRPr="007F189C">
        <w:t xml:space="preserve"> учетны</w:t>
      </w:r>
      <w:r w:rsidR="007F189C">
        <w:t>х</w:t>
      </w:r>
      <w:r w:rsidR="007F189C" w:rsidRPr="007F189C">
        <w:t xml:space="preserve"> документ</w:t>
      </w:r>
      <w:r w:rsidR="007F189C">
        <w:t>ов</w:t>
      </w:r>
      <w:r w:rsidR="007F189C" w:rsidRPr="007F189C">
        <w:t xml:space="preserve"> для передачи данного вида услуг</w:t>
      </w:r>
      <w:r w:rsidR="009C08CD">
        <w:t>/</w:t>
      </w:r>
      <w:r w:rsidR="00571F9F">
        <w:t xml:space="preserve">работ </w:t>
      </w:r>
      <w:r w:rsidR="00ED1B4B" w:rsidRPr="00717DF5">
        <w:t xml:space="preserve">за предыдущий календарный месяц, а так же счёт на оплату </w:t>
      </w:r>
      <w:r w:rsidR="00260582" w:rsidRPr="00717DF5">
        <w:t xml:space="preserve">в соответствии с предоставленным </w:t>
      </w:r>
      <w:r w:rsidR="003F5F54" w:rsidRPr="00717DF5">
        <w:t>реестром</w:t>
      </w:r>
      <w:r w:rsidR="00260582"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исполнять в ходе </w:t>
      </w:r>
      <w:proofErr w:type="gramStart"/>
      <w:r w:rsidR="003C5BA0">
        <w:t>оказания услуг</w:t>
      </w:r>
      <w:r w:rsidR="009C08CD">
        <w:t>/выполнения работ</w:t>
      </w:r>
      <w:r w:rsidRPr="00717DF5">
        <w:t xml:space="preserve"> указания</w:t>
      </w:r>
      <w:proofErr w:type="gramEnd"/>
      <w:r w:rsidRPr="00717DF5">
        <w:t xml:space="preserve">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717DF5">
        <w:t>Исполнителя</w:t>
      </w:r>
      <w:r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устранять по требованию Заказчика допущенные недостатки в процессе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Договору.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по окончанию </w:t>
      </w:r>
      <w:r w:rsidR="003C5BA0">
        <w:t>оказания услуг</w:t>
      </w:r>
      <w:r w:rsidR="0024713C">
        <w:t>/выполнения работ</w:t>
      </w:r>
      <w:r w:rsidRPr="00717DF5">
        <w:t xml:space="preserve"> в срок не более 3 (трех) календарных дней известить об этом Заказчика в письменной форме.</w:t>
      </w:r>
    </w:p>
    <w:p w:rsidR="0029110D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>
        <w:t xml:space="preserve">при </w:t>
      </w:r>
      <w:r w:rsidR="003C5BA0">
        <w:t>оказани</w:t>
      </w:r>
      <w:r w:rsidR="00F764A3">
        <w:t>и</w:t>
      </w:r>
      <w:r w:rsidR="003C5BA0">
        <w:t xml:space="preserve"> услуг</w:t>
      </w:r>
      <w:r w:rsidR="00E5593D">
        <w:t xml:space="preserve">, безопасность и соблюдении технологии  при </w:t>
      </w:r>
      <w:r w:rsidR="0024713C">
        <w:t>выполнени</w:t>
      </w:r>
      <w:r w:rsidR="00E5593D">
        <w:t>и</w:t>
      </w:r>
      <w:r w:rsidR="0024713C">
        <w:t xml:space="preserve"> работ</w:t>
      </w:r>
      <w:r w:rsidRPr="00717DF5">
        <w:t xml:space="preserve"> всеми членами бригады, принимать меры по устранению нарушений требований безопасности при </w:t>
      </w:r>
      <w:r w:rsidR="003C5BA0">
        <w:t>оказании услуг</w:t>
      </w:r>
      <w:r w:rsidR="0024713C">
        <w:t>/выполнению работ</w:t>
      </w:r>
      <w:r w:rsidRPr="00717DF5">
        <w:t xml:space="preserve"> бригадой.</w:t>
      </w:r>
    </w:p>
    <w:p w:rsidR="00A26A21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приступать самовольно к </w:t>
      </w:r>
      <w:r w:rsidR="003C5BA0">
        <w:t>оказанию услуг</w:t>
      </w:r>
      <w:r w:rsidR="0024713C">
        <w:t>/выполнению работ</w:t>
      </w:r>
      <w:r w:rsidRPr="00717DF5">
        <w:t xml:space="preserve">, без </w:t>
      </w:r>
      <w:r w:rsidR="00A12A61">
        <w:t>оформления наряда/распоряжения/</w:t>
      </w:r>
      <w:r w:rsidRPr="00717DF5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>
        <w:t>оказанию услуг</w:t>
      </w:r>
      <w:r w:rsidR="0024713C">
        <w:t>/выполнению работ</w:t>
      </w:r>
      <w:r w:rsidRPr="00717DF5">
        <w:t xml:space="preserve"> персоналом Заказчика, без применения необходимых средств защиты, спецодежды.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вправе привлекать к </w:t>
      </w:r>
      <w:r w:rsidR="003C5BA0">
        <w:t>оказанию услуг</w:t>
      </w:r>
      <w:r w:rsidR="00E5593D">
        <w:t>/выполнению работ</w:t>
      </w:r>
      <w:r w:rsidRPr="00717DF5">
        <w:t xml:space="preserve"> </w:t>
      </w:r>
      <w:r w:rsidR="0024713C">
        <w:t>соисполнителей/</w:t>
      </w:r>
      <w:r w:rsidRPr="00717DF5">
        <w:t xml:space="preserve">субподрядные организации, в объеме не более 50 % от </w:t>
      </w:r>
      <w:r w:rsidR="00E5593D">
        <w:t xml:space="preserve">принятых обязательств по </w:t>
      </w:r>
      <w:r w:rsidR="003C5BA0">
        <w:t>оказ</w:t>
      </w:r>
      <w:r w:rsidR="00E5593D">
        <w:t xml:space="preserve">анию </w:t>
      </w:r>
      <w:r w:rsidR="003C5BA0">
        <w:t>услуг</w:t>
      </w:r>
      <w:r w:rsidR="0024713C">
        <w:t>/выполн</w:t>
      </w:r>
      <w:r w:rsidR="00E5593D">
        <w:t xml:space="preserve">ению </w:t>
      </w:r>
      <w:r w:rsidR="0024713C">
        <w:t>работ</w:t>
      </w:r>
      <w:r w:rsidRPr="00717DF5">
        <w:t>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>
        <w:t>соисполнителей/</w:t>
      </w:r>
      <w:r w:rsidRPr="00717DF5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>
        <w:t>соисполнителей/</w:t>
      </w:r>
      <w:r w:rsidR="00571F9F">
        <w:t xml:space="preserve"> </w:t>
      </w:r>
      <w:r w:rsidRPr="00717DF5">
        <w:t>субподрядчиков), в том числе, таких как  выдача предписания</w:t>
      </w:r>
      <w:proofErr w:type="gramEnd"/>
      <w:r w:rsidRPr="00717DF5">
        <w:t xml:space="preserve">, отстранение бригад/бригады или отдельных лиц от </w:t>
      </w:r>
      <w:r w:rsidR="003C5BA0">
        <w:t>оказания услуг</w:t>
      </w:r>
      <w:r w:rsidR="0024713C">
        <w:t>/выполнения работ</w:t>
      </w:r>
      <w:r w:rsidRPr="00717DF5">
        <w:t xml:space="preserve">, отказ от их дальнейшего допуска и необходимости проведения их замены </w:t>
      </w:r>
      <w:r w:rsidR="007B2399" w:rsidRPr="00717DF5">
        <w:t>Исполнителем</w:t>
      </w:r>
      <w:r w:rsidRPr="00717DF5">
        <w:t xml:space="preserve">.    </w:t>
      </w:r>
    </w:p>
    <w:p w:rsidR="00234109" w:rsidRPr="00DF7E16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717DF5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>
        <w:t>соисполнителями/</w:t>
      </w:r>
      <w:r w:rsidRPr="00717DF5">
        <w:t>субподрядчиками).</w:t>
      </w:r>
    </w:p>
    <w:p w:rsidR="00A26A21" w:rsidRPr="00717DF5" w:rsidRDefault="00A26A21" w:rsidP="00A26A21">
      <w:pPr>
        <w:autoSpaceDE w:val="0"/>
        <w:autoSpaceDN w:val="0"/>
        <w:adjustRightInd w:val="0"/>
        <w:ind w:firstLine="426"/>
        <w:jc w:val="both"/>
      </w:pPr>
      <w:proofErr w:type="gramStart"/>
      <w:r w:rsidRPr="00717DF5">
        <w:t xml:space="preserve">При отстранении Заказчиком персонала </w:t>
      </w:r>
      <w:r w:rsidR="007B2399" w:rsidRPr="00717DF5">
        <w:t>Исполнителя</w:t>
      </w:r>
      <w:r w:rsidRPr="00717DF5">
        <w:t xml:space="preserve"> (привлеченных </w:t>
      </w:r>
      <w:r w:rsidR="00FB581B">
        <w:t>соисполнителей/</w:t>
      </w:r>
      <w:r w:rsidRPr="00717DF5">
        <w:t xml:space="preserve">субподрядчиков) от </w:t>
      </w:r>
      <w:r w:rsidR="003C5BA0">
        <w:t>оказания услуг</w:t>
      </w:r>
      <w:r w:rsidR="00FB581B">
        <w:t>/выполнения работ</w:t>
      </w:r>
      <w:r w:rsidRPr="00717DF5">
        <w:t xml:space="preserve">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7B2399" w:rsidRPr="00717DF5">
        <w:t>Исполнитель</w:t>
      </w:r>
      <w:r w:rsidRPr="00717DF5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717DF5">
        <w:t>Исполнителя</w:t>
      </w:r>
      <w:r w:rsidRPr="00717DF5">
        <w:t xml:space="preserve"> (привлеченных им </w:t>
      </w:r>
      <w:r w:rsidR="00FB581B">
        <w:t>соисполнителей</w:t>
      </w:r>
      <w:proofErr w:type="gramEnd"/>
      <w:r w:rsidR="00FB581B">
        <w:t>/</w:t>
      </w:r>
      <w:r w:rsidR="00234109" w:rsidRPr="00234109">
        <w:t xml:space="preserve"> </w:t>
      </w:r>
      <w:r w:rsidRPr="00717DF5">
        <w:t>субподрядчиков).</w:t>
      </w:r>
    </w:p>
    <w:p w:rsidR="007B2399" w:rsidRPr="00717DF5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rPr>
          <w:bCs/>
          <w:color w:val="000000"/>
        </w:rPr>
        <w:t xml:space="preserve">В случае привлечения </w:t>
      </w:r>
      <w:r w:rsidR="007B2399" w:rsidRPr="00717DF5">
        <w:rPr>
          <w:bCs/>
          <w:color w:val="000000"/>
        </w:rPr>
        <w:t>Исполнителем</w:t>
      </w:r>
      <w:r w:rsidRPr="00717DF5">
        <w:rPr>
          <w:bCs/>
          <w:color w:val="000000"/>
        </w:rPr>
        <w:t xml:space="preserve"> к </w:t>
      </w:r>
      <w:r w:rsidR="003C5BA0">
        <w:rPr>
          <w:bCs/>
          <w:color w:val="000000"/>
        </w:rPr>
        <w:t>оказанию услуг</w:t>
      </w:r>
      <w:r w:rsidR="00FB581B">
        <w:rPr>
          <w:bCs/>
          <w:color w:val="000000"/>
        </w:rPr>
        <w:t>/выполнению работ</w:t>
      </w:r>
      <w:r w:rsidRPr="00717DF5">
        <w:rPr>
          <w:bCs/>
          <w:color w:val="000000"/>
        </w:rPr>
        <w:t xml:space="preserve"> по </w:t>
      </w:r>
      <w:r w:rsidR="00DF2323">
        <w:rPr>
          <w:bCs/>
          <w:color w:val="000000"/>
        </w:rPr>
        <w:t>Д</w:t>
      </w:r>
      <w:r w:rsidRPr="00717DF5">
        <w:rPr>
          <w:bCs/>
          <w:color w:val="000000"/>
        </w:rPr>
        <w:t xml:space="preserve">оговору </w:t>
      </w:r>
      <w:r w:rsidR="00FB581B">
        <w:rPr>
          <w:bCs/>
          <w:color w:val="000000"/>
        </w:rPr>
        <w:t>соисполнителей/</w:t>
      </w:r>
      <w:r w:rsidRPr="00717DF5">
        <w:rPr>
          <w:bCs/>
          <w:color w:val="000000"/>
        </w:rPr>
        <w:t xml:space="preserve">субподрядчиков, </w:t>
      </w:r>
      <w:r w:rsidR="007B2399" w:rsidRPr="00717DF5">
        <w:rPr>
          <w:bCs/>
          <w:color w:val="000000"/>
        </w:rPr>
        <w:t>Исполнитель</w:t>
      </w:r>
      <w:r w:rsidRPr="00717DF5">
        <w:rPr>
          <w:bCs/>
          <w:color w:val="000000"/>
        </w:rPr>
        <w:t xml:space="preserve"> обязан включить в договоры с указанными </w:t>
      </w:r>
      <w:r w:rsidR="00FB581B">
        <w:rPr>
          <w:bCs/>
          <w:color w:val="000000"/>
        </w:rPr>
        <w:t>соисполнителями/</w:t>
      </w:r>
      <w:r w:rsidRPr="00717DF5">
        <w:rPr>
          <w:bCs/>
          <w:color w:val="000000"/>
        </w:rPr>
        <w:t xml:space="preserve">субподрядчиками положения пунктов </w:t>
      </w:r>
      <w:r w:rsidR="007B2399" w:rsidRPr="00717DF5">
        <w:rPr>
          <w:bCs/>
          <w:color w:val="000000"/>
        </w:rPr>
        <w:t>3.2.</w:t>
      </w:r>
      <w:r w:rsidR="0086687E">
        <w:rPr>
          <w:bCs/>
          <w:color w:val="000000"/>
        </w:rPr>
        <w:t xml:space="preserve">7, 3.2.8, и </w:t>
      </w:r>
      <w:r w:rsidR="00DF2323">
        <w:rPr>
          <w:bCs/>
          <w:color w:val="000000"/>
        </w:rPr>
        <w:t xml:space="preserve">3.2.10 </w:t>
      </w:r>
      <w:r w:rsidR="007B2399" w:rsidRPr="00717DF5">
        <w:rPr>
          <w:bCs/>
          <w:color w:val="000000"/>
        </w:rPr>
        <w:t xml:space="preserve"> </w:t>
      </w:r>
      <w:r w:rsidRPr="00717DF5">
        <w:rPr>
          <w:bCs/>
          <w:color w:val="000000"/>
        </w:rPr>
        <w:t xml:space="preserve"> Договора.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п</w:t>
      </w:r>
      <w:r w:rsidR="00A26A21" w:rsidRPr="00717DF5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>
        <w:t>оказания услуг</w:t>
      </w:r>
      <w:r w:rsidR="00FB581B">
        <w:t>/выполнения работ</w:t>
      </w:r>
      <w:r w:rsidR="00A26A21" w:rsidRPr="00717DF5">
        <w:t>.</w:t>
      </w:r>
      <w:proofErr w:type="gramEnd"/>
      <w:r w:rsidR="00A26A21" w:rsidRPr="00717DF5">
        <w:t xml:space="preserve"> </w:t>
      </w:r>
      <w:r w:rsidRPr="00717DF5">
        <w:t>Исполнитель</w:t>
      </w:r>
      <w:r w:rsidR="00A26A21" w:rsidRPr="00717DF5">
        <w:t xml:space="preserve"> </w:t>
      </w:r>
      <w:r w:rsidR="0086687E">
        <w:t xml:space="preserve">также </w:t>
      </w:r>
      <w:r w:rsidR="00A26A21" w:rsidRPr="00717DF5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717DF5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>
        <w:t>Исполнитель обязан п</w:t>
      </w:r>
      <w:r w:rsidR="00A26A21" w:rsidRPr="00717DF5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>
        <w:t>оказания услуг</w:t>
      </w:r>
      <w:r w:rsidR="00DF2323">
        <w:t>/выполнения работ</w:t>
      </w:r>
      <w:r w:rsidR="00A26A21" w:rsidRPr="00717DF5">
        <w:t xml:space="preserve"> имущества, окружающей среды и т.п.</w:t>
      </w:r>
    </w:p>
    <w:p w:rsidR="007B2399" w:rsidRPr="00717DF5" w:rsidRDefault="0086687E" w:rsidP="007B2399">
      <w:pPr>
        <w:autoSpaceDE w:val="0"/>
        <w:autoSpaceDN w:val="0"/>
        <w:adjustRightInd w:val="0"/>
        <w:ind w:firstLine="426"/>
        <w:jc w:val="both"/>
      </w:pPr>
      <w:r>
        <w:t>Исполнитель обязан с</w:t>
      </w:r>
      <w:r w:rsidR="00A26A21" w:rsidRPr="00717DF5">
        <w:t xml:space="preserve">амостоятельно осуществить страхование от несчастных случаев. </w:t>
      </w:r>
      <w:r w:rsidR="007B2399" w:rsidRPr="00717DF5">
        <w:t>Исполнитель</w:t>
      </w:r>
      <w:r w:rsidR="00A26A21" w:rsidRPr="00717DF5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717DF5">
        <w:t>Исполнитель</w:t>
      </w:r>
      <w:r w:rsidR="00A26A21" w:rsidRPr="00717DF5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в</w:t>
      </w:r>
      <w:r w:rsidR="00A26A21" w:rsidRPr="00717DF5">
        <w:t xml:space="preserve"> </w:t>
      </w:r>
      <w:r w:rsidR="00456437">
        <w:t>момент</w:t>
      </w:r>
      <w:r w:rsidR="00A26A21" w:rsidRPr="00717DF5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>
        <w:t>3</w:t>
      </w:r>
      <w:r w:rsidR="00A26A21" w:rsidRPr="00717D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717DF5">
        <w:t>неров (для акционерных обществ)</w:t>
      </w:r>
      <w:r w:rsidR="00A26A21" w:rsidRPr="00717DF5">
        <w:t xml:space="preserve"> и иных необходимых</w:t>
      </w:r>
      <w:proofErr w:type="gramEnd"/>
      <w:r w:rsidR="00A26A21" w:rsidRPr="00717DF5">
        <w:t xml:space="preserve"> документов.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3.2.14.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4720E1" w:rsidRPr="00B44C82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№3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720E1" w:rsidRPr="00A52EE4" w:rsidRDefault="004720E1" w:rsidP="004720E1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>3.2.15.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4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A52EE4" w:rsidRPr="00A52EE4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>
        <w:t xml:space="preserve">       </w:t>
      </w:r>
      <w:r w:rsidRPr="00D86EFB">
        <w:t>3</w:t>
      </w:r>
      <w:r>
        <w:t>.</w:t>
      </w:r>
      <w:r w:rsidRPr="00A52EE4">
        <w:t>2</w:t>
      </w:r>
      <w:r>
        <w:t>.</w:t>
      </w:r>
      <w:r w:rsidRPr="00A52EE4">
        <w:t>16</w:t>
      </w:r>
      <w:r>
        <w:t xml:space="preserve">. </w:t>
      </w:r>
      <w:r w:rsidR="00A52EE4" w:rsidRPr="00A52EE4">
        <w:rPr>
          <w:rFonts w:eastAsia="Calibri"/>
          <w:lang w:eastAsia="en-US"/>
        </w:rPr>
        <w:t>    </w:t>
      </w:r>
      <w:r w:rsidR="00A52EE4" w:rsidRPr="00A52EE4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A52EE4">
        <w:rPr>
          <w:rFonts w:eastAsia="Calibri"/>
          <w:iCs/>
        </w:rPr>
        <w:t>     </w:t>
      </w:r>
      <w:r>
        <w:rPr>
          <w:rFonts w:eastAsia="Calibri"/>
          <w:iCs/>
        </w:rPr>
        <w:t xml:space="preserve"> </w:t>
      </w:r>
      <w:r w:rsidRPr="00A52EE4">
        <w:rPr>
          <w:rFonts w:eastAsia="Calibri"/>
          <w:iCs/>
        </w:rPr>
        <w:t xml:space="preserve">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A52EE4">
        <w:rPr>
          <w:rFonts w:eastAsia="Calibri"/>
          <w:iCs/>
        </w:rPr>
        <w:t>но</w:t>
      </w:r>
      <w:proofErr w:type="gramEnd"/>
      <w:r w:rsidRPr="00A52EE4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52EE4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</w:t>
      </w:r>
      <w:r w:rsidRPr="00A52EE4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A52EE4">
        <w:rPr>
          <w:rFonts w:eastAsia="Calibri"/>
          <w:iCs/>
          <w:vertAlign w:val="superscript"/>
        </w:rPr>
        <w:footnoteReference w:id="2"/>
      </w:r>
      <w:r w:rsidRPr="00A52EE4">
        <w:rPr>
          <w:rFonts w:eastAsia="Calibri"/>
          <w:iCs/>
          <w:lang w:eastAsia="en-US"/>
        </w:rPr>
        <w:t>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3.2.17</w:t>
      </w:r>
      <w:r w:rsidRPr="009B771B">
        <w:rPr>
          <w:rFonts w:eastAsiaTheme="minorHAnsi"/>
          <w:lang w:eastAsia="en-US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3.2.18.</w:t>
      </w:r>
      <w:r w:rsidRPr="009B771B">
        <w:rPr>
          <w:rFonts w:eastAsiaTheme="minorHAnsi"/>
          <w:vertAlign w:val="superscript"/>
          <w:lang w:eastAsia="en-US"/>
        </w:rPr>
        <w:footnoteReference w:id="3"/>
      </w:r>
      <w:r w:rsidRPr="009B771B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717DF5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4720E1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</w:t>
      </w:r>
      <w:r w:rsidR="00EF304F" w:rsidRPr="00717DF5">
        <w:rPr>
          <w:rFonts w:ascii="Times New Roman" w:hAnsi="Times New Roman"/>
          <w:sz w:val="24"/>
          <w:szCs w:val="24"/>
        </w:rPr>
        <w:t>несёт</w:t>
      </w:r>
      <w:r w:rsidRPr="00717DF5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D86EFB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ПОРЯДОК ПРИЕМКИ</w:t>
      </w:r>
      <w:r w:rsidR="00D4242D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="00D4242D">
        <w:rPr>
          <w:rFonts w:ascii="Times New Roman" w:hAnsi="Times New Roman"/>
          <w:b/>
          <w:sz w:val="24"/>
          <w:szCs w:val="24"/>
        </w:rPr>
        <w:t>УСЛУГ</w:t>
      </w:r>
      <w:r w:rsidR="00E1463C">
        <w:rPr>
          <w:rFonts w:ascii="Times New Roman" w:hAnsi="Times New Roman"/>
          <w:b/>
          <w:sz w:val="24"/>
          <w:szCs w:val="24"/>
        </w:rPr>
        <w:t>/ВЫПОЛНЕННЫХ РАБОТ</w:t>
      </w:r>
      <w:r w:rsidRPr="00717DF5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4574F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4574F7">
        <w:t xml:space="preserve">По окончании </w:t>
      </w:r>
      <w:r w:rsidR="00DF2323" w:rsidRPr="004574F7">
        <w:t>оказания услуг/</w:t>
      </w:r>
      <w:r w:rsidRPr="004574F7">
        <w:t xml:space="preserve">выполнения </w:t>
      </w:r>
      <w:r w:rsidR="00DF2323" w:rsidRPr="004574F7">
        <w:t>работ по с</w:t>
      </w:r>
      <w:r w:rsidR="00DA4337" w:rsidRPr="004574F7">
        <w:t xml:space="preserve">оответствующей заявке Заказчика </w:t>
      </w:r>
      <w:r w:rsidRPr="004574F7">
        <w:t>Исполнитель</w:t>
      </w:r>
      <w:r w:rsidR="00DA4337" w:rsidRPr="004574F7">
        <w:t xml:space="preserve"> представляет Заказчику </w:t>
      </w:r>
      <w:r w:rsidR="007F189C">
        <w:t>первичный учетный</w:t>
      </w:r>
      <w:r w:rsidR="007F189C" w:rsidRPr="007F189C">
        <w:t xml:space="preserve"> документ</w:t>
      </w:r>
      <w:r w:rsidR="0086687E">
        <w:t xml:space="preserve">, утвержденный у Исполнителя для передачи данного вида услуг/работ и </w:t>
      </w:r>
      <w:r w:rsidR="000E55D1">
        <w:t>счет-фактуру, оформленный</w:t>
      </w:r>
      <w:r w:rsidRPr="004574F7">
        <w:t xml:space="preserve"> по форме и в сроки в соответствии с действующим законодательством Рос</w:t>
      </w:r>
      <w:r w:rsidR="000E55D1">
        <w:t xml:space="preserve">сийской Федерации (ст. 168, </w:t>
      </w:r>
      <w:r w:rsidRPr="004574F7">
        <w:t>169 НК РФ).</w:t>
      </w:r>
    </w:p>
    <w:p w:rsidR="00234109" w:rsidRPr="004574F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 xml:space="preserve">В течение 3 (трех) рабочих дней представленный </w:t>
      </w:r>
      <w:r w:rsidR="000678A2" w:rsidRPr="004574F7">
        <w:t>Исполнителем</w:t>
      </w:r>
      <w:r w:rsidRPr="004574F7">
        <w:t xml:space="preserve"> </w:t>
      </w:r>
      <w:r w:rsidR="007F189C" w:rsidRPr="007F189C">
        <w:t>первичный учетный документ</w:t>
      </w:r>
      <w:r w:rsidR="003135B1">
        <w:t xml:space="preserve">, утвержденный у Исполнителя для передачи данного вида услуг/работ, </w:t>
      </w:r>
      <w:r w:rsidR="007F189C" w:rsidRPr="007F189C">
        <w:t xml:space="preserve"> </w:t>
      </w:r>
      <w:r w:rsidRPr="004574F7">
        <w:t xml:space="preserve">рассматривается Заказчиком, при отсутствии возражений подписывается и направляется </w:t>
      </w:r>
      <w:r w:rsidR="000678A2" w:rsidRPr="004574F7">
        <w:t>Исполнителю</w:t>
      </w:r>
      <w:r w:rsidRPr="004574F7">
        <w:t xml:space="preserve">. В случае наличия обоснованных возражений со стороны Заказчика по объему и качеству </w:t>
      </w:r>
      <w:r w:rsidR="002A3A74" w:rsidRPr="004574F7">
        <w:t>оказываемых услуг</w:t>
      </w:r>
      <w:r w:rsidR="00580058" w:rsidRPr="004574F7">
        <w:t>/выполняемых работ</w:t>
      </w:r>
      <w:r w:rsidRPr="004574F7">
        <w:t xml:space="preserve">, </w:t>
      </w:r>
      <w:r w:rsidR="007F189C" w:rsidRPr="007F189C">
        <w:t>первичный учетный документ</w:t>
      </w:r>
      <w:r w:rsidR="003135B1">
        <w:t xml:space="preserve">, </w:t>
      </w:r>
      <w:r w:rsidR="007F189C" w:rsidRPr="007F189C">
        <w:t xml:space="preserve"> </w:t>
      </w:r>
      <w:r w:rsidR="003135B1">
        <w:t>утвержденный у Исполнителя для передачи данного вида услуг/работ,</w:t>
      </w:r>
      <w:r w:rsidRPr="004574F7">
        <w:t xml:space="preserve"> не подписывается до момента устранения выявленных недостатков</w:t>
      </w:r>
      <w:r w:rsidR="009E6AE3" w:rsidRPr="004574F7">
        <w:t xml:space="preserve"> и подлежит возврату Исполнителю с оформлением мотивированного отказа от его подписания</w:t>
      </w:r>
      <w:r w:rsidRPr="004574F7">
        <w:t xml:space="preserve">. </w:t>
      </w:r>
    </w:p>
    <w:p w:rsidR="009E6AE3" w:rsidRPr="004574F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rPr>
          <w:spacing w:val="3"/>
        </w:rPr>
        <w:t xml:space="preserve">При обнаружении отступлений от условий </w:t>
      </w:r>
      <w:r w:rsidR="009E6AE3" w:rsidRPr="004574F7">
        <w:rPr>
          <w:spacing w:val="3"/>
        </w:rPr>
        <w:t>Д</w:t>
      </w:r>
      <w:r w:rsidRPr="004574F7">
        <w:rPr>
          <w:spacing w:val="3"/>
        </w:rPr>
        <w:t xml:space="preserve">оговора, ухудшающих результаты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>,</w:t>
      </w:r>
      <w:r w:rsidRPr="004574F7">
        <w:rPr>
          <w:spacing w:val="8"/>
        </w:rPr>
        <w:t xml:space="preserve"> и иных недостатков </w:t>
      </w:r>
      <w:r w:rsidR="00D4242D" w:rsidRPr="004574F7">
        <w:rPr>
          <w:spacing w:val="8"/>
        </w:rPr>
        <w:t>при оказании услуг</w:t>
      </w:r>
      <w:r w:rsidR="00580058" w:rsidRPr="004574F7">
        <w:rPr>
          <w:spacing w:val="8"/>
        </w:rPr>
        <w:t>/выполнении работ</w:t>
      </w:r>
      <w:r w:rsidRPr="004574F7">
        <w:rPr>
          <w:spacing w:val="8"/>
        </w:rPr>
        <w:t xml:space="preserve"> Заказчик обязан заявить об этом Исполнителю и  </w:t>
      </w:r>
      <w:r w:rsidRPr="004574F7">
        <w:rPr>
          <w:spacing w:val="9"/>
        </w:rPr>
        <w:t xml:space="preserve">отразить это в </w:t>
      </w:r>
      <w:r w:rsidR="007F189C">
        <w:rPr>
          <w:spacing w:val="9"/>
        </w:rPr>
        <w:t>первичном учетном документе</w:t>
      </w:r>
      <w:r w:rsidR="003135B1">
        <w:rPr>
          <w:spacing w:val="9"/>
        </w:rPr>
        <w:t xml:space="preserve">, утвержденном у Исполнителя для передачи данного вида услуг/работ </w:t>
      </w:r>
      <w:r w:rsidRPr="004574F7">
        <w:rPr>
          <w:spacing w:val="9"/>
        </w:rPr>
        <w:t xml:space="preserve">с указанием сроков их </w:t>
      </w:r>
      <w:r w:rsidRPr="004574F7">
        <w:t>исправления.</w:t>
      </w:r>
    </w:p>
    <w:p w:rsidR="009E6AE3" w:rsidRPr="004574F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rPr>
          <w:spacing w:val="3"/>
        </w:rPr>
        <w:t>При просрочке передачи или приемки результат</w:t>
      </w:r>
      <w:r w:rsidR="009E6AE3" w:rsidRPr="004574F7">
        <w:rPr>
          <w:spacing w:val="3"/>
        </w:rPr>
        <w:t>ов</w:t>
      </w:r>
      <w:r w:rsidRPr="004574F7">
        <w:rPr>
          <w:spacing w:val="3"/>
        </w:rPr>
        <w:t xml:space="preserve">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 xml:space="preserve"> риски, предусмотренные </w:t>
      </w:r>
      <w:r w:rsidR="009E6AE3" w:rsidRPr="004574F7">
        <w:rPr>
          <w:spacing w:val="1"/>
        </w:rPr>
        <w:t>Д</w:t>
      </w:r>
      <w:r w:rsidRPr="004574F7">
        <w:rPr>
          <w:spacing w:val="1"/>
        </w:rPr>
        <w:t>оговором, несет сторона, допустившая просрочку.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В случае ненадлежащего </w:t>
      </w:r>
      <w:r w:rsidR="002A3A74" w:rsidRPr="004574F7">
        <w:t>оказания услуг</w:t>
      </w:r>
      <w:r w:rsidR="00580058" w:rsidRPr="004574F7">
        <w:t>/выполнения работ</w:t>
      </w:r>
      <w:r w:rsidRPr="004574F7">
        <w:t xml:space="preserve"> Исполнитель не вправе ссылаться на то, что Заказчик не осуществлял контроль и надзор за их </w:t>
      </w:r>
      <w:r w:rsidR="00580058" w:rsidRPr="004574F7">
        <w:t>оказанием/</w:t>
      </w:r>
      <w:r w:rsidRPr="004574F7">
        <w:t>выполнением.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4574F7">
        <w:t xml:space="preserve">Заказчиком </w:t>
      </w:r>
      <w:r w:rsidR="002A3A74" w:rsidRPr="004574F7">
        <w:t>оказанных услуг</w:t>
      </w:r>
      <w:r w:rsidR="00580058" w:rsidRPr="004574F7">
        <w:t>/выполненных работ</w:t>
      </w:r>
      <w:r w:rsidRPr="004574F7">
        <w:t xml:space="preserve"> несет Исполнитель.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Исполнитель обязан немедленно </w:t>
      </w:r>
      <w:r w:rsidR="009E6AE3" w:rsidRPr="004574F7">
        <w:t xml:space="preserve">письменно известить </w:t>
      </w:r>
      <w:r w:rsidRPr="004574F7">
        <w:t xml:space="preserve">Заказчика и до получения от него указаний приостановить </w:t>
      </w:r>
      <w:r w:rsidR="002A3A74" w:rsidRPr="004574F7">
        <w:t>оказание услуг</w:t>
      </w:r>
      <w:r w:rsidR="00580058" w:rsidRPr="004574F7">
        <w:t>/выполнение работ</w:t>
      </w:r>
      <w:r w:rsidRPr="004574F7">
        <w:t xml:space="preserve"> при обнаружении: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4574F7">
        <w:rPr>
          <w:rFonts w:ascii="Times New Roman" w:hAnsi="Times New Roman"/>
          <w:sz w:val="24"/>
          <w:szCs w:val="24"/>
        </w:rPr>
        <w:t>оказания услуг</w:t>
      </w:r>
      <w:r w:rsidR="00580058" w:rsidRPr="004574F7">
        <w:rPr>
          <w:rFonts w:ascii="Times New Roman" w:hAnsi="Times New Roman"/>
          <w:sz w:val="24"/>
          <w:szCs w:val="24"/>
        </w:rPr>
        <w:t>/выполнения работ</w:t>
      </w:r>
      <w:r w:rsidRPr="004574F7">
        <w:rPr>
          <w:rFonts w:ascii="Times New Roman" w:hAnsi="Times New Roman"/>
          <w:sz w:val="24"/>
          <w:szCs w:val="24"/>
        </w:rPr>
        <w:t>;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4574F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4574F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4574F7">
        <w:rPr>
          <w:rFonts w:ascii="Times New Roman" w:hAnsi="Times New Roman"/>
          <w:sz w:val="24"/>
          <w:szCs w:val="24"/>
        </w:rPr>
        <w:t xml:space="preserve">письменного </w:t>
      </w:r>
      <w:r w:rsidRPr="004574F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4574F7">
        <w:rPr>
          <w:rFonts w:ascii="Times New Roman" w:hAnsi="Times New Roman"/>
          <w:sz w:val="24"/>
          <w:szCs w:val="24"/>
        </w:rPr>
        <w:t>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4574F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4574F7">
        <w:rPr>
          <w:rFonts w:ascii="Times New Roman" w:hAnsi="Times New Roman"/>
          <w:sz w:val="24"/>
          <w:szCs w:val="24"/>
        </w:rPr>
        <w:t>оказывать услуги</w:t>
      </w:r>
      <w:r w:rsidR="00580058" w:rsidRPr="004574F7">
        <w:rPr>
          <w:rFonts w:ascii="Times New Roman" w:hAnsi="Times New Roman"/>
          <w:sz w:val="24"/>
          <w:szCs w:val="24"/>
        </w:rPr>
        <w:t>/выполнять работы</w:t>
      </w:r>
      <w:r w:rsidRPr="004574F7">
        <w:rPr>
          <w:rFonts w:ascii="Times New Roman" w:hAnsi="Times New Roman"/>
          <w:sz w:val="24"/>
          <w:szCs w:val="24"/>
        </w:rPr>
        <w:t>, не дожидаяс</w:t>
      </w:r>
      <w:r w:rsidR="00EF304F" w:rsidRPr="004574F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4574F7">
        <w:rPr>
          <w:rFonts w:ascii="Times New Roman" w:hAnsi="Times New Roman"/>
          <w:sz w:val="24"/>
          <w:szCs w:val="24"/>
        </w:rPr>
        <w:t>9</w:t>
      </w:r>
      <w:r w:rsidRPr="004574F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4574F7">
        <w:rPr>
          <w:rFonts w:ascii="Times New Roman" w:hAnsi="Times New Roman"/>
          <w:sz w:val="24"/>
          <w:szCs w:val="24"/>
        </w:rPr>
        <w:t xml:space="preserve"> Заказчиком </w:t>
      </w:r>
      <w:r w:rsidRPr="004574F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4574F7">
        <w:rPr>
          <w:rFonts w:ascii="Times New Roman" w:hAnsi="Times New Roman"/>
          <w:sz w:val="24"/>
          <w:szCs w:val="24"/>
        </w:rPr>
        <w:t xml:space="preserve">претензий </w:t>
      </w:r>
      <w:r w:rsidRPr="004574F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A52EE4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717DF5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717DF5" w:rsidRDefault="003F6CFC" w:rsidP="001433FD">
      <w:pPr>
        <w:spacing w:line="22" w:lineRule="atLeast"/>
        <w:jc w:val="both"/>
      </w:pPr>
      <w:r>
        <w:t xml:space="preserve">       </w:t>
      </w:r>
      <w:r w:rsidR="001433FD" w:rsidRPr="00717DF5">
        <w:t xml:space="preserve">- при нарушении сроков </w:t>
      </w:r>
      <w:r w:rsidR="002A3A74">
        <w:t>оказания</w:t>
      </w:r>
      <w:r w:rsidR="009E6AE3">
        <w:t xml:space="preserve"> услуг</w:t>
      </w:r>
      <w:r w:rsidR="00580058">
        <w:t>/выполнения</w:t>
      </w:r>
      <w:r w:rsidR="006216BD" w:rsidRPr="00717DF5">
        <w:t xml:space="preserve"> </w:t>
      </w:r>
      <w:r w:rsidR="009E6AE3">
        <w:t xml:space="preserve">работ </w:t>
      </w:r>
      <w:r w:rsidR="00EF304F">
        <w:t xml:space="preserve">- </w:t>
      </w:r>
      <w:r w:rsidR="001433FD" w:rsidRPr="00717DF5">
        <w:t>пени в размере</w:t>
      </w:r>
      <w:r w:rsidR="00EF304F">
        <w:t xml:space="preserve"> 1 % (один процент) </w:t>
      </w:r>
      <w:r w:rsidR="001433FD" w:rsidRPr="00717DF5">
        <w:t xml:space="preserve">от стоимости </w:t>
      </w:r>
      <w:r w:rsidR="002A3A74">
        <w:t>услуг</w:t>
      </w:r>
      <w:r w:rsidR="00580058">
        <w:t>/работ</w:t>
      </w:r>
      <w:r w:rsidR="001433FD" w:rsidRPr="00717DF5">
        <w:t xml:space="preserve"> (указанной в </w:t>
      </w:r>
      <w:r w:rsidR="006216BD" w:rsidRPr="00717DF5">
        <w:t>Приложении № 2 к Договору</w:t>
      </w:r>
      <w:r w:rsidR="001433FD" w:rsidRPr="00717DF5">
        <w:t>) за каждый день просрочки</w:t>
      </w:r>
      <w:r w:rsidR="00C767F9">
        <w:t xml:space="preserve"> до фактического исполнения обязательства</w:t>
      </w:r>
      <w:r w:rsidR="001433FD" w:rsidRPr="00717DF5">
        <w:t xml:space="preserve">. </w:t>
      </w:r>
    </w:p>
    <w:p w:rsidR="001433FD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>
        <w:rPr>
          <w:rFonts w:ascii="Times New Roman" w:hAnsi="Times New Roman" w:cs="Times New Roman"/>
          <w:sz w:val="24"/>
          <w:szCs w:val="24"/>
        </w:rPr>
        <w:t>передачи результатов</w:t>
      </w:r>
      <w:r w:rsidR="009E6AE3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оказанных</w:t>
      </w:r>
      <w:r w:rsidR="009E6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 w:cs="Times New Roman"/>
          <w:sz w:val="24"/>
          <w:szCs w:val="24"/>
        </w:rPr>
        <w:t>/</w:t>
      </w:r>
      <w:r w:rsidR="001433FD" w:rsidRPr="00717DF5">
        <w:rPr>
          <w:rFonts w:ascii="Times New Roman" w:hAnsi="Times New Roman" w:cs="Times New Roman"/>
          <w:sz w:val="24"/>
          <w:szCs w:val="24"/>
        </w:rPr>
        <w:t>выполненных</w:t>
      </w:r>
      <w:r w:rsidR="002A3A74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работ</w:t>
      </w:r>
      <w:r w:rsidR="003135B1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3135B1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>
        <w:rPr>
          <w:rFonts w:ascii="Times New Roman" w:hAnsi="Times New Roman" w:cs="Times New Roman"/>
          <w:sz w:val="24"/>
          <w:szCs w:val="24"/>
        </w:rPr>
        <w:t xml:space="preserve">) </w:t>
      </w:r>
      <w:r w:rsidR="009E6AE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>
        <w:rPr>
          <w:rFonts w:ascii="Times New Roman" w:hAnsi="Times New Roman" w:cs="Times New Roman"/>
          <w:sz w:val="24"/>
          <w:szCs w:val="24"/>
        </w:rPr>
        <w:t>–</w:t>
      </w:r>
      <w:r w:rsidR="00EF304F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EF304F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>
        <w:rPr>
          <w:rFonts w:ascii="Times New Roman" w:hAnsi="Times New Roman" w:cs="Times New Roman"/>
          <w:sz w:val="24"/>
          <w:szCs w:val="24"/>
        </w:rPr>
        <w:t>услуг</w:t>
      </w:r>
      <w:r w:rsidR="00580058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717DF5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717DF5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- в</w:t>
      </w:r>
      <w:r w:rsidRPr="009B771B">
        <w:rPr>
          <w:rFonts w:eastAsiaTheme="minorHAns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Theme="minorHAnsi"/>
          <w:lang w:eastAsia="en-US"/>
        </w:rPr>
        <w:t xml:space="preserve"> (п.3.2.17 Договора)</w:t>
      </w:r>
      <w:r w:rsidRPr="009B771B">
        <w:rPr>
          <w:rFonts w:eastAsiaTheme="minorHAnsi"/>
          <w:lang w:eastAsia="en-US"/>
        </w:rPr>
        <w:t>, Исполнитель уплачивает Заказчику штраф в размере 0,1% от стоимости договора.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    - </w:t>
      </w:r>
      <w:r w:rsidRPr="009B771B">
        <w:rPr>
          <w:rFonts w:eastAsiaTheme="minorHAnsi"/>
          <w:vertAlign w:val="superscript"/>
          <w:lang w:eastAsia="en-US"/>
        </w:rPr>
        <w:footnoteReference w:id="4"/>
      </w:r>
      <w:r>
        <w:rPr>
          <w:rFonts w:eastAsiaTheme="minorHAnsi"/>
          <w:lang w:eastAsia="en-US"/>
        </w:rPr>
        <w:t>в</w:t>
      </w:r>
      <w:r w:rsidRPr="009B771B">
        <w:rPr>
          <w:rFonts w:eastAsiaTheme="minorHAnsi"/>
          <w:lang w:eastAsia="en-US"/>
        </w:rPr>
        <w:t xml:space="preserve">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9B771B">
        <w:rPr>
          <w:rFonts w:eastAsiaTheme="minorHAnsi"/>
          <w:i/>
          <w:lang w:eastAsia="en-US"/>
        </w:rPr>
        <w:t>.</w:t>
      </w:r>
    </w:p>
    <w:p w:rsidR="006B4BEB" w:rsidRDefault="006B4BEB" w:rsidP="006B4BEB">
      <w:pPr>
        <w:pStyle w:val="af0"/>
        <w:ind w:firstLine="0"/>
        <w:rPr>
          <w:rFonts w:ascii="Times New Roman" w:hAnsi="Times New Roman" w:cs="Times New Roman"/>
          <w:sz w:val="24"/>
          <w:szCs w:val="24"/>
        </w:rPr>
      </w:pPr>
    </w:p>
    <w:p w:rsidR="006B4BEB" w:rsidRPr="006B4BEB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39C0">
        <w:rPr>
          <w:rFonts w:ascii="Times New Roman" w:hAnsi="Times New Roman" w:cs="Times New Roman"/>
          <w:sz w:val="24"/>
          <w:szCs w:val="24"/>
        </w:rPr>
        <w:t xml:space="preserve">6.2. </w:t>
      </w:r>
      <w:r w:rsidRPr="006B4B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717DF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717DF5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</w:t>
      </w:r>
      <w:proofErr w:type="gramStart"/>
      <w:r w:rsidR="001433FD" w:rsidRPr="00717DF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433FD" w:rsidRPr="00717DF5">
        <w:rPr>
          <w:rFonts w:ascii="Times New Roman" w:hAnsi="Times New Roman" w:cs="Times New Roman"/>
          <w:sz w:val="24"/>
          <w:szCs w:val="24"/>
        </w:rPr>
        <w:t>: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717DF5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717DF5">
        <w:rPr>
          <w:rFonts w:ascii="Times New Roman" w:hAnsi="Times New Roman" w:cs="Times New Roman"/>
          <w:sz w:val="24"/>
          <w:szCs w:val="24"/>
        </w:rPr>
        <w:t>с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>
        <w:rPr>
          <w:rFonts w:ascii="Times New Roman" w:hAnsi="Times New Roman" w:cs="Times New Roman"/>
          <w:sz w:val="24"/>
          <w:szCs w:val="24"/>
        </w:rPr>
        <w:t>предоставленных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>Договор</w:t>
      </w:r>
      <w:r w:rsidR="00C767F9">
        <w:rPr>
          <w:rFonts w:ascii="Times New Roman" w:hAnsi="Times New Roman" w:cs="Times New Roman"/>
          <w:sz w:val="24"/>
          <w:szCs w:val="24"/>
        </w:rPr>
        <w:t>у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>
        <w:rPr>
          <w:rFonts w:ascii="Times New Roman" w:hAnsi="Times New Roman" w:cs="Times New Roman"/>
          <w:sz w:val="24"/>
          <w:szCs w:val="24"/>
        </w:rPr>
        <w:t>,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>
        <w:rPr>
          <w:rFonts w:ascii="Times New Roman" w:hAnsi="Times New Roman" w:cs="Times New Roman"/>
          <w:sz w:val="24"/>
          <w:szCs w:val="24"/>
        </w:rPr>
        <w:t>а</w:t>
      </w:r>
      <w:r w:rsidR="001433FD" w:rsidRPr="00717DF5">
        <w:rPr>
          <w:rFonts w:ascii="Times New Roman" w:hAnsi="Times New Roman" w:cs="Times New Roman"/>
          <w:sz w:val="24"/>
          <w:szCs w:val="24"/>
        </w:rPr>
        <w:t>.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>;</w:t>
      </w:r>
    </w:p>
    <w:p w:rsidR="001433F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717DF5">
        <w:rPr>
          <w:rFonts w:ascii="Times New Roman" w:hAnsi="Times New Roman" w:cs="Times New Roman"/>
          <w:sz w:val="24"/>
          <w:szCs w:val="24"/>
        </w:rPr>
        <w:t>в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</w:t>
      </w:r>
      <w:r w:rsidRPr="00242E2A">
        <w:t xml:space="preserve">Федерального закона от 27.07.2006 г. №152-ФЗ </w:t>
      </w:r>
      <w:r>
        <w:t xml:space="preserve">                       </w:t>
      </w:r>
      <w:r w:rsidRPr="00242E2A">
        <w:t>«О персональных данных»</w:t>
      </w:r>
      <w:r>
        <w:t xml:space="preserve">. </w:t>
      </w:r>
    </w:p>
    <w:p w:rsidR="004720E1" w:rsidRPr="00452DDA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  </w:t>
      </w:r>
      <w:proofErr w:type="gramStart"/>
      <w:r w:rsidR="004720E1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6.6.</w:t>
      </w:r>
      <w:r w:rsidRPr="009B771B">
        <w:rPr>
          <w:rFonts w:eastAsiaTheme="minorHAnsi"/>
          <w:vertAlign w:val="superscript"/>
          <w:lang w:eastAsia="en-US"/>
        </w:rPr>
        <w:footnoteReference w:id="5"/>
      </w:r>
      <w:r w:rsidRPr="009B771B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</w:t>
      </w:r>
      <w:r>
        <w:rPr>
          <w:rFonts w:eastAsiaTheme="minorHAnsi"/>
          <w:lang w:eastAsia="en-US"/>
        </w:rPr>
        <w:t xml:space="preserve">  по основаниям, предусмотренным п.3.1.9 Договора</w:t>
      </w:r>
      <w:r w:rsidRPr="009B771B">
        <w:rPr>
          <w:rFonts w:eastAsiaTheme="minorHAns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6216BD" w:rsidRPr="00717DF5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DF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 xml:space="preserve">Договор вступает в силу с момента его подписания обеими Сторонами и действует </w:t>
      </w:r>
      <w:proofErr w:type="gramStart"/>
      <w:r w:rsidRPr="00717DF5">
        <w:t>до</w:t>
      </w:r>
      <w:proofErr w:type="gramEnd"/>
      <w:r w:rsidRPr="00717DF5">
        <w:t xml:space="preserve"> </w:t>
      </w:r>
      <w:r w:rsidR="003135B1">
        <w:t>_________________</w:t>
      </w:r>
      <w:r w:rsidRPr="00717DF5">
        <w:t xml:space="preserve">, </w:t>
      </w:r>
      <w:proofErr w:type="gramStart"/>
      <w:r w:rsidRPr="00717DF5">
        <w:t>при</w:t>
      </w:r>
      <w:proofErr w:type="gramEnd"/>
      <w:r w:rsidRPr="00717DF5">
        <w:t xml:space="preserve"> условии полного выполнения сторонами обязательств по настоящему Договору.</w:t>
      </w:r>
      <w:r w:rsidR="00C767F9">
        <w:t xml:space="preserve"> В случае</w:t>
      </w:r>
      <w:proofErr w:type="gramStart"/>
      <w:r w:rsidR="00C767F9">
        <w:t>,</w:t>
      </w:r>
      <w:proofErr w:type="gramEnd"/>
      <w:r w:rsidR="00C767F9">
        <w:t xml:space="preserve">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</w:p>
    <w:p w:rsidR="004574F7" w:rsidRPr="00717DF5" w:rsidRDefault="006A13E7" w:rsidP="006A13E7">
      <w:pPr>
        <w:pStyle w:val="a7"/>
        <w:spacing w:after="0"/>
        <w:ind w:firstLine="426"/>
        <w:jc w:val="both"/>
      </w:pPr>
      <w:r>
        <w:t xml:space="preserve"> </w:t>
      </w:r>
      <w:r w:rsidR="003135B1">
        <w:t>В случае</w:t>
      </w:r>
      <w:proofErr w:type="gramStart"/>
      <w:r w:rsidR="003135B1">
        <w:t>,</w:t>
      </w:r>
      <w:proofErr w:type="gramEnd"/>
      <w:r w:rsidR="003135B1">
        <w:t xml:space="preserve"> если при формировании очередной заявки на оказание/</w:t>
      </w:r>
      <w:r w:rsidR="004574F7">
        <w:t xml:space="preserve">выполнение услуг/работ </w:t>
      </w:r>
      <w:r w:rsidR="003135B1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717DF5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>Сроки оказания</w:t>
      </w:r>
      <w:r w:rsidR="00C767F9">
        <w:t xml:space="preserve"> услуг</w:t>
      </w:r>
      <w:r w:rsidR="00580058">
        <w:t>/выполнения</w:t>
      </w:r>
      <w:r w:rsidR="00260582" w:rsidRPr="00717DF5">
        <w:t xml:space="preserve"> </w:t>
      </w:r>
      <w:r w:rsidR="00580058">
        <w:t>работ</w:t>
      </w:r>
      <w:r w:rsidRPr="00717DF5">
        <w:t xml:space="preserve"> определяются в соответствии с Приложением № </w:t>
      </w:r>
      <w:r w:rsidR="00260582" w:rsidRPr="00717DF5">
        <w:t>2</w:t>
      </w:r>
      <w:r w:rsidRPr="00717DF5">
        <w:t xml:space="preserve"> к Договору.</w:t>
      </w:r>
    </w:p>
    <w:p w:rsidR="004720E1" w:rsidRPr="00A52EE4" w:rsidRDefault="004720E1" w:rsidP="006216BD">
      <w:pPr>
        <w:pStyle w:val="a7"/>
        <w:spacing w:after="0"/>
        <w:ind w:left="426"/>
        <w:jc w:val="both"/>
      </w:pPr>
    </w:p>
    <w:p w:rsidR="00D52BB6" w:rsidRPr="004720E1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ОБСТОЯТЕЛЬСТВА НЕПРЕОДО</w:t>
      </w:r>
      <w:r w:rsidR="00D16408">
        <w:rPr>
          <w:b/>
        </w:rPr>
        <w:t>ЛИМОЙ СИЛЫ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</w:t>
      </w:r>
      <w:r w:rsidRPr="00A80695">
        <w:t>8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</w:t>
      </w:r>
      <w:r w:rsidRPr="00A80695">
        <w:t>8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80695">
        <w:t xml:space="preserve">       </w:t>
      </w:r>
      <w:r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80695">
        <w:t xml:space="preserve">        </w:t>
      </w: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717DF5" w:rsidRDefault="00A80695" w:rsidP="00A80695">
      <w:pPr>
        <w:pStyle w:val="a8"/>
        <w:ind w:left="0" w:firstLine="0"/>
        <w:jc w:val="both"/>
      </w:pPr>
      <w:r w:rsidRPr="00A80695">
        <w:t xml:space="preserve">        8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b/>
          <w:sz w:val="24"/>
          <w:szCs w:val="24"/>
        </w:rPr>
        <w:t>/</w:t>
      </w:r>
    </w:p>
    <w:p w:rsidR="00D52BB6" w:rsidRPr="00D52BB6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>
        <w:rPr>
          <w:rFonts w:ascii="Times New Roman" w:hAnsi="Times New Roman"/>
          <w:sz w:val="24"/>
          <w:szCs w:val="24"/>
        </w:rPr>
        <w:t>услуги</w:t>
      </w:r>
      <w:r w:rsidR="00580058">
        <w:rPr>
          <w:rFonts w:ascii="Times New Roman" w:hAnsi="Times New Roman"/>
          <w:sz w:val="24"/>
          <w:szCs w:val="24"/>
        </w:rPr>
        <w:t>/работы</w:t>
      </w:r>
      <w:r w:rsidRPr="00717DF5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717DF5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>
        <w:rPr>
          <w:rFonts w:ascii="Times New Roman" w:hAnsi="Times New Roman"/>
          <w:sz w:val="24"/>
          <w:szCs w:val="24"/>
        </w:rPr>
        <w:t>первичного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учетн</w:t>
      </w:r>
      <w:r w:rsidR="00C7349B">
        <w:rPr>
          <w:rFonts w:ascii="Times New Roman" w:hAnsi="Times New Roman"/>
          <w:sz w:val="24"/>
          <w:szCs w:val="24"/>
        </w:rPr>
        <w:t>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документ</w:t>
      </w:r>
      <w:r w:rsidR="00C7349B">
        <w:rPr>
          <w:rFonts w:ascii="Times New Roman" w:hAnsi="Times New Roman"/>
          <w:sz w:val="24"/>
          <w:szCs w:val="24"/>
        </w:rPr>
        <w:t>а</w:t>
      </w:r>
      <w:r w:rsidR="00C7349B" w:rsidRPr="00C7349B">
        <w:rPr>
          <w:rFonts w:ascii="Times New Roman" w:hAnsi="Times New Roman"/>
          <w:sz w:val="24"/>
          <w:szCs w:val="24"/>
        </w:rPr>
        <w:t xml:space="preserve">, </w:t>
      </w:r>
      <w:r w:rsidR="00D52BB6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C7349B">
        <w:rPr>
          <w:rFonts w:ascii="Times New Roman" w:hAnsi="Times New Roman"/>
          <w:sz w:val="24"/>
          <w:szCs w:val="24"/>
        </w:rPr>
        <w:t>для передачи данного вида услуг</w:t>
      </w:r>
      <w:r w:rsidR="00580058">
        <w:rPr>
          <w:rFonts w:ascii="Times New Roman" w:hAnsi="Times New Roman"/>
          <w:sz w:val="24"/>
          <w:szCs w:val="24"/>
        </w:rPr>
        <w:t>/</w:t>
      </w:r>
      <w:r w:rsidR="00D52BB6">
        <w:rPr>
          <w:rFonts w:ascii="Times New Roman" w:hAnsi="Times New Roman"/>
          <w:sz w:val="24"/>
          <w:szCs w:val="24"/>
        </w:rPr>
        <w:t xml:space="preserve">работ. </w:t>
      </w:r>
      <w:r w:rsidRPr="00717DF5">
        <w:rPr>
          <w:rFonts w:ascii="Times New Roman" w:hAnsi="Times New Roman"/>
          <w:sz w:val="24"/>
          <w:szCs w:val="24"/>
        </w:rPr>
        <w:t>В случае</w:t>
      </w:r>
      <w:proofErr w:type="gramStart"/>
      <w:r w:rsidR="00D52BB6">
        <w:rPr>
          <w:rFonts w:ascii="Times New Roman" w:hAnsi="Times New Roman"/>
          <w:sz w:val="24"/>
          <w:szCs w:val="24"/>
        </w:rPr>
        <w:t>,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>
        <w:rPr>
          <w:rFonts w:ascii="Times New Roman" w:hAnsi="Times New Roman"/>
          <w:sz w:val="24"/>
          <w:szCs w:val="24"/>
        </w:rPr>
        <w:t>выполненных работ</w:t>
      </w:r>
      <w:r w:rsidR="003202B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717DF5">
        <w:rPr>
          <w:rFonts w:ascii="Times New Roman" w:hAnsi="Times New Roman"/>
          <w:sz w:val="24"/>
          <w:szCs w:val="24"/>
        </w:rPr>
        <w:t xml:space="preserve">, то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</w:t>
      </w:r>
      <w:r w:rsidR="003202B7">
        <w:rPr>
          <w:rFonts w:ascii="Times New Roman" w:hAnsi="Times New Roman"/>
          <w:sz w:val="24"/>
          <w:szCs w:val="24"/>
        </w:rPr>
        <w:t xml:space="preserve">устранить </w:t>
      </w:r>
      <w:r w:rsidRPr="00717DF5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>
        <w:rPr>
          <w:rFonts w:ascii="Times New Roman" w:hAnsi="Times New Roman"/>
          <w:sz w:val="24"/>
          <w:szCs w:val="24"/>
        </w:rPr>
        <w:t>В данном</w:t>
      </w:r>
      <w:r w:rsidR="00D52BB6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717DF5">
        <w:rPr>
          <w:rFonts w:ascii="Times New Roman" w:hAnsi="Times New Roman"/>
          <w:sz w:val="24"/>
          <w:szCs w:val="24"/>
        </w:rPr>
        <w:t>Для участия в составлении</w:t>
      </w:r>
      <w:r w:rsidR="003202B7">
        <w:rPr>
          <w:rFonts w:ascii="Times New Roman" w:hAnsi="Times New Roman"/>
          <w:sz w:val="24"/>
          <w:szCs w:val="24"/>
        </w:rPr>
        <w:t>, подписании,</w:t>
      </w:r>
      <w:r w:rsidRPr="00717DF5">
        <w:rPr>
          <w:rFonts w:ascii="Times New Roman" w:hAnsi="Times New Roman"/>
          <w:sz w:val="24"/>
          <w:szCs w:val="24"/>
        </w:rPr>
        <w:t xml:space="preserve"> Акта</w:t>
      </w:r>
      <w:r w:rsidR="003202B7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717DF5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>
        <w:rPr>
          <w:rFonts w:ascii="Times New Roman" w:hAnsi="Times New Roman"/>
          <w:sz w:val="24"/>
          <w:szCs w:val="24"/>
        </w:rPr>
        <w:t xml:space="preserve">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717DF5">
        <w:rPr>
          <w:rFonts w:ascii="Times New Roman" w:hAnsi="Times New Roman"/>
          <w:sz w:val="24"/>
          <w:szCs w:val="24"/>
        </w:rPr>
        <w:t xml:space="preserve">и)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>
        <w:rPr>
          <w:rFonts w:ascii="Times New Roman" w:hAnsi="Times New Roman"/>
          <w:sz w:val="24"/>
          <w:szCs w:val="24"/>
        </w:rPr>
        <w:t xml:space="preserve">выявленных </w:t>
      </w:r>
      <w:r w:rsidRPr="00717DF5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717DF5">
        <w:rPr>
          <w:rFonts w:ascii="Times New Roman" w:hAnsi="Times New Roman"/>
          <w:sz w:val="24"/>
          <w:szCs w:val="24"/>
        </w:rPr>
        <w:t xml:space="preserve">на основе </w:t>
      </w:r>
      <w:r w:rsidR="003202B7">
        <w:rPr>
          <w:rFonts w:ascii="Times New Roman" w:hAnsi="Times New Roman"/>
          <w:sz w:val="24"/>
          <w:szCs w:val="24"/>
        </w:rPr>
        <w:t xml:space="preserve">проведения </w:t>
      </w:r>
      <w:r w:rsidRPr="00717DF5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="003202B7">
        <w:rPr>
          <w:rFonts w:ascii="Times New Roman" w:hAnsi="Times New Roman"/>
          <w:sz w:val="24"/>
          <w:szCs w:val="24"/>
        </w:rPr>
        <w:t xml:space="preserve"> в течение</w:t>
      </w:r>
      <w:proofErr w:type="gramStart"/>
      <w:r w:rsidR="003202B7">
        <w:rPr>
          <w:rFonts w:ascii="Times New Roman" w:hAnsi="Times New Roman"/>
          <w:sz w:val="24"/>
          <w:szCs w:val="24"/>
        </w:rPr>
        <w:t xml:space="preserve"> ___ (__________) </w:t>
      </w:r>
      <w:proofErr w:type="gramEnd"/>
      <w:r w:rsidR="00D52BB6">
        <w:rPr>
          <w:rFonts w:ascii="Times New Roman" w:hAnsi="Times New Roman"/>
          <w:sz w:val="24"/>
          <w:szCs w:val="24"/>
        </w:rPr>
        <w:t>рабочих</w:t>
      </w:r>
      <w:r w:rsidR="003202B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>
        <w:rPr>
          <w:rFonts w:ascii="Times New Roman" w:hAnsi="Times New Roman"/>
          <w:sz w:val="24"/>
          <w:szCs w:val="24"/>
        </w:rPr>
        <w:t>.</w:t>
      </w:r>
    </w:p>
    <w:p w:rsidR="005463E5" w:rsidRPr="00A80695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Pr="00717DF5">
        <w:rPr>
          <w:rFonts w:ascii="Times New Roman" w:hAnsi="Times New Roman"/>
          <w:b/>
          <w:sz w:val="24"/>
          <w:szCs w:val="24"/>
        </w:rPr>
        <w:t xml:space="preserve">ЗА </w:t>
      </w:r>
      <w:r w:rsidR="00D4242D">
        <w:rPr>
          <w:rFonts w:ascii="Times New Roman" w:hAnsi="Times New Roman"/>
          <w:b/>
          <w:sz w:val="24"/>
          <w:szCs w:val="24"/>
        </w:rPr>
        <w:t>ОКАЗАНИЕМ УСЛУГ</w:t>
      </w:r>
      <w:r w:rsidR="00580058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sz w:val="24"/>
          <w:szCs w:val="24"/>
        </w:rPr>
        <w:t>/выполняемых работ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717DF5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>
        <w:rPr>
          <w:rFonts w:ascii="Times New Roman" w:hAnsi="Times New Roman"/>
          <w:sz w:val="24"/>
          <w:szCs w:val="24"/>
        </w:rPr>
        <w:t xml:space="preserve">и качества </w:t>
      </w:r>
      <w:r w:rsidR="00D4242D">
        <w:rPr>
          <w:rFonts w:ascii="Times New Roman" w:hAnsi="Times New Roman"/>
          <w:sz w:val="24"/>
          <w:szCs w:val="24"/>
        </w:rPr>
        <w:t>оказ</w:t>
      </w:r>
      <w:r w:rsidR="003202B7">
        <w:rPr>
          <w:rFonts w:ascii="Times New Roman" w:hAnsi="Times New Roman"/>
          <w:sz w:val="24"/>
          <w:szCs w:val="24"/>
        </w:rPr>
        <w:t>ываемых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4242D">
        <w:rPr>
          <w:rFonts w:ascii="Times New Roman" w:hAnsi="Times New Roman"/>
          <w:sz w:val="24"/>
          <w:szCs w:val="24"/>
        </w:rPr>
        <w:t>услуг</w:t>
      </w:r>
      <w:proofErr w:type="gramEnd"/>
      <w:r w:rsidR="00580058">
        <w:rPr>
          <w:rFonts w:ascii="Times New Roman" w:hAnsi="Times New Roman"/>
          <w:sz w:val="24"/>
          <w:szCs w:val="24"/>
        </w:rPr>
        <w:t>/выполн</w:t>
      </w:r>
      <w:r w:rsidR="003202B7">
        <w:rPr>
          <w:rFonts w:ascii="Times New Roman" w:hAnsi="Times New Roman"/>
          <w:sz w:val="24"/>
          <w:szCs w:val="24"/>
        </w:rPr>
        <w:t xml:space="preserve">яемых </w:t>
      </w:r>
      <w:r w:rsidR="00580058">
        <w:rPr>
          <w:rFonts w:ascii="Times New Roman" w:hAnsi="Times New Roman"/>
          <w:sz w:val="24"/>
          <w:szCs w:val="24"/>
        </w:rPr>
        <w:t xml:space="preserve"> работ</w:t>
      </w:r>
      <w:r w:rsidR="003202B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717DF5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>
        <w:rPr>
          <w:rFonts w:ascii="Times New Roman" w:hAnsi="Times New Roman"/>
          <w:sz w:val="24"/>
          <w:szCs w:val="24"/>
        </w:rPr>
        <w:t>при оказании услуг</w:t>
      </w:r>
      <w:r w:rsidR="00A643B9">
        <w:rPr>
          <w:rFonts w:ascii="Times New Roman" w:hAnsi="Times New Roman"/>
          <w:sz w:val="24"/>
          <w:szCs w:val="24"/>
        </w:rPr>
        <w:t>/выполнении работ</w:t>
      </w:r>
      <w:r w:rsidRPr="00717DF5">
        <w:rPr>
          <w:rFonts w:ascii="Times New Roman" w:hAnsi="Times New Roman"/>
          <w:sz w:val="24"/>
          <w:szCs w:val="24"/>
        </w:rPr>
        <w:t xml:space="preserve">,  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="00D52BB6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717DF5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осуществлении </w:t>
      </w:r>
      <w:proofErr w:type="gramStart"/>
      <w:r w:rsidRPr="00717DF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</w:t>
      </w:r>
      <w:r w:rsidR="00D4242D">
        <w:rPr>
          <w:rFonts w:ascii="Times New Roman" w:hAnsi="Times New Roman"/>
          <w:sz w:val="24"/>
          <w:szCs w:val="24"/>
        </w:rPr>
        <w:t>оказанием услуг</w:t>
      </w:r>
      <w:r w:rsidR="00A643B9">
        <w:rPr>
          <w:rFonts w:ascii="Times New Roman" w:hAnsi="Times New Roman"/>
          <w:sz w:val="24"/>
          <w:szCs w:val="24"/>
        </w:rPr>
        <w:t>/выполнением работ</w:t>
      </w:r>
      <w:r w:rsidRPr="00717DF5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191638" w:rsidRPr="00717DF5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717DF5">
        <w:rPr>
          <w:rFonts w:ascii="Times New Roman" w:hAnsi="Times New Roman"/>
          <w:sz w:val="24"/>
          <w:szCs w:val="24"/>
        </w:rPr>
        <w:t xml:space="preserve"> Договор</w:t>
      </w:r>
      <w:r w:rsidR="00362528">
        <w:rPr>
          <w:rFonts w:ascii="Times New Roman" w:hAnsi="Times New Roman"/>
          <w:sz w:val="24"/>
          <w:szCs w:val="24"/>
        </w:rPr>
        <w:t>а</w:t>
      </w:r>
      <w:r w:rsidR="00234109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717DF5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717DF5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 срока </w:t>
      </w:r>
      <w:proofErr w:type="gramStart"/>
      <w:r w:rsidR="006216BD" w:rsidRPr="00717DF5">
        <w:rPr>
          <w:rFonts w:ascii="Times New Roman" w:hAnsi="Times New Roman"/>
          <w:sz w:val="24"/>
          <w:szCs w:val="24"/>
        </w:rPr>
        <w:t xml:space="preserve">начала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proofErr w:type="gramEnd"/>
      <w:r w:rsidR="00D52BB6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717DF5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717DF5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сроков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F93910">
        <w:rPr>
          <w:rFonts w:ascii="Times New Roman" w:hAnsi="Times New Roman"/>
          <w:sz w:val="24"/>
          <w:szCs w:val="24"/>
        </w:rPr>
        <w:t>,</w:t>
      </w:r>
      <w:proofErr w:type="gramEnd"/>
      <w:r w:rsidR="006216BD" w:rsidRPr="00717DF5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EF3A85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717DF5">
        <w:rPr>
          <w:rFonts w:ascii="Times New Roman" w:hAnsi="Times New Roman"/>
          <w:sz w:val="24"/>
          <w:szCs w:val="24"/>
        </w:rPr>
        <w:t>;</w:t>
      </w:r>
    </w:p>
    <w:p w:rsidR="00974A00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="00D4242D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717DF5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>отмены</w:t>
      </w:r>
      <w:r w:rsidR="00362528" w:rsidRPr="00717DF5">
        <w:rPr>
          <w:rFonts w:ascii="Times New Roman" w:hAnsi="Times New Roman"/>
          <w:sz w:val="24"/>
          <w:szCs w:val="24"/>
        </w:rPr>
        <w:t xml:space="preserve"> </w:t>
      </w:r>
      <w:r w:rsidR="006216BD" w:rsidRPr="00717DF5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717DF5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717DF5">
        <w:rPr>
          <w:rFonts w:ascii="Times New Roman" w:hAnsi="Times New Roman"/>
          <w:sz w:val="24"/>
          <w:szCs w:val="24"/>
        </w:rPr>
        <w:t>Исполнителя</w:t>
      </w:r>
      <w:r w:rsidR="006216BD" w:rsidRPr="00717DF5">
        <w:rPr>
          <w:rFonts w:ascii="Times New Roman" w:hAnsi="Times New Roman"/>
          <w:sz w:val="24"/>
          <w:szCs w:val="24"/>
        </w:rPr>
        <w:t xml:space="preserve"> права на </w:t>
      </w:r>
      <w:r w:rsidR="00D4242D">
        <w:rPr>
          <w:rFonts w:ascii="Times New Roman" w:hAnsi="Times New Roman"/>
          <w:sz w:val="24"/>
          <w:szCs w:val="24"/>
        </w:rPr>
        <w:t>оказание услуг</w:t>
      </w:r>
      <w:r w:rsidR="00362528">
        <w:rPr>
          <w:rFonts w:ascii="Times New Roman" w:hAnsi="Times New Roman"/>
          <w:sz w:val="24"/>
          <w:szCs w:val="24"/>
        </w:rPr>
        <w:t>/выполнение работ</w:t>
      </w:r>
      <w:r w:rsidR="006216BD" w:rsidRPr="00717DF5">
        <w:rPr>
          <w:rFonts w:ascii="Times New Roman" w:hAnsi="Times New Roman"/>
          <w:sz w:val="24"/>
          <w:szCs w:val="24"/>
        </w:rPr>
        <w:t>.</w:t>
      </w:r>
    </w:p>
    <w:p w:rsidR="00F14341" w:rsidRPr="00717DF5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7DF5">
        <w:rPr>
          <w:rFonts w:ascii="Times New Roman" w:hAnsi="Times New Roman"/>
          <w:sz w:val="24"/>
          <w:szCs w:val="24"/>
        </w:rPr>
        <w:t>Договор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6216BD" w:rsidRPr="00D16408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D16408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D16408">
        <w:rPr>
          <w:rFonts w:ascii="Times New Roman" w:hAnsi="Times New Roman"/>
          <w:sz w:val="24"/>
          <w:szCs w:val="24"/>
        </w:rPr>
        <w:t>Исполнителя</w:t>
      </w:r>
      <w:r w:rsidRPr="00D16408">
        <w:rPr>
          <w:rFonts w:ascii="Times New Roman" w:hAnsi="Times New Roman"/>
          <w:sz w:val="24"/>
          <w:szCs w:val="24"/>
        </w:rPr>
        <w:t xml:space="preserve"> за 3 (три)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D16408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>
        <w:rPr>
          <w:rFonts w:ascii="Times New Roman" w:hAnsi="Times New Roman"/>
          <w:sz w:val="24"/>
          <w:szCs w:val="24"/>
        </w:rPr>
        <w:t xml:space="preserve"> </w:t>
      </w:r>
      <w:r w:rsidRPr="00D16408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D16408">
        <w:rPr>
          <w:rFonts w:ascii="Times New Roman" w:hAnsi="Times New Roman"/>
          <w:sz w:val="24"/>
          <w:szCs w:val="24"/>
        </w:rPr>
        <w:t>Исполнителем</w:t>
      </w:r>
      <w:r w:rsidRPr="00D16408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4720E1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F81A65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717DF5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D52BB6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717DF5">
        <w:rPr>
          <w:sz w:val="24"/>
        </w:rPr>
        <w:t>КОНФИДЕНЦИАЛЬНОСТЬ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Стороны обязуются соблюдать полную конфиденциальность в отношении полученной ими в ходе оказания услуг</w:t>
      </w:r>
      <w:r w:rsidR="00EF3A85">
        <w:t>/выполнения работ</w:t>
      </w:r>
      <w:r w:rsidRPr="00717DF5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81A65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Заявления для печати и иных средств массовой информации или иные публичные заявления относительно услуг</w:t>
      </w:r>
      <w:r w:rsidR="00EF3A85">
        <w:t>/работ</w:t>
      </w:r>
      <w:r w:rsidRPr="00717DF5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 xml:space="preserve">Все оригиналы документов, полученные </w:t>
      </w:r>
      <w:r w:rsidR="00F14341" w:rsidRPr="00717DF5">
        <w:t>Исполнителем</w:t>
      </w:r>
      <w:r w:rsidRPr="00717DF5">
        <w:t xml:space="preserve"> от Заказчика в ходе исполнения Договора, подлежат возврату.</w:t>
      </w:r>
    </w:p>
    <w:p w:rsidR="006216BD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Исполнитель</w:t>
      </w:r>
      <w:r w:rsidR="006216BD" w:rsidRPr="00717DF5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Pr="00191638" w:rsidRDefault="00EF3A85" w:rsidP="00EF3A85">
      <w:pPr>
        <w:pStyle w:val="a8"/>
        <w:ind w:left="426" w:firstLine="0"/>
        <w:jc w:val="both"/>
      </w:pPr>
    </w:p>
    <w:p w:rsidR="00234109" w:rsidRPr="004720E1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717DF5">
        <w:rPr>
          <w:sz w:val="24"/>
        </w:rPr>
        <w:t>РАЗРЕШЕНИЕ СПОРОВ</w:t>
      </w:r>
    </w:p>
    <w:p w:rsidR="002C39C0" w:rsidRPr="00E36E3C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2C39C0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6"/>
      </w:r>
      <w:proofErr w:type="gramEnd"/>
    </w:p>
    <w:p w:rsidR="004574F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>
        <w:t xml:space="preserve">       </w:t>
      </w:r>
      <w:r w:rsidRPr="005D6CB8">
        <w:t>До обращения в Арбитражный суд г. Москвы</w:t>
      </w:r>
      <w:r w:rsidRPr="005D6CB8">
        <w:rPr>
          <w:vertAlign w:val="superscript"/>
        </w:rPr>
        <w:footnoteReference w:id="7"/>
      </w:r>
      <w:r w:rsidRPr="005D6CB8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B4BEB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4720E1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717DF5">
        <w:rPr>
          <w:b/>
        </w:rPr>
        <w:t>ЗАКЛЮЧИТЕЛЬНЫЕ ПОЛОЖЕНИЯ</w:t>
      </w:r>
    </w:p>
    <w:p w:rsidR="00F14341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Договор составлен в </w:t>
      </w:r>
      <w:r w:rsidR="000F0BD0">
        <w:t>2 (</w:t>
      </w:r>
      <w:r w:rsidRPr="00717DF5">
        <w:t>двух</w:t>
      </w:r>
      <w:r w:rsidR="000F0BD0">
        <w:t>)</w:t>
      </w:r>
      <w:r w:rsidRPr="00717DF5">
        <w:t xml:space="preserve"> подлинных экземплярах, имеющих одинаковую юридическую силу, по одному для каждой из Сторон.</w:t>
      </w:r>
    </w:p>
    <w:p w:rsidR="004574F7" w:rsidRPr="00717DF5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717DF5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rPr>
          <w:rFonts w:ascii="Times New Roman" w:hAnsi="Times New Roman"/>
          <w:sz w:val="24"/>
          <w:szCs w:val="24"/>
        </w:rPr>
        <w:t>Все указанные в Договоре приложения являются его неотъемлемой частью.</w:t>
      </w:r>
    </w:p>
    <w:p w:rsidR="00ED1B4B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Приложения к Договору: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>- Приложение №</w:t>
      </w:r>
      <w:r w:rsidR="00ED1B4B" w:rsidRPr="00717DF5">
        <w:t xml:space="preserve"> </w:t>
      </w:r>
      <w:r w:rsidR="006216BD" w:rsidRPr="00717DF5">
        <w:t xml:space="preserve">1: </w:t>
      </w:r>
      <w:r w:rsidR="00F93910">
        <w:t>Форма заявки</w:t>
      </w:r>
      <w:r w:rsidR="00F14341" w:rsidRPr="00717DF5">
        <w:t xml:space="preserve"> на оказание</w:t>
      </w:r>
      <w:r w:rsidR="000F0BD0">
        <w:t xml:space="preserve"> услуг</w:t>
      </w:r>
      <w:r w:rsidR="00EF3A85">
        <w:t>/выполнение</w:t>
      </w:r>
      <w:r w:rsidR="00177E4F">
        <w:t xml:space="preserve"> </w:t>
      </w:r>
      <w:r w:rsidR="00EF3A85">
        <w:t>работ</w:t>
      </w:r>
      <w:r w:rsidR="00F14341" w:rsidRPr="00717DF5">
        <w:t>;</w:t>
      </w:r>
    </w:p>
    <w:p w:rsidR="00ED1B4B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 xml:space="preserve">- Приложение № 2: </w:t>
      </w:r>
      <w:r w:rsidR="00F93910">
        <w:t>Форма спецификации оказываемых услуг/выполняемых работ;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6216BD" w:rsidRPr="00717DF5">
        <w:t>-</w:t>
      </w:r>
      <w:r w:rsidR="00D16408">
        <w:t xml:space="preserve"> Приложение </w:t>
      </w:r>
      <w:r w:rsidR="006216BD" w:rsidRPr="00717DF5">
        <w:t>№</w:t>
      </w:r>
      <w:r w:rsidR="007F189C">
        <w:t>3</w:t>
      </w:r>
      <w:r w:rsidR="006216BD" w:rsidRPr="00717DF5">
        <w:t xml:space="preserve">: </w:t>
      </w:r>
      <w:r w:rsidR="00F93910">
        <w:t>Форма</w:t>
      </w:r>
      <w:r w:rsidR="000F0BD0">
        <w:t xml:space="preserve"> предоставления информации</w:t>
      </w:r>
      <w:r w:rsidR="00F93910">
        <w:t xml:space="preserve"> о собственниках</w:t>
      </w:r>
      <w:r w:rsidR="00ED1B4B" w:rsidRPr="00717DF5">
        <w:t>;</w:t>
      </w:r>
    </w:p>
    <w:p w:rsidR="00F81A65" w:rsidRPr="00A80695" w:rsidRDefault="004720E1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ED1B4B" w:rsidRPr="00717DF5">
        <w:t xml:space="preserve">- </w:t>
      </w:r>
      <w:r w:rsidR="006216BD" w:rsidRPr="00717DF5">
        <w:t xml:space="preserve">Приложение № </w:t>
      </w:r>
      <w:r w:rsidR="007F189C">
        <w:t>4</w:t>
      </w:r>
      <w:r w:rsidR="006216BD" w:rsidRPr="00717DF5">
        <w:t xml:space="preserve">: </w:t>
      </w:r>
      <w:r w:rsidR="000F0BD0" w:rsidRPr="00717DF5">
        <w:t>Форма письменного согласия собственников/бенефициаров, являющихся физическими лицами, на обработку и передачу персональных данных в адрес Заказчика;</w:t>
      </w:r>
      <w:r w:rsidR="000F0BD0">
        <w:t xml:space="preserve"> </w:t>
      </w:r>
    </w:p>
    <w:p w:rsidR="00CD6487" w:rsidRDefault="004720E1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F93910">
        <w:t>- Приложение № 5</w:t>
      </w:r>
      <w:r w:rsidR="00CD6487">
        <w:t>:</w:t>
      </w:r>
      <w:r w:rsidR="00CD6487" w:rsidRPr="00CD6487">
        <w:t xml:space="preserve"> Форма </w:t>
      </w:r>
      <w:r w:rsidR="00F93910">
        <w:t>первичного учетного документа, утвержденного у Исполнителя для передачи данного вида услуг/работ.</w:t>
      </w:r>
    </w:p>
    <w:p w:rsidR="00ED1B4B" w:rsidRPr="00717DF5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717DF5">
        <w:rPr>
          <w:b/>
        </w:rPr>
        <w:t>АДРЕСА, РЕКВИЗИТЫ И ПОДПИСИ СТОРОН</w:t>
      </w:r>
    </w:p>
    <w:p w:rsidR="003F6CFC" w:rsidRPr="003F6CFC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/>
      </w:tblPr>
      <w:tblGrid>
        <w:gridCol w:w="176"/>
        <w:gridCol w:w="4720"/>
        <w:gridCol w:w="236"/>
        <w:gridCol w:w="4723"/>
        <w:gridCol w:w="34"/>
      </w:tblGrid>
      <w:tr w:rsidR="003F6CFC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191758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191758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Tr="009F50E9">
        <w:trPr>
          <w:trHeight w:val="576"/>
        </w:trPr>
        <w:tc>
          <w:tcPr>
            <w:tcW w:w="4896" w:type="dxa"/>
            <w:gridSpan w:val="2"/>
          </w:tcPr>
          <w:p w:rsidR="003F6CFC" w:rsidRPr="00760B0F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976248">
              <w:t>ОАО «МРСК Центра»</w:t>
            </w:r>
            <w:r>
              <w:t xml:space="preserve"> </w:t>
            </w:r>
            <w:r w:rsidRPr="00E159AE">
              <w:rPr>
                <w:rStyle w:val="a9"/>
                <w:b/>
              </w:rPr>
              <w:footnoteReference w:id="8"/>
            </w:r>
          </w:p>
        </w:tc>
        <w:tc>
          <w:tcPr>
            <w:tcW w:w="4993" w:type="dxa"/>
            <w:gridSpan w:val="3"/>
          </w:tcPr>
          <w:p w:rsidR="003F6CFC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396284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396284">
              <w:rPr>
                <w:i/>
              </w:rPr>
              <w:t>(наименование)</w:t>
            </w:r>
          </w:p>
        </w:tc>
      </w:tr>
      <w:tr w:rsidR="003F6CFC" w:rsidTr="009F50E9">
        <w:trPr>
          <w:trHeight w:val="592"/>
        </w:trPr>
        <w:tc>
          <w:tcPr>
            <w:tcW w:w="4896" w:type="dxa"/>
            <w:gridSpan w:val="2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</w:tr>
      <w:tr w:rsidR="003F6CFC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>
            <w:pPr>
              <w:ind w:firstLine="6"/>
            </w:pPr>
            <w:r>
              <w:t>_____________________________________</w:t>
            </w:r>
            <w:r w:rsidRPr="00DD7436">
              <w:rPr>
                <w:rStyle w:val="a9"/>
              </w:rPr>
              <w:footnoteReference w:id="9"/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 в  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ОКПО/ОГРН/ОКАТО:___________________ </w:t>
            </w:r>
          </w:p>
        </w:tc>
        <w:tc>
          <w:tcPr>
            <w:tcW w:w="4993" w:type="dxa"/>
            <w:gridSpan w:val="3"/>
          </w:tcPr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____________ в  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 ___________________ </w:t>
            </w:r>
          </w:p>
        </w:tc>
      </w:tr>
      <w:tr w:rsidR="003F6CFC" w:rsidRPr="00122141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  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3F6CFC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227830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227830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9C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B4BEB" w:rsidRPr="00A52EE4" w:rsidRDefault="006B4BE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717DF5" w:rsidRDefault="003F6CFC" w:rsidP="003F6CFC">
      <w:pPr>
        <w:jc w:val="center"/>
      </w:pPr>
      <w:r>
        <w:t xml:space="preserve">           </w:t>
      </w:r>
      <w:r w:rsidR="00A670CB" w:rsidRPr="00717DF5">
        <w:t>Приложение № 1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__________ от «__» _______ 20 __ г.</w:t>
      </w:r>
    </w:p>
    <w:p w:rsid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717DF5">
        <w:rPr>
          <w:b/>
        </w:rPr>
        <w:t xml:space="preserve">Форму заявки </w:t>
      </w:r>
      <w:r w:rsidR="00201D0A">
        <w:rPr>
          <w:b/>
        </w:rPr>
        <w:t xml:space="preserve">на оказание услуг/работ </w:t>
      </w:r>
      <w:r w:rsidRPr="00717DF5">
        <w:rPr>
          <w:b/>
        </w:rPr>
        <w:t>утверждаем: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 xml:space="preserve">Заявка 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>на оказание</w:t>
      </w:r>
      <w:r w:rsidR="00D16408">
        <w:t xml:space="preserve"> </w:t>
      </w:r>
      <w:r w:rsidRPr="00717DF5">
        <w:t>услуг</w:t>
      </w:r>
      <w:r w:rsidR="000F0BD0">
        <w:t>/работ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261"/>
        <w:gridCol w:w="2267"/>
        <w:gridCol w:w="2409"/>
        <w:gridCol w:w="2269"/>
      </w:tblGrid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№ </w:t>
            </w:r>
            <w:proofErr w:type="gramStart"/>
            <w:r w:rsidRPr="00717DF5">
              <w:t>п</w:t>
            </w:r>
            <w:proofErr w:type="gramEnd"/>
            <w:r w:rsidRPr="00717DF5">
              <w:t>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Адрес оказания услуг</w:t>
            </w:r>
            <w:r w:rsidR="000F0BD0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Вид услуг</w:t>
            </w:r>
            <w:r w:rsidR="000F0BD0">
              <w:t>/работ</w:t>
            </w:r>
            <w:r w:rsidRPr="00717DF5">
              <w:t xml:space="preserve"> в соответствии с Приложением № 2</w:t>
            </w:r>
            <w:r w:rsidR="000F0BD0">
              <w:t xml:space="preserve"> к Договору</w:t>
            </w:r>
            <w:r w:rsidR="005816D2" w:rsidRPr="006A13E7">
              <w:t>, подробное описание</w:t>
            </w: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Количество оказываемых услуг</w:t>
            </w:r>
            <w:r w:rsidR="000F0BD0">
              <w:t>/выполняемых работ</w:t>
            </w:r>
            <w:r w:rsidRPr="00717DF5">
              <w:t>, шт.</w:t>
            </w: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755B56" w:rsidRPr="00717DF5" w:rsidTr="00755B56">
        <w:trPr>
          <w:trHeight w:val="2364"/>
        </w:trPr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>«_____» _____________20___г.</w:t>
            </w:r>
          </w:p>
        </w:tc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717DF5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201D0A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717DF5">
        <w:rPr>
          <w:b/>
        </w:rPr>
        <w:t xml:space="preserve">                                                                                                 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2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>к Договору № _____________ от «___» _______ 20 __ г.</w:t>
      </w:r>
    </w:p>
    <w:p w:rsidR="008764E6" w:rsidRPr="00717DF5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Форму Спецификации оказываемых услуг/выполняемых работ утверждаем:</w:t>
      </w: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717DF5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Спецификация оказываемых услуг/выполняемых работ</w:t>
      </w:r>
    </w:p>
    <w:p w:rsidR="00FC4422" w:rsidRPr="00717DF5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717DF5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717DF5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Наименование услуг</w:t>
            </w:r>
            <w:r>
              <w:rPr>
                <w:b/>
                <w:bCs/>
                <w:color w:val="000000"/>
              </w:rPr>
              <w:t>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оказания услуг/выполнения работ, руб. (без</w:t>
            </w:r>
            <w:r w:rsidRPr="00717DF5">
              <w:rPr>
                <w:b/>
                <w:bCs/>
                <w:color w:val="000000"/>
              </w:rPr>
              <w:t xml:space="preserve"> НДС)</w:t>
            </w:r>
          </w:p>
          <w:p w:rsidR="0033182A" w:rsidRPr="00717DF5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717DF5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 xml:space="preserve">Срок </w:t>
            </w:r>
            <w:r>
              <w:rPr>
                <w:b/>
                <w:bCs/>
                <w:color w:val="000000"/>
              </w:rPr>
              <w:t>оказания услуг/выполнения работ</w:t>
            </w:r>
            <w:r w:rsidRPr="00717DF5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рабочие </w:t>
            </w:r>
            <w:r w:rsidRPr="00717DF5">
              <w:rPr>
                <w:b/>
                <w:bCs/>
                <w:color w:val="000000"/>
              </w:rPr>
              <w:t>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717DF5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717DF5" w:rsidRDefault="004C48E3" w:rsidP="008E23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Default="00201D0A" w:rsidP="004C48E3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 № 1</w:t>
            </w:r>
          </w:p>
          <w:p w:rsidR="00201D0A" w:rsidRPr="00201D0A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</w:t>
            </w:r>
            <w:r>
              <w:rPr>
                <w:color w:val="000000"/>
              </w:rPr>
              <w:t xml:space="preserve">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4C48E3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4C48E3">
              <w:rPr>
                <w:b/>
                <w:bCs/>
                <w:color w:val="000000"/>
              </w:rPr>
              <w:t>Работы</w:t>
            </w: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717DF5">
              <w:rPr>
                <w:color w:val="000000"/>
              </w:rPr>
              <w:t xml:space="preserve"> № 1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</w:t>
            </w:r>
            <w:r w:rsidRPr="0033182A">
              <w:rPr>
                <w:i/>
                <w:color w:val="000000"/>
                <w:sz w:val="20"/>
                <w:szCs w:val="20"/>
              </w:rPr>
              <w:t>,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работ,</w:t>
            </w:r>
            <w:r w:rsidRPr="0033182A">
              <w:rPr>
                <w:i/>
                <w:color w:val="000000"/>
                <w:sz w:val="20"/>
                <w:szCs w:val="20"/>
              </w:rPr>
              <w:t xml:space="preserve">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blPrEx>
          <w:tblLook w:val="01E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717DF5" w:rsidTr="00201D0A">
        <w:tblPrEx>
          <w:tblLook w:val="01E0"/>
        </w:tblPrEx>
        <w:trPr>
          <w:trHeight w:val="992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7F189C">
      <w:pPr>
        <w:jc w:val="both"/>
        <w:sectPr w:rsidR="00534BAF" w:rsidRPr="00717DF5" w:rsidSect="003F6CFC"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717DF5" w:rsidRDefault="00534BAF" w:rsidP="00534BAF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</w:t>
      </w:r>
      <w:r w:rsidR="007F189C">
        <w:rPr>
          <w:rFonts w:eastAsia="Calibri"/>
          <w:lang w:eastAsia="en-US"/>
        </w:rPr>
        <w:t>3</w:t>
      </w:r>
      <w:r w:rsidRPr="00717DF5">
        <w:rPr>
          <w:rFonts w:eastAsia="Calibri"/>
          <w:lang w:eastAsia="en-US"/>
        </w:rPr>
        <w:t xml:space="preserve"> </w:t>
      </w:r>
    </w:p>
    <w:p w:rsidR="00534BAF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534BAF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720E1" w:rsidRPr="00534BAF" w:rsidRDefault="004720E1" w:rsidP="004720E1"/>
    <w:tbl>
      <w:tblPr>
        <w:tblW w:w="9679" w:type="dxa"/>
        <w:tblLook w:val="01E0"/>
      </w:tblPr>
      <w:tblGrid>
        <w:gridCol w:w="4956"/>
        <w:gridCol w:w="4723"/>
      </w:tblGrid>
      <w:tr w:rsidR="004720E1" w:rsidRPr="00534BAF" w:rsidTr="00F206A8">
        <w:trPr>
          <w:trHeight w:val="641"/>
        </w:trPr>
        <w:tc>
          <w:tcPr>
            <w:tcW w:w="4956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</w:tr>
    </w:tbl>
    <w:p w:rsidR="004720E1" w:rsidRPr="00534BAF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0975C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0975C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720E1" w:rsidRPr="000975C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20E1" w:rsidRPr="000975C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534BAF" w:rsidRDefault="004720E1" w:rsidP="004720E1">
      <w:pPr>
        <w:rPr>
          <w:rFonts w:eastAsia="Calibri"/>
          <w:lang w:eastAsia="en-US"/>
        </w:rPr>
      </w:pPr>
    </w:p>
    <w:p w:rsidR="004720E1" w:rsidRPr="00534BAF" w:rsidRDefault="004720E1" w:rsidP="004720E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720E1" w:rsidRPr="00534BAF" w:rsidRDefault="004720E1" w:rsidP="004720E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720E1" w:rsidRPr="00534BAF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717DF5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717DF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717DF5" w:rsidRDefault="00534BAF" w:rsidP="004720E1">
      <w:pPr>
        <w:jc w:val="both"/>
      </w:pPr>
      <w:r w:rsidRPr="00717DF5">
        <w:t xml:space="preserve">                              </w:t>
      </w:r>
      <w:r w:rsidR="004720E1">
        <w:t xml:space="preserve">                                    </w:t>
      </w:r>
      <w:r w:rsidRPr="00717DF5">
        <w:t xml:space="preserve">Приложение № </w:t>
      </w:r>
      <w:r w:rsidR="007F189C">
        <w:t>4</w:t>
      </w:r>
    </w:p>
    <w:p w:rsidR="00534BAF" w:rsidRPr="00717DF5" w:rsidRDefault="00534BAF" w:rsidP="004720E1">
      <w:pPr>
        <w:jc w:val="both"/>
      </w:pPr>
      <w:r w:rsidRPr="00717DF5">
        <w:t xml:space="preserve">                                                             </w:t>
      </w:r>
      <w:r w:rsidR="00DB00C8" w:rsidRPr="00717DF5">
        <w:t xml:space="preserve">    </w:t>
      </w:r>
      <w:r w:rsidRPr="00717DF5">
        <w:t xml:space="preserve"> к Договору № __________ от «__» _______ 20 __ г.</w:t>
      </w:r>
    </w:p>
    <w:p w:rsidR="00534BAF" w:rsidRPr="00717DF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717DF5" w:rsidRDefault="00534BAF" w:rsidP="00534BAF">
      <w:pPr>
        <w:tabs>
          <w:tab w:val="left" w:pos="1134"/>
        </w:tabs>
        <w:jc w:val="center"/>
        <w:rPr>
          <w:b/>
          <w:i/>
        </w:rPr>
      </w:pPr>
      <w:r w:rsidRPr="00717DF5">
        <w:rPr>
          <w:b/>
          <w:bCs/>
        </w:rPr>
        <w:t xml:space="preserve">Форму </w:t>
      </w:r>
      <w:r w:rsidRPr="00717DF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17DF5">
        <w:rPr>
          <w:b/>
          <w:i/>
        </w:rPr>
        <w:t xml:space="preserve"> </w:t>
      </w:r>
      <w:r w:rsidRPr="00717DF5">
        <w:rPr>
          <w:b/>
          <w:bCs/>
        </w:rPr>
        <w:t>утверждаем:</w:t>
      </w:r>
    </w:p>
    <w:p w:rsidR="00534BAF" w:rsidRDefault="00534BAF" w:rsidP="00534BAF"/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33182A">
      <w:pPr>
        <w:tabs>
          <w:tab w:val="left" w:pos="1134"/>
        </w:tabs>
        <w:rPr>
          <w:i/>
        </w:rPr>
      </w:pPr>
      <w:r w:rsidRPr="00717DF5">
        <w:t xml:space="preserve"> </w:t>
      </w:r>
    </w:p>
    <w:p w:rsidR="004720E1" w:rsidRPr="006E5E18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720E1" w:rsidRPr="00466F10" w:rsidRDefault="004720E1" w:rsidP="004720E1">
      <w:pPr>
        <w:jc w:val="center"/>
        <w:rPr>
          <w:rFonts w:eastAsia="Calibri"/>
          <w:lang w:eastAsia="en-US"/>
        </w:rPr>
      </w:pPr>
    </w:p>
    <w:p w:rsidR="004720E1" w:rsidRPr="00466F10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720E1" w:rsidRPr="00466F10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20E1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4720E1" w:rsidRPr="00466F10" w:rsidRDefault="004720E1" w:rsidP="004720E1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720E1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720E1" w:rsidRPr="006E5E18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Pr="00717DF5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5</w:t>
      </w:r>
      <w:r w:rsidRPr="00717DF5">
        <w:rPr>
          <w:rFonts w:eastAsia="Calibri"/>
          <w:lang w:eastAsia="en-US"/>
        </w:rPr>
        <w:t xml:space="preserve"> </w:t>
      </w:r>
    </w:p>
    <w:p w:rsidR="000F352B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</w:t>
      </w:r>
      <w:r>
        <w:rPr>
          <w:rFonts w:eastAsia="Calibri"/>
          <w:lang w:eastAsia="en-US"/>
        </w:rPr>
        <w:t xml:space="preserve">        </w:t>
      </w:r>
      <w:r w:rsidRPr="00717DF5">
        <w:rPr>
          <w:rFonts w:eastAsia="Calibri"/>
          <w:lang w:eastAsia="en-US"/>
        </w:rPr>
        <w:t xml:space="preserve">  к Договору № _____________ от «___» _______ 20 __ г.</w:t>
      </w:r>
    </w:p>
    <w:p w:rsidR="0033182A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>
        <w:rPr>
          <w:rStyle w:val="a9"/>
          <w:b/>
        </w:rPr>
        <w:footnoteReference w:id="10"/>
      </w:r>
      <w:r>
        <w:rPr>
          <w:b/>
        </w:rPr>
        <w:t>.</w:t>
      </w: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Форму первичного учетного документа, утвержденного у Исполнителя, для передачи (указывается наименование услуг/работ в соответствии с Приложением №2 к Договору) утверждаем:</w:t>
      </w:r>
    </w:p>
    <w:p w:rsidR="0033182A" w:rsidRPr="00CD648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CD6487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33182A" w:rsidRDefault="0033182A" w:rsidP="00CD6487">
      <w:pPr>
        <w:jc w:val="center"/>
        <w:rPr>
          <w:i/>
        </w:rPr>
      </w:pPr>
      <w:r w:rsidRPr="0033182A">
        <w:rPr>
          <w:i/>
        </w:rPr>
        <w:t>Приводится форма первичного учетного документа, утвержденного у Исполнителя для передачи услуг/работ в соответствии с Приложением №2 к Договору.</w:t>
      </w:r>
    </w:p>
    <w:p w:rsidR="00CD6487" w:rsidRPr="00CD6487" w:rsidRDefault="00CD6487" w:rsidP="00CD6487">
      <w:pPr>
        <w:jc w:val="center"/>
      </w:pPr>
    </w:p>
    <w:p w:rsidR="00CD6487" w:rsidRPr="00CD6487" w:rsidRDefault="00CD6487" w:rsidP="00CD6487">
      <w:pPr>
        <w:jc w:val="both"/>
        <w:rPr>
          <w:rFonts w:ascii="Calibri" w:eastAsia="Calibri" w:hAnsi="Calibri"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0D15B6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  <w:lang w:val="en-US"/>
        </w:rPr>
      </w:pPr>
      <w:bookmarkStart w:id="1" w:name="_GoBack"/>
      <w:bookmarkEnd w:id="1"/>
    </w:p>
    <w:sectPr w:rsidR="00CD6487" w:rsidRPr="000D15B6" w:rsidSect="00AE3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A6D" w:rsidRDefault="009C0A6D">
      <w:r>
        <w:separator/>
      </w:r>
    </w:p>
  </w:endnote>
  <w:endnote w:type="continuationSeparator" w:id="0">
    <w:p w:rsidR="009C0A6D" w:rsidRDefault="009C0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A6D" w:rsidRDefault="009C0A6D">
      <w:r>
        <w:separator/>
      </w:r>
    </w:p>
  </w:footnote>
  <w:footnote w:type="continuationSeparator" w:id="0">
    <w:p w:rsidR="009C0A6D" w:rsidRDefault="009C0A6D">
      <w:r>
        <w:continuationSeparator/>
      </w:r>
    </w:p>
  </w:footnote>
  <w:footnote w:id="1">
    <w:p w:rsidR="009B771B" w:rsidRPr="00097C7E" w:rsidRDefault="009B771B" w:rsidP="009B771B">
      <w:pPr>
        <w:pStyle w:val="a3"/>
        <w:rPr>
          <w:i/>
        </w:rPr>
      </w:pPr>
      <w:r w:rsidRPr="00097C7E">
        <w:rPr>
          <w:rStyle w:val="a9"/>
          <w:i/>
        </w:rPr>
        <w:footnoteRef/>
      </w:r>
      <w:r w:rsidRPr="00097C7E">
        <w:rPr>
          <w:i/>
        </w:rPr>
        <w:t xml:space="preserve"> Пун</w:t>
      </w:r>
      <w:proofErr w:type="gramStart"/>
      <w:r w:rsidRPr="00097C7E">
        <w:rPr>
          <w:i/>
        </w:rPr>
        <w:t>кт вкл</w:t>
      </w:r>
      <w:proofErr w:type="gramEnd"/>
      <w:r w:rsidRPr="00097C7E">
        <w:rPr>
          <w:i/>
        </w:rPr>
        <w:t>ючается в договоры со сроком действия более 1 (одного) года.</w:t>
      </w:r>
    </w:p>
    <w:p w:rsidR="009B771B" w:rsidRDefault="009B771B" w:rsidP="009B771B">
      <w:pPr>
        <w:pStyle w:val="a3"/>
      </w:pPr>
    </w:p>
  </w:footnote>
  <w:footnote w:id="2">
    <w:p w:rsidR="00A52EE4" w:rsidRDefault="00A52EE4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 w:rsidR="00FE28E9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9B771B" w:rsidRPr="00A521E2" w:rsidRDefault="009B771B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9B771B" w:rsidRDefault="009B771B" w:rsidP="009B771B">
      <w:pPr>
        <w:pStyle w:val="a3"/>
      </w:pPr>
    </w:p>
  </w:footnote>
  <w:footnote w:id="4">
    <w:p w:rsidR="009B771B" w:rsidRPr="00A521E2" w:rsidRDefault="009B771B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5">
    <w:p w:rsidR="009B771B" w:rsidRPr="00A521E2" w:rsidRDefault="009B771B" w:rsidP="009B771B">
      <w:pPr>
        <w:pStyle w:val="a3"/>
        <w:rPr>
          <w:i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Пун</w:t>
      </w:r>
      <w:proofErr w:type="gramStart"/>
      <w:r w:rsidRPr="00A521E2">
        <w:rPr>
          <w:i/>
        </w:rPr>
        <w:t>кт вкл</w:t>
      </w:r>
      <w:proofErr w:type="gramEnd"/>
      <w:r w:rsidRPr="00A521E2">
        <w:rPr>
          <w:i/>
        </w:rPr>
        <w:t>ючается в договоры со сроком действия более 1 (одного) года.</w:t>
      </w:r>
    </w:p>
  </w:footnote>
  <w:footnote w:id="6">
    <w:p w:rsidR="002C39C0" w:rsidRDefault="002C39C0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7">
    <w:p w:rsidR="006B4BEB" w:rsidRDefault="006B4BEB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8">
    <w:p w:rsidR="009F50E9" w:rsidRPr="00501D52" w:rsidRDefault="009F50E9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9">
    <w:p w:rsidR="009F50E9" w:rsidRPr="00501D52" w:rsidRDefault="009F50E9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9F50E9" w:rsidRPr="007E5F41" w:rsidRDefault="009F50E9" w:rsidP="003F6CFC">
      <w:pPr>
        <w:pStyle w:val="a3"/>
        <w:rPr>
          <w:sz w:val="16"/>
          <w:szCs w:val="16"/>
        </w:rPr>
      </w:pPr>
    </w:p>
  </w:footnote>
  <w:footnote w:id="10">
    <w:p w:rsidR="000D15B6" w:rsidRPr="000D15B6" w:rsidRDefault="000D15B6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7991921"/>
      <w:docPartObj>
        <w:docPartGallery w:val="Page Numbers (Top of Page)"/>
        <w:docPartUnique/>
      </w:docPartObj>
    </w:sdtPr>
    <w:sdtContent>
      <w:p w:rsidR="009F50E9" w:rsidRDefault="00AE38DA">
        <w:pPr>
          <w:pStyle w:val="af1"/>
          <w:jc w:val="center"/>
        </w:pPr>
        <w:r>
          <w:fldChar w:fldCharType="begin"/>
        </w:r>
        <w:r w:rsidR="009F50E9">
          <w:instrText>PAGE   \* MERGEFORMAT</w:instrText>
        </w:r>
        <w:r>
          <w:fldChar w:fldCharType="separate"/>
        </w:r>
        <w:r w:rsidR="00877895" w:rsidRPr="00877895">
          <w:rPr>
            <w:noProof/>
            <w:lang w:val="ru-RU"/>
          </w:rPr>
          <w:t>18</w:t>
        </w:r>
        <w:r>
          <w:fldChar w:fldCharType="end"/>
        </w:r>
      </w:p>
    </w:sdtContent>
  </w:sdt>
  <w:p w:rsidR="009F50E9" w:rsidRDefault="009F50E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A0C30"/>
    <w:rsid w:val="000A72E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6454"/>
    <w:rsid w:val="00305C3B"/>
    <w:rsid w:val="003135B1"/>
    <w:rsid w:val="00316CB9"/>
    <w:rsid w:val="003202B7"/>
    <w:rsid w:val="00320745"/>
    <w:rsid w:val="00322236"/>
    <w:rsid w:val="0033182A"/>
    <w:rsid w:val="00332F08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4554"/>
    <w:rsid w:val="005F45A5"/>
    <w:rsid w:val="005F4DB3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66A8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953A5"/>
    <w:rsid w:val="007953F5"/>
    <w:rsid w:val="007978A7"/>
    <w:rsid w:val="007A17E7"/>
    <w:rsid w:val="007A306E"/>
    <w:rsid w:val="007B2399"/>
    <w:rsid w:val="007C1429"/>
    <w:rsid w:val="007C204D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717E"/>
    <w:rsid w:val="00857E38"/>
    <w:rsid w:val="008640ED"/>
    <w:rsid w:val="0086687E"/>
    <w:rsid w:val="008712F0"/>
    <w:rsid w:val="008764E6"/>
    <w:rsid w:val="00877895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B0436"/>
    <w:rsid w:val="009B0D6F"/>
    <w:rsid w:val="009B6D6B"/>
    <w:rsid w:val="009B771B"/>
    <w:rsid w:val="009C08CD"/>
    <w:rsid w:val="009C0A6D"/>
    <w:rsid w:val="009C3E0A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41C4A"/>
    <w:rsid w:val="00A430CA"/>
    <w:rsid w:val="00A43284"/>
    <w:rsid w:val="00A52EE4"/>
    <w:rsid w:val="00A57BAC"/>
    <w:rsid w:val="00A643B9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8D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C499A"/>
    <w:rsid w:val="00BD5EB8"/>
    <w:rsid w:val="00BD743B"/>
    <w:rsid w:val="00BE75D1"/>
    <w:rsid w:val="00BF543F"/>
    <w:rsid w:val="00BF7CF4"/>
    <w:rsid w:val="00C100ED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901C8"/>
    <w:rsid w:val="00CA108C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28E9"/>
    <w:rsid w:val="00FE77CA"/>
    <w:rsid w:val="00FF1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650E-F7AA-4B0F-BE33-48C4ED5A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6838</Words>
  <Characters>38981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Черноиванов Евгений Александрович</cp:lastModifiedBy>
  <cp:revision>37</cp:revision>
  <cp:lastPrinted>2013-02-04T07:20:00Z</cp:lastPrinted>
  <dcterms:created xsi:type="dcterms:W3CDTF">2013-03-28T09:19:00Z</dcterms:created>
  <dcterms:modified xsi:type="dcterms:W3CDTF">2014-09-25T10:47:00Z</dcterms:modified>
</cp:coreProperties>
</file>