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D50" w:rsidRPr="007D3E80" w:rsidRDefault="00561D50" w:rsidP="00561D50">
      <w:pPr>
        <w:pStyle w:val="a5"/>
        <w:jc w:val="center"/>
        <w:rPr>
          <w:b/>
          <w:bCs/>
        </w:rPr>
      </w:pPr>
      <w:r w:rsidRPr="007D3E80">
        <w:rPr>
          <w:b/>
          <w:bCs/>
          <w:color w:val="000000"/>
        </w:rPr>
        <w:t>Д</w:t>
      </w:r>
      <w:r w:rsidRPr="007D3E80">
        <w:rPr>
          <w:b/>
          <w:bCs/>
        </w:rPr>
        <w:t>ОГОВОР № _____</w:t>
      </w:r>
      <w:r w:rsidR="008F3B0D" w:rsidRPr="00EC7BA5">
        <w:rPr>
          <w:b/>
          <w:bCs/>
        </w:rPr>
        <w:t>___________</w:t>
      </w:r>
      <w:r w:rsidRPr="007D3E80">
        <w:rPr>
          <w:b/>
          <w:bCs/>
        </w:rPr>
        <w:t>__</w:t>
      </w:r>
    </w:p>
    <w:p w:rsidR="004227CF" w:rsidRDefault="00516873" w:rsidP="00731432">
      <w:pPr>
        <w:pStyle w:val="ConsNormal"/>
        <w:widowControl/>
        <w:spacing w:line="264" w:lineRule="auto"/>
        <w:ind w:firstLine="0"/>
        <w:jc w:val="center"/>
        <w:rPr>
          <w:rFonts w:ascii="Times New Roman" w:hAnsi="Times New Roman" w:cs="Times New Roman"/>
          <w:b/>
          <w:bCs/>
          <w:sz w:val="24"/>
          <w:szCs w:val="24"/>
        </w:rPr>
      </w:pPr>
      <w:r w:rsidRPr="007D3E80">
        <w:rPr>
          <w:rFonts w:ascii="Times New Roman" w:hAnsi="Times New Roman" w:cs="Times New Roman"/>
          <w:b/>
          <w:bCs/>
          <w:sz w:val="24"/>
          <w:szCs w:val="24"/>
        </w:rPr>
        <w:t>НА ВЫПОЛНЕНИЕ РАБОТ</w:t>
      </w:r>
      <w:r w:rsidR="00731432" w:rsidRPr="007D3E80">
        <w:rPr>
          <w:rFonts w:ascii="Times New Roman" w:hAnsi="Times New Roman" w:cs="Times New Roman"/>
          <w:b/>
          <w:bCs/>
          <w:sz w:val="24"/>
          <w:szCs w:val="24"/>
        </w:rPr>
        <w:t xml:space="preserve"> </w:t>
      </w:r>
      <w:r w:rsidRPr="007D3E80">
        <w:rPr>
          <w:rFonts w:ascii="Times New Roman" w:hAnsi="Times New Roman" w:cs="Times New Roman"/>
          <w:b/>
          <w:bCs/>
          <w:sz w:val="24"/>
          <w:szCs w:val="24"/>
        </w:rPr>
        <w:t>(ОБЩАЯ ФОРМА)</w:t>
      </w:r>
      <w:bookmarkStart w:id="0" w:name="_GoBack"/>
      <w:bookmarkEnd w:id="0"/>
    </w:p>
    <w:p w:rsidR="001262F7" w:rsidRDefault="001262F7" w:rsidP="00F7180F">
      <w:pPr>
        <w:pStyle w:val="ConsNormal"/>
        <w:widowControl/>
        <w:spacing w:line="264" w:lineRule="auto"/>
        <w:ind w:firstLine="0"/>
        <w:rPr>
          <w:rFonts w:ascii="Times New Roman" w:hAnsi="Times New Roman" w:cs="Times New Roman"/>
          <w:b/>
          <w:bCs/>
          <w:sz w:val="24"/>
          <w:szCs w:val="24"/>
        </w:rPr>
      </w:pPr>
    </w:p>
    <w:p w:rsidR="001262F7" w:rsidRPr="007D3E80" w:rsidRDefault="001262F7" w:rsidP="00731432">
      <w:pPr>
        <w:pStyle w:val="ConsNormal"/>
        <w:widowControl/>
        <w:spacing w:line="264" w:lineRule="auto"/>
        <w:ind w:firstLine="0"/>
        <w:jc w:val="center"/>
        <w:rPr>
          <w:rFonts w:ascii="Times New Roman" w:hAnsi="Times New Roman" w:cs="Times New Roman"/>
          <w:b/>
          <w:bCs/>
          <w:sz w:val="24"/>
          <w:szCs w:val="24"/>
        </w:rPr>
      </w:pPr>
      <w:r>
        <w:rPr>
          <w:rFonts w:ascii="Times New Roman" w:hAnsi="Times New Roman" w:cs="Times New Roman"/>
          <w:b/>
          <w:bCs/>
          <w:sz w:val="24"/>
          <w:szCs w:val="24"/>
        </w:rPr>
        <w:t>(ОАО «МРСК Центра» является Заказчиком)</w:t>
      </w:r>
    </w:p>
    <w:p w:rsidR="000E4CDB" w:rsidRDefault="000E4CDB" w:rsidP="00561D50">
      <w:pPr>
        <w:pStyle w:val="ConsNonformat"/>
        <w:widowControl/>
        <w:spacing w:line="264" w:lineRule="auto"/>
        <w:rPr>
          <w:rFonts w:ascii="Times New Roman" w:hAnsi="Times New Roman" w:cs="Times New Roman"/>
          <w:b/>
          <w:bCs/>
          <w:sz w:val="18"/>
          <w:szCs w:val="18"/>
        </w:rPr>
      </w:pPr>
    </w:p>
    <w:p w:rsidR="001D76EE" w:rsidRPr="005447EB" w:rsidRDefault="001D76EE" w:rsidP="00561D50">
      <w:pPr>
        <w:pStyle w:val="ConsNonformat"/>
        <w:widowControl/>
        <w:spacing w:line="264" w:lineRule="auto"/>
        <w:rPr>
          <w:rFonts w:ascii="Times New Roman" w:hAnsi="Times New Roman" w:cs="Times New Roman"/>
          <w:b/>
          <w:bCs/>
          <w:sz w:val="18"/>
          <w:szCs w:val="18"/>
        </w:rPr>
      </w:pPr>
    </w:p>
    <w:p w:rsidR="00561D50" w:rsidRPr="007D3E80" w:rsidRDefault="00561D50" w:rsidP="00561D50">
      <w:pPr>
        <w:pStyle w:val="a3"/>
      </w:pPr>
      <w:r w:rsidRPr="007D3E80">
        <w:t xml:space="preserve">г. </w:t>
      </w:r>
      <w:r w:rsidR="00227310" w:rsidRPr="007D3E80">
        <w:t>_________</w:t>
      </w:r>
      <w:r w:rsidR="004F048F" w:rsidRPr="007D3E80">
        <w:tab/>
      </w:r>
      <w:r w:rsidR="004F048F" w:rsidRPr="007D3E80">
        <w:tab/>
      </w:r>
      <w:r w:rsidR="004F048F" w:rsidRPr="007D3E80">
        <w:tab/>
      </w:r>
      <w:r w:rsidR="004F048F" w:rsidRPr="007D3E80">
        <w:tab/>
      </w:r>
      <w:r w:rsidR="004F048F" w:rsidRPr="007D3E80">
        <w:tab/>
        <w:t xml:space="preserve">                        </w:t>
      </w:r>
      <w:r w:rsidR="008D6D46" w:rsidRPr="007D3E80">
        <w:t xml:space="preserve">      «___» _____________  20__</w:t>
      </w:r>
      <w:r w:rsidRPr="007D3E80">
        <w:t xml:space="preserve">_   г.      </w:t>
      </w:r>
    </w:p>
    <w:p w:rsidR="000E4CDB" w:rsidRDefault="000E4CDB" w:rsidP="00561D50">
      <w:pPr>
        <w:jc w:val="both"/>
        <w:rPr>
          <w:bCs/>
        </w:rPr>
      </w:pPr>
    </w:p>
    <w:p w:rsidR="001D76EE" w:rsidRPr="005447EB" w:rsidRDefault="001D76EE" w:rsidP="00561D50">
      <w:pPr>
        <w:jc w:val="both"/>
        <w:rPr>
          <w:bCs/>
        </w:rPr>
      </w:pPr>
    </w:p>
    <w:p w:rsidR="00890DF3" w:rsidRPr="007D3E80" w:rsidRDefault="00890DF3" w:rsidP="00561D50">
      <w:pPr>
        <w:jc w:val="both"/>
      </w:pPr>
      <w:r w:rsidRPr="007D3E80">
        <w:rPr>
          <w:bCs/>
        </w:rPr>
        <w:t xml:space="preserve">     </w:t>
      </w:r>
      <w:r w:rsidRPr="007D3E80">
        <w:rPr>
          <w:b/>
          <w:bCs/>
        </w:rPr>
        <w:t>Открытое акционерное общество «Межрегиональная распределительная сетевая компания Центра»</w:t>
      </w:r>
      <w:r w:rsidR="00561D50" w:rsidRPr="007D3E80">
        <w:rPr>
          <w:bCs/>
        </w:rPr>
        <w:t xml:space="preserve">, </w:t>
      </w:r>
      <w:r w:rsidR="00561D50" w:rsidRPr="007D3E80">
        <w:t>именуемое в дальнейшем «Заказчик»</w:t>
      </w:r>
      <w:r w:rsidR="00A70AB2" w:rsidRPr="007D3E80">
        <w:rPr>
          <w:rStyle w:val="a9"/>
          <w:b/>
        </w:rPr>
        <w:footnoteReference w:id="1"/>
      </w:r>
      <w:r w:rsidR="00561D50" w:rsidRPr="007D3E80">
        <w:t>, в лице _______________________</w:t>
      </w:r>
      <w:r w:rsidRPr="007D3E80">
        <w:t>_</w:t>
      </w:r>
      <w:r w:rsidR="00561D50" w:rsidRPr="007D3E80">
        <w:rPr>
          <w:bCs/>
        </w:rPr>
        <w:t>,</w:t>
      </w:r>
      <w:r w:rsidR="00561D50" w:rsidRPr="007D3E80">
        <w:t xml:space="preserve"> действующего на основании _</w:t>
      </w:r>
      <w:r w:rsidRPr="007D3E80">
        <w:t>____________________,</w:t>
      </w:r>
      <w:r w:rsidR="00561D50" w:rsidRPr="007D3E80">
        <w:t xml:space="preserve"> с одной стороны и </w:t>
      </w:r>
    </w:p>
    <w:p w:rsidR="00561D50" w:rsidRPr="007D3E80" w:rsidRDefault="00890DF3" w:rsidP="00561D50">
      <w:pPr>
        <w:jc w:val="both"/>
      </w:pPr>
      <w:r w:rsidRPr="007D3E80">
        <w:t xml:space="preserve">     </w:t>
      </w:r>
      <w:proofErr w:type="gramStart"/>
      <w:r w:rsidR="00561D50" w:rsidRPr="007D3E80">
        <w:t>___________________________</w:t>
      </w:r>
      <w:r w:rsidR="00561D50" w:rsidRPr="007D3E80">
        <w:rPr>
          <w:bCs/>
        </w:rPr>
        <w:t xml:space="preserve">___, </w:t>
      </w:r>
      <w:r w:rsidR="00561D50" w:rsidRPr="007D3E80">
        <w:t>именуемое в дальнейшем «Подрядчик»</w:t>
      </w:r>
      <w:r w:rsidR="00561D50" w:rsidRPr="007D3E80">
        <w:rPr>
          <w:bCs/>
        </w:rPr>
        <w:t xml:space="preserve">, </w:t>
      </w:r>
      <w:r w:rsidR="00561D50" w:rsidRPr="007D3E80">
        <w:t>в лице ____________</w:t>
      </w:r>
      <w:r w:rsidRPr="007D3E80">
        <w:t>____________________</w:t>
      </w:r>
      <w:r w:rsidR="00561D50" w:rsidRPr="007D3E80">
        <w:rPr>
          <w:bCs/>
        </w:rPr>
        <w:t>,</w:t>
      </w:r>
      <w:r w:rsidR="00561D50" w:rsidRPr="007D3E80">
        <w:t xml:space="preserve"> действующего на основании  _________________</w:t>
      </w:r>
      <w:r w:rsidRPr="007D3E80">
        <w:t>__</w:t>
      </w:r>
      <w:r w:rsidR="00561D50" w:rsidRPr="007D3E80">
        <w:t>, совместно именуемые «Стороны», а по отдель</w:t>
      </w:r>
      <w:r w:rsidR="00216A65" w:rsidRPr="007D3E80">
        <w:t>ности «Сторона»</w:t>
      </w:r>
      <w:r w:rsidR="00561D50" w:rsidRPr="007D3E80">
        <w:t xml:space="preserve">, заключили настоящий Договор (далее </w:t>
      </w:r>
      <w:r w:rsidRPr="007D3E80">
        <w:t xml:space="preserve">по тексту </w:t>
      </w:r>
      <w:r w:rsidR="00561D50" w:rsidRPr="007D3E80">
        <w:t>– «Договор») о нижеследующем:</w:t>
      </w:r>
      <w:proofErr w:type="gramEnd"/>
    </w:p>
    <w:p w:rsidR="006B3FF9" w:rsidRPr="007D3E80" w:rsidRDefault="006B3FF9" w:rsidP="00561D50">
      <w:pPr>
        <w:pStyle w:val="ConsNonformat"/>
        <w:widowControl/>
        <w:spacing w:line="264" w:lineRule="auto"/>
        <w:rPr>
          <w:rFonts w:ascii="Times New Roman" w:hAnsi="Times New Roman" w:cs="Times New Roman"/>
          <w:sz w:val="24"/>
          <w:szCs w:val="24"/>
        </w:rPr>
      </w:pPr>
    </w:p>
    <w:p w:rsidR="000E4CDB" w:rsidRDefault="00561D50" w:rsidP="005447EB">
      <w:pPr>
        <w:pStyle w:val="ConsNormal"/>
        <w:widowControl/>
        <w:numPr>
          <w:ilvl w:val="0"/>
          <w:numId w:val="6"/>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ПРЕДМЕТ ДОГОВОРА</w:t>
      </w:r>
    </w:p>
    <w:p w:rsidR="001D76EE" w:rsidRPr="005447EB" w:rsidRDefault="001D76EE" w:rsidP="001D76EE">
      <w:pPr>
        <w:pStyle w:val="ConsNormal"/>
        <w:widowControl/>
        <w:spacing w:line="264" w:lineRule="auto"/>
        <w:ind w:left="720" w:firstLine="0"/>
        <w:rPr>
          <w:rFonts w:ascii="Times New Roman" w:hAnsi="Times New Roman" w:cs="Times New Roman"/>
          <w:b/>
          <w:sz w:val="24"/>
          <w:szCs w:val="24"/>
        </w:rPr>
      </w:pPr>
    </w:p>
    <w:p w:rsidR="00561D50" w:rsidRPr="007D3E80" w:rsidRDefault="00890DF3" w:rsidP="00561D50">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1.1. По настоящему Договору Подрядчик обязуется выполнить  в соответствии с утвержденной проектно-сметной документацией</w:t>
      </w:r>
      <w:r w:rsidR="005956DD" w:rsidRPr="007D3E80">
        <w:rPr>
          <w:rFonts w:ascii="Times New Roman" w:hAnsi="Times New Roman" w:cs="Times New Roman"/>
          <w:sz w:val="24"/>
          <w:szCs w:val="24"/>
        </w:rPr>
        <w:t xml:space="preserve"> (Приложение № 1</w:t>
      </w:r>
      <w:r w:rsidR="004C4DF5" w:rsidRPr="007D3E80">
        <w:rPr>
          <w:rFonts w:ascii="Times New Roman" w:hAnsi="Times New Roman" w:cs="Times New Roman"/>
          <w:sz w:val="24"/>
          <w:szCs w:val="24"/>
        </w:rPr>
        <w:t xml:space="preserve"> к настоящему Договору)</w:t>
      </w:r>
      <w:r w:rsidR="00203870">
        <w:rPr>
          <w:rFonts w:ascii="Times New Roman" w:hAnsi="Times New Roman" w:cs="Times New Roman"/>
          <w:sz w:val="24"/>
          <w:szCs w:val="24"/>
        </w:rPr>
        <w:t xml:space="preserve"> н</w:t>
      </w:r>
      <w:r w:rsidR="00561D50" w:rsidRPr="007D3E80">
        <w:rPr>
          <w:rFonts w:ascii="Times New Roman" w:hAnsi="Times New Roman" w:cs="Times New Roman"/>
          <w:sz w:val="24"/>
          <w:szCs w:val="24"/>
        </w:rPr>
        <w:t>а свой риск собственными или привлеченными силами и средствами в установленный Договором срок, с использованием  собственного</w:t>
      </w:r>
      <w:r w:rsidR="007610FE" w:rsidRPr="007D3E80">
        <w:rPr>
          <w:rStyle w:val="a9"/>
          <w:rFonts w:ascii="Times New Roman" w:hAnsi="Times New Roman" w:cs="Times New Roman"/>
          <w:sz w:val="24"/>
          <w:szCs w:val="24"/>
        </w:rPr>
        <w:footnoteReference w:id="2"/>
      </w:r>
      <w:r w:rsidR="00561D50" w:rsidRPr="007D3E80">
        <w:rPr>
          <w:rFonts w:ascii="Times New Roman" w:hAnsi="Times New Roman" w:cs="Times New Roman"/>
          <w:sz w:val="24"/>
          <w:szCs w:val="24"/>
        </w:rPr>
        <w:t xml:space="preserve"> материала и оборудования, пр</w:t>
      </w:r>
      <w:r w:rsidR="001262F7">
        <w:rPr>
          <w:rFonts w:ascii="Times New Roman" w:hAnsi="Times New Roman" w:cs="Times New Roman"/>
          <w:sz w:val="24"/>
          <w:szCs w:val="24"/>
        </w:rPr>
        <w:t>едусмотренного Приложением № __</w:t>
      </w:r>
      <w:r w:rsidR="00561D50" w:rsidRPr="007D3E80">
        <w:rPr>
          <w:rFonts w:ascii="Times New Roman" w:hAnsi="Times New Roman" w:cs="Times New Roman"/>
          <w:sz w:val="24"/>
          <w:szCs w:val="24"/>
        </w:rPr>
        <w:t xml:space="preserve"> к настоящему Договору, </w:t>
      </w:r>
      <w:r w:rsidR="007610FE"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а   Заказчик обязуется принять  и оплатить  результат следующей работы _________________________</w:t>
      </w:r>
      <w:r w:rsidR="004227CF" w:rsidRPr="007D3E80">
        <w:rPr>
          <w:rFonts w:ascii="Times New Roman" w:hAnsi="Times New Roman" w:cs="Times New Roman"/>
          <w:sz w:val="24"/>
          <w:szCs w:val="24"/>
        </w:rPr>
        <w:t>______</w:t>
      </w:r>
      <w:r w:rsidR="004227CF" w:rsidRPr="007D3E80">
        <w:rPr>
          <w:rStyle w:val="a9"/>
          <w:rFonts w:ascii="Times New Roman" w:hAnsi="Times New Roman" w:cs="Times New Roman"/>
          <w:sz w:val="24"/>
          <w:szCs w:val="24"/>
        </w:rPr>
        <w:footnoteReference w:id="3"/>
      </w:r>
      <w:r w:rsidR="004227CF" w:rsidRPr="007D3E80">
        <w:rPr>
          <w:rFonts w:ascii="Times New Roman" w:hAnsi="Times New Roman" w:cs="Times New Roman"/>
          <w:sz w:val="24"/>
          <w:szCs w:val="24"/>
        </w:rPr>
        <w:t>.</w:t>
      </w:r>
    </w:p>
    <w:p w:rsidR="00E317E5"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Pr="00C9096A">
        <w:rPr>
          <w:rFonts w:ascii="Times New Roman" w:hAnsi="Times New Roman" w:cs="Times New Roman"/>
          <w:sz w:val="24"/>
          <w:szCs w:val="24"/>
        </w:rPr>
        <w:t xml:space="preserve">1.2. </w:t>
      </w:r>
      <w:r w:rsidR="00561D50" w:rsidRPr="00C9096A">
        <w:rPr>
          <w:rFonts w:ascii="Times New Roman" w:hAnsi="Times New Roman" w:cs="Times New Roman"/>
          <w:sz w:val="24"/>
          <w:szCs w:val="24"/>
        </w:rPr>
        <w:t>Сроки выполнения работ</w:t>
      </w:r>
      <w:r w:rsidR="00E317E5">
        <w:rPr>
          <w:rFonts w:ascii="Times New Roman" w:hAnsi="Times New Roman" w:cs="Times New Roman"/>
          <w:sz w:val="24"/>
          <w:szCs w:val="24"/>
        </w:rPr>
        <w:t xml:space="preserve"> по Договору</w:t>
      </w:r>
      <w:r w:rsidR="00561D50" w:rsidRPr="00C9096A">
        <w:rPr>
          <w:rFonts w:ascii="Times New Roman" w:hAnsi="Times New Roman" w:cs="Times New Roman"/>
          <w:sz w:val="24"/>
          <w:szCs w:val="24"/>
        </w:rPr>
        <w:t>:</w:t>
      </w:r>
    </w:p>
    <w:p w:rsidR="00890DF3" w:rsidRPr="00C9096A" w:rsidRDefault="00E317E5" w:rsidP="00890DF3">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61D50" w:rsidRPr="00C9096A">
        <w:rPr>
          <w:rFonts w:ascii="Times New Roman" w:hAnsi="Times New Roman" w:cs="Times New Roman"/>
          <w:sz w:val="24"/>
          <w:szCs w:val="24"/>
        </w:rPr>
        <w:t xml:space="preserve"> </w:t>
      </w:r>
      <w:r w:rsidR="000D4175" w:rsidRPr="00C9096A">
        <w:rPr>
          <w:rFonts w:ascii="Times New Roman" w:hAnsi="Times New Roman" w:cs="Times New Roman"/>
          <w:sz w:val="24"/>
          <w:szCs w:val="24"/>
        </w:rPr>
        <w:t>в течение</w:t>
      </w:r>
      <w:proofErr w:type="gramStart"/>
      <w:r w:rsidR="000D4175" w:rsidRPr="00C9096A">
        <w:rPr>
          <w:rFonts w:ascii="Times New Roman" w:hAnsi="Times New Roman" w:cs="Times New Roman"/>
          <w:sz w:val="24"/>
          <w:szCs w:val="24"/>
        </w:rPr>
        <w:t xml:space="preserve"> ____ (_________) </w:t>
      </w:r>
      <w:proofErr w:type="gramEnd"/>
      <w:r w:rsidR="000D4175" w:rsidRPr="00C9096A">
        <w:rPr>
          <w:rFonts w:ascii="Times New Roman" w:hAnsi="Times New Roman" w:cs="Times New Roman"/>
          <w:sz w:val="24"/>
          <w:szCs w:val="24"/>
        </w:rPr>
        <w:t>календарных дней с момента получения Подрядчиком  письменного указания Заказчика о необходимости приступить к выполнению работ в соответствии с условиями настоящего Договора.</w:t>
      </w:r>
    </w:p>
    <w:p w:rsidR="00561D50" w:rsidRDefault="00890DF3" w:rsidP="00890DF3">
      <w:pPr>
        <w:pStyle w:val="ConsNormal"/>
        <w:widowControl/>
        <w:spacing w:line="264" w:lineRule="auto"/>
        <w:ind w:firstLine="0"/>
        <w:jc w:val="both"/>
        <w:rPr>
          <w:rFonts w:ascii="Times New Roman" w:hAnsi="Times New Roman" w:cs="Times New Roman"/>
          <w:sz w:val="24"/>
          <w:szCs w:val="24"/>
        </w:rPr>
      </w:pPr>
      <w:r w:rsidRPr="00C9096A">
        <w:rPr>
          <w:rFonts w:ascii="Times New Roman" w:hAnsi="Times New Roman" w:cs="Times New Roman"/>
          <w:sz w:val="24"/>
          <w:szCs w:val="24"/>
        </w:rPr>
        <w:t xml:space="preserve">     </w:t>
      </w:r>
      <w:r w:rsidR="00561D50" w:rsidRPr="00C9096A">
        <w:rPr>
          <w:rFonts w:ascii="Times New Roman" w:hAnsi="Times New Roman" w:cs="Times New Roman"/>
          <w:sz w:val="24"/>
          <w:szCs w:val="24"/>
        </w:rPr>
        <w:t>Отдельные этапы Работ и сроки их завершени</w:t>
      </w:r>
      <w:r w:rsidR="005956DD" w:rsidRPr="00C9096A">
        <w:rPr>
          <w:rFonts w:ascii="Times New Roman" w:hAnsi="Times New Roman" w:cs="Times New Roman"/>
          <w:sz w:val="24"/>
          <w:szCs w:val="24"/>
        </w:rPr>
        <w:t>я определяются в Приложении № 2</w:t>
      </w:r>
      <w:r w:rsidR="00561D50" w:rsidRPr="00C9096A">
        <w:rPr>
          <w:rFonts w:ascii="Times New Roman" w:hAnsi="Times New Roman" w:cs="Times New Roman"/>
          <w:sz w:val="24"/>
          <w:szCs w:val="24"/>
        </w:rPr>
        <w:t xml:space="preserve"> (Календарный</w:t>
      </w:r>
      <w:r w:rsidR="007610FE" w:rsidRPr="00C9096A">
        <w:rPr>
          <w:rFonts w:ascii="Times New Roman" w:hAnsi="Times New Roman" w:cs="Times New Roman"/>
          <w:sz w:val="24"/>
          <w:szCs w:val="24"/>
        </w:rPr>
        <w:t xml:space="preserve"> план</w:t>
      </w:r>
      <w:r w:rsidR="00561D50" w:rsidRPr="00C9096A">
        <w:rPr>
          <w:rFonts w:ascii="Times New Roman" w:hAnsi="Times New Roman" w:cs="Times New Roman"/>
          <w:sz w:val="24"/>
          <w:szCs w:val="24"/>
        </w:rPr>
        <w:t xml:space="preserve"> выполнения Работ), являющемся неотъемлемой частью настоящего Договора.</w:t>
      </w:r>
      <w:r w:rsidR="007610FE" w:rsidRPr="00C9096A">
        <w:rPr>
          <w:rStyle w:val="a9"/>
          <w:rFonts w:ascii="Times New Roman" w:hAnsi="Times New Roman" w:cs="Times New Roman"/>
          <w:sz w:val="24"/>
          <w:szCs w:val="24"/>
        </w:rPr>
        <w:footnoteReference w:id="4"/>
      </w:r>
      <w:r w:rsidR="00561D50" w:rsidRPr="00C9096A">
        <w:rPr>
          <w:rFonts w:ascii="Times New Roman" w:hAnsi="Times New Roman" w:cs="Times New Roman"/>
          <w:sz w:val="24"/>
          <w:szCs w:val="24"/>
        </w:rPr>
        <w:t xml:space="preserve"> </w:t>
      </w:r>
    </w:p>
    <w:p w:rsidR="00561D50" w:rsidRDefault="00890DF3" w:rsidP="00890DF3">
      <w:pPr>
        <w:pStyle w:val="ConsNormal"/>
        <w:spacing w:line="264" w:lineRule="auto"/>
        <w:ind w:firstLine="0"/>
        <w:jc w:val="both"/>
        <w:rPr>
          <w:rFonts w:ascii="Times New Roman" w:hAnsi="Times New Roman" w:cs="Times New Roman"/>
          <w:sz w:val="24"/>
          <w:szCs w:val="24"/>
        </w:rPr>
      </w:pPr>
      <w:r w:rsidRPr="00C9096A">
        <w:rPr>
          <w:rFonts w:ascii="Times New Roman" w:hAnsi="Times New Roman" w:cs="Times New Roman"/>
          <w:sz w:val="24"/>
          <w:szCs w:val="24"/>
        </w:rPr>
        <w:t xml:space="preserve">     </w:t>
      </w:r>
      <w:r w:rsidR="00561D50" w:rsidRPr="00C9096A">
        <w:rPr>
          <w:rFonts w:ascii="Times New Roman" w:hAnsi="Times New Roman" w:cs="Times New Roman"/>
          <w:sz w:val="24"/>
          <w:szCs w:val="24"/>
        </w:rPr>
        <w:t>1.3. Дополнительные</w:t>
      </w:r>
      <w:r w:rsidR="00561D50" w:rsidRPr="007D3E80">
        <w:rPr>
          <w:rFonts w:ascii="Times New Roman" w:hAnsi="Times New Roman" w:cs="Times New Roman"/>
          <w:sz w:val="24"/>
          <w:szCs w:val="24"/>
        </w:rPr>
        <w:t xml:space="preserve"> работы, не предусмотренные настоящим договором, должны быть оформлены дополнительным соглашением.</w:t>
      </w:r>
    </w:p>
    <w:p w:rsidR="00561D50" w:rsidRPr="007D3E80" w:rsidRDefault="00890DF3" w:rsidP="00890DF3">
      <w:pPr>
        <w:pStyle w:val="ConsNormal"/>
        <w:spacing w:line="264" w:lineRule="auto"/>
        <w:ind w:firstLine="0"/>
        <w:jc w:val="both"/>
        <w:rPr>
          <w:rFonts w:ascii="Times New Roman" w:hAnsi="Times New Roman" w:cs="Times New Roman"/>
          <w:i/>
          <w:iCs/>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1.4. Заказчик передает Подрядчику материалы, конструкции, комплектующие и изделия (далее «Материалы»), а так же обеспечивает Подрядчика оборудованием, пред</w:t>
      </w:r>
      <w:r w:rsidR="005956DD" w:rsidRPr="007D3E80">
        <w:rPr>
          <w:rFonts w:ascii="Times New Roman" w:hAnsi="Times New Roman" w:cs="Times New Roman"/>
          <w:sz w:val="24"/>
          <w:szCs w:val="24"/>
        </w:rPr>
        <w:t>усмотренным Приложением № 3</w:t>
      </w:r>
      <w:r w:rsidR="00561D50" w:rsidRPr="007D3E80">
        <w:rPr>
          <w:rFonts w:ascii="Times New Roman" w:hAnsi="Times New Roman" w:cs="Times New Roman"/>
          <w:sz w:val="24"/>
          <w:szCs w:val="24"/>
        </w:rPr>
        <w:t xml:space="preserve"> к настоящему Договору, с приложением инструкций и технической документации по их использованию, необходимой для выполнения работ по настоящему Договору с оформлением Акта приёма-передачи Материалов</w:t>
      </w:r>
      <w:r w:rsidR="00E11418" w:rsidRPr="00E11418">
        <w:rPr>
          <w:rFonts w:ascii="Times New Roman" w:hAnsi="Times New Roman" w:cs="Times New Roman"/>
          <w:sz w:val="24"/>
          <w:szCs w:val="24"/>
        </w:rPr>
        <w:t xml:space="preserve"> (</w:t>
      </w:r>
      <w:r w:rsidR="00E11418">
        <w:rPr>
          <w:rFonts w:ascii="Times New Roman" w:hAnsi="Times New Roman" w:cs="Times New Roman"/>
          <w:sz w:val="24"/>
          <w:szCs w:val="24"/>
        </w:rPr>
        <w:t>форм</w:t>
      </w:r>
      <w:r w:rsidR="00770E0A">
        <w:rPr>
          <w:rFonts w:ascii="Times New Roman" w:hAnsi="Times New Roman" w:cs="Times New Roman"/>
          <w:sz w:val="24"/>
          <w:szCs w:val="24"/>
        </w:rPr>
        <w:t>а</w:t>
      </w:r>
      <w:r w:rsidR="00E11418">
        <w:rPr>
          <w:rFonts w:ascii="Times New Roman" w:hAnsi="Times New Roman" w:cs="Times New Roman"/>
          <w:sz w:val="24"/>
          <w:szCs w:val="24"/>
        </w:rPr>
        <w:t xml:space="preserve"> </w:t>
      </w:r>
      <w:r w:rsidR="00770E0A">
        <w:rPr>
          <w:rFonts w:ascii="Times New Roman" w:hAnsi="Times New Roman" w:cs="Times New Roman"/>
          <w:sz w:val="24"/>
          <w:szCs w:val="24"/>
        </w:rPr>
        <w:t xml:space="preserve">Акта </w:t>
      </w:r>
      <w:r w:rsidR="00770E0A">
        <w:rPr>
          <w:rFonts w:ascii="Times New Roman" w:hAnsi="Times New Roman" w:cs="Times New Roman"/>
          <w:sz w:val="24"/>
          <w:szCs w:val="24"/>
        </w:rPr>
        <w:lastRenderedPageBreak/>
        <w:t>приведена в приложении № 6 к настоящему Договору</w:t>
      </w:r>
      <w:r w:rsidR="00E11418">
        <w:rPr>
          <w:rFonts w:ascii="Times New Roman" w:hAnsi="Times New Roman" w:cs="Times New Roman"/>
          <w:sz w:val="24"/>
          <w:szCs w:val="24"/>
        </w:rPr>
        <w:t>)</w:t>
      </w:r>
      <w:proofErr w:type="gramStart"/>
      <w:r w:rsidR="00770E0A">
        <w:rPr>
          <w:rFonts w:ascii="Times New Roman" w:hAnsi="Times New Roman" w:cs="Times New Roman"/>
          <w:sz w:val="24"/>
          <w:szCs w:val="24"/>
        </w:rPr>
        <w:t xml:space="preserve"> </w:t>
      </w:r>
      <w:r w:rsidR="00561D50" w:rsidRPr="007D3E80">
        <w:rPr>
          <w:rFonts w:ascii="Times New Roman" w:hAnsi="Times New Roman" w:cs="Times New Roman"/>
          <w:sz w:val="24"/>
          <w:szCs w:val="24"/>
        </w:rPr>
        <w:t>.</w:t>
      </w:r>
      <w:proofErr w:type="gramEnd"/>
      <w:r w:rsidR="007610FE" w:rsidRPr="007D3E80">
        <w:rPr>
          <w:rStyle w:val="a9"/>
          <w:rFonts w:ascii="Times New Roman" w:hAnsi="Times New Roman" w:cs="Times New Roman"/>
          <w:sz w:val="24"/>
          <w:szCs w:val="24"/>
        </w:rPr>
        <w:footnoteReference w:id="5"/>
      </w:r>
      <w:r w:rsidR="00561D50" w:rsidRPr="007D3E80">
        <w:rPr>
          <w:rFonts w:ascii="Times New Roman" w:hAnsi="Times New Roman" w:cs="Times New Roman"/>
          <w:sz w:val="24"/>
          <w:szCs w:val="24"/>
        </w:rPr>
        <w:t xml:space="preserve"> </w:t>
      </w:r>
    </w:p>
    <w:p w:rsidR="00561D50" w:rsidRPr="007D3E80" w:rsidRDefault="00890DF3" w:rsidP="00890DF3">
      <w:pPr>
        <w:pStyle w:val="ConsNorma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F53819" w:rsidRPr="007D3E80">
        <w:rPr>
          <w:rFonts w:ascii="Times New Roman" w:hAnsi="Times New Roman" w:cs="Times New Roman"/>
          <w:sz w:val="24"/>
          <w:szCs w:val="24"/>
        </w:rPr>
        <w:t xml:space="preserve">1.5. </w:t>
      </w:r>
      <w:r w:rsidR="00561D50" w:rsidRPr="007D3E80">
        <w:rPr>
          <w:rFonts w:ascii="Times New Roman" w:hAnsi="Times New Roman" w:cs="Times New Roman"/>
          <w:sz w:val="24"/>
          <w:szCs w:val="24"/>
        </w:rPr>
        <w:t>Подрядчик обязан использовать предоставленный Заказчиком материал экономно и</w:t>
      </w:r>
      <w:r w:rsidR="00054EB8" w:rsidRPr="007D3E80">
        <w:rPr>
          <w:rFonts w:ascii="Times New Roman" w:hAnsi="Times New Roman" w:cs="Times New Roman"/>
          <w:sz w:val="24"/>
          <w:szCs w:val="24"/>
        </w:rPr>
        <w:t xml:space="preserve"> после окончания Работы пред</w:t>
      </w:r>
      <w:r w:rsidR="00561D50" w:rsidRPr="007D3E80">
        <w:rPr>
          <w:rFonts w:ascii="Times New Roman" w:hAnsi="Times New Roman" w:cs="Times New Roman"/>
          <w:sz w:val="24"/>
          <w:szCs w:val="24"/>
        </w:rPr>
        <w:t>ставить Заказчику отчет о расходовании материала, а также возвратить его остаток. Отчёт о расходовании Материалов должен быть подтверждён соответствующими нормами расхода и расчётами.</w:t>
      </w:r>
    </w:p>
    <w:p w:rsidR="00561D50" w:rsidRPr="007D3E80" w:rsidRDefault="00561D50" w:rsidP="00561D50">
      <w:pPr>
        <w:pStyle w:val="ConsNormal"/>
        <w:widowControl/>
        <w:spacing w:line="264" w:lineRule="auto"/>
        <w:ind w:firstLine="0"/>
        <w:rPr>
          <w:rFonts w:ascii="Times New Roman" w:hAnsi="Times New Roman" w:cs="Times New Roman"/>
          <w:sz w:val="24"/>
          <w:szCs w:val="24"/>
        </w:rPr>
      </w:pPr>
    </w:p>
    <w:p w:rsidR="000E4CDB" w:rsidRDefault="007E419D" w:rsidP="005447EB">
      <w:pPr>
        <w:pStyle w:val="ConsNormal"/>
        <w:widowControl/>
        <w:numPr>
          <w:ilvl w:val="0"/>
          <w:numId w:val="6"/>
        </w:numPr>
        <w:jc w:val="center"/>
        <w:rPr>
          <w:rFonts w:ascii="Times New Roman" w:hAnsi="Times New Roman" w:cs="Times New Roman"/>
          <w:b/>
          <w:sz w:val="24"/>
          <w:szCs w:val="24"/>
        </w:rPr>
      </w:pPr>
      <w:r w:rsidRPr="007A44C2">
        <w:rPr>
          <w:rFonts w:ascii="Times New Roman" w:hAnsi="Times New Roman" w:cs="Times New Roman"/>
          <w:b/>
          <w:sz w:val="24"/>
          <w:szCs w:val="24"/>
        </w:rPr>
        <w:t xml:space="preserve">СТОИМОСТЬ РАБОТ И ПОРЯДОК РАСЧЕТОВ </w:t>
      </w:r>
    </w:p>
    <w:p w:rsidR="001D76EE" w:rsidRPr="005447EB" w:rsidRDefault="001D76EE" w:rsidP="001D76EE">
      <w:pPr>
        <w:pStyle w:val="ConsNormal"/>
        <w:widowControl/>
        <w:ind w:left="720" w:firstLine="0"/>
        <w:rPr>
          <w:rFonts w:ascii="Times New Roman" w:hAnsi="Times New Roman" w:cs="Times New Roman"/>
          <w:b/>
          <w:sz w:val="24"/>
          <w:szCs w:val="24"/>
        </w:rPr>
      </w:pPr>
    </w:p>
    <w:p w:rsidR="007E419D" w:rsidRPr="007A44C2" w:rsidRDefault="007E419D" w:rsidP="007E419D">
      <w:pPr>
        <w:pStyle w:val="aa"/>
        <w:rPr>
          <w:rFonts w:ascii="Times New Roman" w:hAnsi="Times New Roman" w:cs="Times New Roman"/>
          <w:noProof/>
          <w:sz w:val="24"/>
          <w:szCs w:val="24"/>
        </w:rPr>
      </w:pPr>
      <w:r w:rsidRPr="007A44C2">
        <w:rPr>
          <w:rFonts w:ascii="Times New Roman" w:hAnsi="Times New Roman" w:cs="Times New Roman"/>
          <w:sz w:val="24"/>
          <w:szCs w:val="24"/>
        </w:rPr>
        <w:t xml:space="preserve">     2.1. Сметная стоимость  выполняемых по настоящему Договору Работ составляет: </w:t>
      </w:r>
      <w:r w:rsidRPr="007A44C2">
        <w:rPr>
          <w:rFonts w:ascii="Times New Roman" w:hAnsi="Times New Roman"/>
          <w:sz w:val="24"/>
          <w:szCs w:val="24"/>
        </w:rPr>
        <w:t xml:space="preserve">___________________________  </w:t>
      </w:r>
      <w:r w:rsidRPr="007A44C2">
        <w:rPr>
          <w:rFonts w:ascii="Times New Roman" w:hAnsi="Times New Roman" w:cs="Times New Roman"/>
          <w:sz w:val="24"/>
          <w:szCs w:val="24"/>
        </w:rPr>
        <w:t>(</w:t>
      </w:r>
      <w:r w:rsidRPr="007A44C2">
        <w:rPr>
          <w:rFonts w:ascii="Times New Roman" w:hAnsi="Times New Roman" w:cs="Times New Roman"/>
          <w:i/>
          <w:sz w:val="24"/>
          <w:szCs w:val="24"/>
        </w:rPr>
        <w:t>указать прописью</w:t>
      </w:r>
      <w:r w:rsidRPr="007A44C2">
        <w:rPr>
          <w:rFonts w:ascii="Times New Roman" w:hAnsi="Times New Roman" w:cs="Times New Roman"/>
          <w:sz w:val="24"/>
          <w:szCs w:val="24"/>
        </w:rPr>
        <w:t xml:space="preserve">) </w:t>
      </w:r>
      <w:r w:rsidRPr="007A44C2">
        <w:rPr>
          <w:rFonts w:ascii="Times New Roman" w:hAnsi="Times New Roman"/>
          <w:sz w:val="24"/>
          <w:szCs w:val="24"/>
        </w:rPr>
        <w:t>руб. _____ коп</w:t>
      </w:r>
      <w:proofErr w:type="gramStart"/>
      <w:r w:rsidRPr="007A44C2">
        <w:rPr>
          <w:rFonts w:ascii="Times New Roman" w:hAnsi="Times New Roman"/>
          <w:sz w:val="24"/>
          <w:szCs w:val="24"/>
        </w:rPr>
        <w:t xml:space="preserve">., </w:t>
      </w:r>
      <w:proofErr w:type="gramEnd"/>
      <w:r w:rsidRPr="007A44C2">
        <w:rPr>
          <w:rFonts w:ascii="Times New Roman" w:hAnsi="Times New Roman"/>
          <w:sz w:val="24"/>
          <w:szCs w:val="24"/>
        </w:rPr>
        <w:t xml:space="preserve">в том числе НДС (18%) _______________ </w:t>
      </w:r>
      <w:r w:rsidRPr="007A44C2">
        <w:rPr>
          <w:rFonts w:ascii="Times New Roman" w:hAnsi="Times New Roman" w:cs="Times New Roman"/>
          <w:sz w:val="24"/>
          <w:szCs w:val="24"/>
        </w:rPr>
        <w:t>(</w:t>
      </w:r>
      <w:r w:rsidRPr="007A44C2">
        <w:rPr>
          <w:rFonts w:ascii="Times New Roman" w:hAnsi="Times New Roman" w:cs="Times New Roman"/>
          <w:i/>
          <w:sz w:val="24"/>
          <w:szCs w:val="24"/>
        </w:rPr>
        <w:t>указать прописью</w:t>
      </w:r>
      <w:r w:rsidRPr="007A44C2">
        <w:rPr>
          <w:rFonts w:ascii="Times New Roman" w:hAnsi="Times New Roman" w:cs="Times New Roman"/>
          <w:sz w:val="24"/>
          <w:szCs w:val="24"/>
        </w:rPr>
        <w:t>)</w:t>
      </w:r>
      <w:r w:rsidRPr="007A44C2">
        <w:rPr>
          <w:rFonts w:ascii="Times New Roman" w:hAnsi="Times New Roman"/>
          <w:sz w:val="24"/>
          <w:szCs w:val="24"/>
        </w:rPr>
        <w:t xml:space="preserve"> руб. _____ коп.</w:t>
      </w:r>
    </w:p>
    <w:p w:rsidR="009B70C3" w:rsidRDefault="007E419D" w:rsidP="007E419D">
      <w:pPr>
        <w:jc w:val="both"/>
        <w:rPr>
          <w:rFonts w:eastAsia="Calibri"/>
          <w:lang w:eastAsia="en-US"/>
        </w:rPr>
      </w:pPr>
      <w:r w:rsidRPr="00CA1925">
        <w:t xml:space="preserve">     2.2. Оплата Заказчиком выполненных Подрядчиком работ </w:t>
      </w:r>
      <w:r w:rsidRPr="00CA1925">
        <w:rPr>
          <w:rFonts w:eastAsia="Calibri"/>
          <w:lang w:eastAsia="en-US"/>
        </w:rPr>
        <w:t>осуществляется</w:t>
      </w:r>
      <w:r w:rsidR="00E56016" w:rsidRPr="00CA1925">
        <w:rPr>
          <w:rFonts w:eastAsia="Calibri"/>
          <w:lang w:eastAsia="en-US"/>
        </w:rPr>
        <w:t xml:space="preserve"> в следующем порядке</w:t>
      </w:r>
      <w:r w:rsidR="00852F18" w:rsidRPr="00CA1925">
        <w:rPr>
          <w:rFonts w:eastAsia="Calibri"/>
          <w:lang w:eastAsia="en-US"/>
        </w:rPr>
        <w:t>:</w:t>
      </w:r>
    </w:p>
    <w:p w:rsidR="001D76EE" w:rsidRPr="009B70C3" w:rsidRDefault="001D76EE" w:rsidP="007E419D">
      <w:pPr>
        <w:jc w:val="both"/>
        <w:rPr>
          <w:rFonts w:eastAsia="Calibri"/>
          <w:lang w:eastAsia="en-US"/>
        </w:rPr>
      </w:pPr>
    </w:p>
    <w:p w:rsidR="001D76EE" w:rsidRDefault="00216386" w:rsidP="00216386">
      <w:pPr>
        <w:ind w:firstLine="708"/>
        <w:jc w:val="both"/>
        <w:rPr>
          <w:rFonts w:eastAsia="Calibri"/>
          <w:lang w:eastAsia="en-US"/>
        </w:rPr>
      </w:pPr>
      <w:r>
        <w:rPr>
          <w:rFonts w:eastAsia="Calibri"/>
          <w:b/>
          <w:i/>
          <w:lang w:eastAsia="en-US"/>
        </w:rPr>
        <w:t xml:space="preserve">«Порядок и сроки расчетов заполняются в соответствии с требованиями приказа Общества </w:t>
      </w:r>
      <w:r w:rsidR="00823ACD">
        <w:rPr>
          <w:rFonts w:eastAsia="Calibri"/>
          <w:b/>
          <w:i/>
          <w:lang w:eastAsia="en-US"/>
        </w:rPr>
        <w:t>от 20.08.2013 г. №340</w:t>
      </w:r>
      <w:r w:rsidR="00823ACD" w:rsidRPr="006A4BBF">
        <w:rPr>
          <w:rFonts w:eastAsia="Calibri"/>
          <w:b/>
          <w:i/>
          <w:lang w:eastAsia="en-US"/>
        </w:rPr>
        <w:t>-ЦА</w:t>
      </w:r>
      <w:r>
        <w:rPr>
          <w:rFonts w:eastAsia="Calibri"/>
          <w:b/>
          <w:i/>
          <w:lang w:eastAsia="en-US"/>
        </w:rPr>
        <w:t xml:space="preserve"> «Об утверждении порядка и сроков расчетов с контрагентами ОАО «МРСК Центра» по видам типовых форм проектов договоров», иного организационно-распорядительного документа Общества»</w:t>
      </w:r>
      <w:r>
        <w:rPr>
          <w:rFonts w:eastAsia="Calibri"/>
          <w:lang w:eastAsia="en-US"/>
        </w:rPr>
        <w:t xml:space="preserve">   </w:t>
      </w:r>
      <w:r w:rsidR="009B70C3">
        <w:rPr>
          <w:rFonts w:eastAsia="Calibri"/>
          <w:lang w:eastAsia="en-US"/>
        </w:rPr>
        <w:t xml:space="preserve"> </w:t>
      </w:r>
    </w:p>
    <w:p w:rsidR="009B70C3" w:rsidRPr="005447EB" w:rsidRDefault="009B70C3" w:rsidP="00216386">
      <w:pPr>
        <w:ind w:firstLine="708"/>
        <w:jc w:val="both"/>
        <w:rPr>
          <w:rFonts w:eastAsia="Calibri"/>
          <w:lang w:eastAsia="en-US"/>
        </w:rPr>
      </w:pPr>
      <w:r>
        <w:rPr>
          <w:rFonts w:eastAsia="Calibri"/>
          <w:lang w:eastAsia="en-US"/>
        </w:rPr>
        <w:t xml:space="preserve"> </w:t>
      </w:r>
    </w:p>
    <w:p w:rsidR="007E419D" w:rsidRPr="007A44C2" w:rsidRDefault="007E419D" w:rsidP="007E419D">
      <w:pPr>
        <w:jc w:val="both"/>
      </w:pPr>
      <w:r w:rsidRPr="007A44C2">
        <w:t xml:space="preserve">     2.3. Все изменения сметной стоимости Работ и сроков выполнения Работ оформляются дополнительным соглашением Сторон в письменной форме.</w:t>
      </w:r>
    </w:p>
    <w:p w:rsidR="00CD6457" w:rsidRDefault="007E419D" w:rsidP="00CD6457">
      <w:pPr>
        <w:jc w:val="both"/>
      </w:pPr>
      <w:r w:rsidRPr="007A44C2">
        <w:t xml:space="preserve">     2.4. Превышение Подрядчиком проектных объемов и сметной стоимости Работ, не подтвержденные дополнительным соглашением Сторон к настоящему Договору, оплачиваются Подрядчиком за свой счет при условии, что они не вызваны невыполнением Заказчиком своих обязательств.</w:t>
      </w:r>
    </w:p>
    <w:p w:rsidR="009B70C3" w:rsidRDefault="00CD6457" w:rsidP="009B70C3">
      <w:pPr>
        <w:jc w:val="both"/>
        <w:rPr>
          <w:rFonts w:eastAsia="Calibri"/>
          <w:lang w:eastAsia="en-US"/>
        </w:rPr>
      </w:pPr>
      <w:r>
        <w:t xml:space="preserve">     2.5. </w:t>
      </w:r>
      <w:r w:rsidR="001F14A3" w:rsidRPr="00DE66DD">
        <w:rPr>
          <w:rFonts w:eastAsia="Calibri"/>
          <w:lang w:eastAsia="en-US"/>
        </w:rPr>
        <w:t xml:space="preserve">Моментом исполнения обязательств по оплате является дата </w:t>
      </w:r>
      <w:r w:rsidR="001F14A3">
        <w:rPr>
          <w:rFonts w:eastAsia="Calibri"/>
          <w:lang w:eastAsia="en-US"/>
        </w:rPr>
        <w:t xml:space="preserve">списания </w:t>
      </w:r>
      <w:r w:rsidR="001F14A3" w:rsidRPr="00DE66DD">
        <w:rPr>
          <w:rFonts w:eastAsia="Calibri"/>
          <w:lang w:eastAsia="en-US"/>
        </w:rPr>
        <w:t xml:space="preserve">денежных средств </w:t>
      </w:r>
      <w:r w:rsidR="001F14A3">
        <w:rPr>
          <w:rFonts w:eastAsia="Calibri"/>
          <w:lang w:eastAsia="en-US"/>
        </w:rPr>
        <w:t xml:space="preserve">с корреспондентского </w:t>
      </w:r>
      <w:r w:rsidR="001F14A3" w:rsidRPr="00DE66DD">
        <w:rPr>
          <w:rFonts w:eastAsia="Calibri"/>
          <w:lang w:eastAsia="en-US"/>
        </w:rPr>
        <w:t>счет</w:t>
      </w:r>
      <w:r w:rsidR="001F14A3">
        <w:rPr>
          <w:rFonts w:eastAsia="Calibri"/>
          <w:lang w:eastAsia="en-US"/>
        </w:rPr>
        <w:t>а</w:t>
      </w:r>
      <w:r w:rsidR="001F14A3" w:rsidRPr="00DE66DD">
        <w:rPr>
          <w:rFonts w:eastAsia="Calibri"/>
          <w:lang w:eastAsia="en-US"/>
        </w:rPr>
        <w:t xml:space="preserve"> банка </w:t>
      </w:r>
      <w:r w:rsidR="001F14A3">
        <w:rPr>
          <w:rFonts w:eastAsia="Calibri"/>
          <w:lang w:eastAsia="en-US"/>
        </w:rPr>
        <w:t>Заказчика</w:t>
      </w:r>
      <w:r w:rsidR="001F14A3" w:rsidRPr="00DE66DD">
        <w:rPr>
          <w:rFonts w:eastAsia="Calibri"/>
          <w:lang w:eastAsia="en-US"/>
        </w:rPr>
        <w:t>.</w:t>
      </w:r>
    </w:p>
    <w:p w:rsidR="001F14A3" w:rsidRPr="009B70C3" w:rsidRDefault="001F14A3" w:rsidP="009B70C3">
      <w:pPr>
        <w:jc w:val="both"/>
      </w:pPr>
    </w:p>
    <w:p w:rsidR="000E4CDB" w:rsidRDefault="00CA4C93" w:rsidP="005447EB">
      <w:pPr>
        <w:pStyle w:val="ConsNormal"/>
        <w:widowControl/>
        <w:numPr>
          <w:ilvl w:val="0"/>
          <w:numId w:val="6"/>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ОБЯЗАТЕЛЬСТВА СТОРОН</w:t>
      </w:r>
      <w:r w:rsidR="001F070A" w:rsidRPr="007D3E80">
        <w:rPr>
          <w:rFonts w:ascii="Times New Roman" w:hAnsi="Times New Roman" w:cs="Times New Roman"/>
          <w:b/>
          <w:sz w:val="24"/>
          <w:szCs w:val="24"/>
        </w:rPr>
        <w:t xml:space="preserve"> ДОГОВОРА</w:t>
      </w:r>
    </w:p>
    <w:p w:rsidR="001D76EE" w:rsidRPr="005447EB" w:rsidRDefault="001D76EE" w:rsidP="001D76EE">
      <w:pPr>
        <w:pStyle w:val="ConsNormal"/>
        <w:widowControl/>
        <w:spacing w:line="264" w:lineRule="auto"/>
        <w:ind w:left="720" w:firstLine="0"/>
        <w:rPr>
          <w:rFonts w:ascii="Times New Roman" w:hAnsi="Times New Roman" w:cs="Times New Roman"/>
          <w:b/>
          <w:sz w:val="24"/>
          <w:szCs w:val="24"/>
        </w:rPr>
      </w:pPr>
    </w:p>
    <w:p w:rsidR="007E419D" w:rsidRPr="007D3E80" w:rsidRDefault="007E419D" w:rsidP="007E419D">
      <w:pPr>
        <w:pStyle w:val="ConsNormal"/>
        <w:widowControl/>
        <w:spacing w:line="264" w:lineRule="auto"/>
        <w:ind w:firstLine="0"/>
        <w:jc w:val="both"/>
        <w:rPr>
          <w:rFonts w:ascii="Times New Roman" w:hAnsi="Times New Roman" w:cs="Times New Roman"/>
          <w:b/>
          <w:sz w:val="24"/>
          <w:szCs w:val="24"/>
        </w:rPr>
      </w:pPr>
      <w:r w:rsidRPr="007D3E80">
        <w:rPr>
          <w:rFonts w:ascii="Times New Roman" w:hAnsi="Times New Roman" w:cs="Times New Roman"/>
          <w:b/>
          <w:sz w:val="24"/>
          <w:szCs w:val="24"/>
        </w:rPr>
        <w:t xml:space="preserve">     Обязательства Заказчика:</w:t>
      </w:r>
    </w:p>
    <w:p w:rsidR="007E419D" w:rsidRPr="00E80D4F" w:rsidRDefault="007E419D" w:rsidP="007E419D">
      <w:pPr>
        <w:pStyle w:val="ConsNormal"/>
        <w:widowControl/>
        <w:spacing w:line="264" w:lineRule="auto"/>
        <w:ind w:firstLine="0"/>
        <w:jc w:val="both"/>
        <w:rPr>
          <w:rFonts w:ascii="Times New Roman" w:hAnsi="Times New Roman" w:cs="Times New Roman"/>
          <w:b/>
          <w:sz w:val="24"/>
          <w:szCs w:val="24"/>
        </w:rPr>
      </w:pPr>
      <w:r w:rsidRPr="007D3E80">
        <w:rPr>
          <w:rFonts w:ascii="Times New Roman" w:hAnsi="Times New Roman" w:cs="Times New Roman"/>
          <w:sz w:val="24"/>
          <w:szCs w:val="24"/>
        </w:rPr>
        <w:t xml:space="preserve">     </w:t>
      </w:r>
      <w:r w:rsidRPr="00E80D4F">
        <w:rPr>
          <w:rFonts w:ascii="Times New Roman" w:hAnsi="Times New Roman" w:cs="Times New Roman"/>
          <w:b/>
          <w:sz w:val="24"/>
          <w:szCs w:val="24"/>
        </w:rPr>
        <w:t>3.1. Заказчик обязан:</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3.1.1. Обеспечить Подрядчика Материалами, а также оборудованием, предусмотренным Приложением № 3 к Договору необходимым для выполнения Работ по настоящему  Договору</w:t>
      </w:r>
      <w:r w:rsidRPr="007D3E80">
        <w:rPr>
          <w:rStyle w:val="a9"/>
          <w:rFonts w:ascii="Times New Roman" w:hAnsi="Times New Roman" w:cs="Times New Roman"/>
          <w:sz w:val="24"/>
          <w:szCs w:val="24"/>
        </w:rPr>
        <w:footnoteReference w:id="6"/>
      </w:r>
      <w:r w:rsidRPr="007D3E80">
        <w:rPr>
          <w:rFonts w:ascii="Times New Roman" w:hAnsi="Times New Roman" w:cs="Times New Roman"/>
          <w:sz w:val="24"/>
          <w:szCs w:val="24"/>
        </w:rPr>
        <w:t xml:space="preserve">.  </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3.1.2. Производить оплату Работ в соответствии с условиями настоящего Договора и приложениями к нему;</w:t>
      </w:r>
    </w:p>
    <w:p w:rsidR="007E419D"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3.1.3. В случае обнаружения, при осуществлении контроля и надзора за выполнением Работ отступлений от требований </w:t>
      </w:r>
      <w:proofErr w:type="spellStart"/>
      <w:r w:rsidRPr="007D3E80">
        <w:rPr>
          <w:rFonts w:ascii="Times New Roman" w:hAnsi="Times New Roman" w:cs="Times New Roman"/>
          <w:sz w:val="24"/>
          <w:szCs w:val="24"/>
        </w:rPr>
        <w:t>проектно</w:t>
      </w:r>
      <w:proofErr w:type="spellEnd"/>
      <w:r w:rsidRPr="007D3E80">
        <w:rPr>
          <w:rFonts w:ascii="Times New Roman" w:hAnsi="Times New Roman" w:cs="Times New Roman"/>
          <w:sz w:val="24"/>
          <w:szCs w:val="24"/>
        </w:rPr>
        <w:t xml:space="preserve"> - сметной документации, которые могут ухудшить качество Работ или иные их недостатки, немедленно заявить об этом Подрядчику. </w:t>
      </w:r>
    </w:p>
    <w:p w:rsidR="007E419D" w:rsidRPr="00E80D4F" w:rsidRDefault="007E419D" w:rsidP="007E419D">
      <w:pPr>
        <w:pStyle w:val="ConsNormal"/>
        <w:widowControl/>
        <w:spacing w:line="264" w:lineRule="auto"/>
        <w:ind w:firstLine="0"/>
        <w:jc w:val="both"/>
        <w:rPr>
          <w:rFonts w:ascii="Times New Roman" w:hAnsi="Times New Roman" w:cs="Times New Roman"/>
          <w:b/>
          <w:sz w:val="24"/>
          <w:szCs w:val="24"/>
        </w:rPr>
      </w:pPr>
      <w:r w:rsidRPr="00E80D4F">
        <w:rPr>
          <w:rFonts w:ascii="Times New Roman" w:hAnsi="Times New Roman" w:cs="Times New Roman"/>
          <w:b/>
          <w:sz w:val="24"/>
          <w:szCs w:val="24"/>
        </w:rPr>
        <w:t xml:space="preserve">     3.2. Права Заказчика:</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3.2.1. Заказчик вправе вносить изменения в техническую документацию при условии, если вызываемые этим дополнительные Работы по стоимости не превысят десяти </w:t>
      </w:r>
      <w:r w:rsidRPr="007D3E80">
        <w:rPr>
          <w:rFonts w:ascii="Times New Roman" w:hAnsi="Times New Roman" w:cs="Times New Roman"/>
          <w:sz w:val="24"/>
          <w:szCs w:val="24"/>
        </w:rPr>
        <w:lastRenderedPageBreak/>
        <w:t>процентов стоимости Работ, указанной в Смете и не изменяют характера предусмотренных в настоящем Договоре Работ;</w:t>
      </w:r>
    </w:p>
    <w:p w:rsidR="007E419D" w:rsidRPr="00F30EFA"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3.2.2. Заказчик вправе осуществлять контроль и надзор за ходом и качеством выполняемых Работ, соблюдением сроков их выполнения, не вмешиваясь при этом в </w:t>
      </w:r>
      <w:r w:rsidRPr="00F30EFA">
        <w:rPr>
          <w:rFonts w:ascii="Times New Roman" w:hAnsi="Times New Roman" w:cs="Times New Roman"/>
          <w:sz w:val="24"/>
          <w:szCs w:val="24"/>
        </w:rPr>
        <w:t>оперативно - хозяйственную деятельность Подрядчика;</w:t>
      </w:r>
    </w:p>
    <w:p w:rsidR="007E419D" w:rsidRPr="00F30EFA" w:rsidRDefault="007E419D" w:rsidP="007E419D">
      <w:pPr>
        <w:pStyle w:val="a3"/>
        <w:tabs>
          <w:tab w:val="left" w:pos="-180"/>
        </w:tabs>
        <w:ind w:right="-285"/>
      </w:pPr>
      <w:r w:rsidRPr="00F30EFA">
        <w:t xml:space="preserve">     3.2.3. Заказчик вправе:</w:t>
      </w:r>
    </w:p>
    <w:p w:rsidR="00874994" w:rsidRPr="00F30EFA" w:rsidRDefault="007E419D" w:rsidP="00874994">
      <w:pPr>
        <w:tabs>
          <w:tab w:val="left" w:pos="-180"/>
        </w:tabs>
        <w:ind w:right="-1"/>
        <w:jc w:val="both"/>
      </w:pPr>
      <w:r w:rsidRPr="00F30EFA">
        <w:t xml:space="preserve">     </w:t>
      </w:r>
      <w:r w:rsidR="0095369C" w:rsidRPr="00F30EFA">
        <w:t>3.2.3.1.</w:t>
      </w:r>
      <w:r w:rsidR="00874994" w:rsidRPr="00F30EFA">
        <w:t xml:space="preserve">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874994" w:rsidRPr="00F30EFA" w:rsidRDefault="00874994" w:rsidP="00874994">
      <w:pPr>
        <w:tabs>
          <w:tab w:val="left" w:pos="-180"/>
        </w:tabs>
        <w:ind w:right="-1"/>
        <w:jc w:val="both"/>
      </w:pPr>
      <w:r w:rsidRPr="00F30EFA">
        <w:t xml:space="preserve">     </w:t>
      </w:r>
      <w:r w:rsidR="0095369C" w:rsidRPr="00F30EFA">
        <w:t xml:space="preserve">3.2.3.2. </w:t>
      </w:r>
      <w:r w:rsidRPr="00F30EFA">
        <w:t>по результатам контроля рабочих мест Подрядчика (привлеченных им субподрядчиков), при выявлении грубых нарушений вышеуказанных требований:</w:t>
      </w:r>
    </w:p>
    <w:p w:rsidR="00874994" w:rsidRPr="00F30EFA" w:rsidRDefault="00874994" w:rsidP="00874994">
      <w:pPr>
        <w:tabs>
          <w:tab w:val="left" w:pos="-180"/>
        </w:tabs>
        <w:ind w:right="-1"/>
        <w:jc w:val="both"/>
      </w:pPr>
      <w:r w:rsidRPr="00F30EFA">
        <w:t xml:space="preserve">        - выдавать обязательные для исполнения Подрядчиком предписания в соответствии с действующим законодательством РФ,</w:t>
      </w:r>
    </w:p>
    <w:p w:rsidR="0075771C" w:rsidRPr="00F30EFA" w:rsidRDefault="00874994" w:rsidP="00874994">
      <w:pPr>
        <w:autoSpaceDE w:val="0"/>
        <w:autoSpaceDN w:val="0"/>
        <w:adjustRightInd w:val="0"/>
        <w:spacing w:line="264" w:lineRule="auto"/>
        <w:jc w:val="both"/>
      </w:pPr>
      <w:r w:rsidRPr="00F30EFA">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r w:rsidR="0075771C" w:rsidRPr="00F30EFA">
        <w:t>,</w:t>
      </w:r>
    </w:p>
    <w:p w:rsidR="00874994" w:rsidRPr="00F30EFA" w:rsidRDefault="0075771C" w:rsidP="00874994">
      <w:pPr>
        <w:autoSpaceDE w:val="0"/>
        <w:autoSpaceDN w:val="0"/>
        <w:adjustRightInd w:val="0"/>
        <w:spacing w:line="264" w:lineRule="auto"/>
        <w:jc w:val="both"/>
      </w:pPr>
      <w:r w:rsidRPr="00F30EFA">
        <w:t xml:space="preserve">        - требовать </w:t>
      </w:r>
      <w:r w:rsidR="00874994" w:rsidRPr="00F30EFA">
        <w:t>замены</w:t>
      </w:r>
      <w:r w:rsidRPr="00F30EFA">
        <w:t xml:space="preserve"> бригады или лиц отстраненных от работы</w:t>
      </w:r>
      <w:r w:rsidR="00874994" w:rsidRPr="00F30EFA">
        <w:t>,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7E419D" w:rsidRPr="00F3190A" w:rsidRDefault="007E419D" w:rsidP="00874994">
      <w:pPr>
        <w:pStyle w:val="a3"/>
        <w:tabs>
          <w:tab w:val="left" w:pos="-180"/>
        </w:tabs>
        <w:ind w:right="-1"/>
      </w:pPr>
      <w:r w:rsidRPr="00F30EFA">
        <w:t xml:space="preserve">     3.2.4. Заказчик может в любое время до сдачи ему результата Работ отказаться от исполнения настоящего Договора. В этом случае Заказчик</w:t>
      </w:r>
      <w:r w:rsidRPr="007D3E80">
        <w:t xml:space="preserve"> компенсирует Подрядчику стоимость фактически выполненного объёма Работ на дату получения извещения об </w:t>
      </w:r>
      <w:r w:rsidRPr="00F3190A">
        <w:t xml:space="preserve">отказе Заказчика от исполнения Договора. </w:t>
      </w:r>
    </w:p>
    <w:p w:rsidR="007E419D" w:rsidRDefault="007E419D" w:rsidP="007E419D">
      <w:pPr>
        <w:pStyle w:val="ConsNonformat"/>
        <w:widowControl/>
        <w:spacing w:line="264" w:lineRule="auto"/>
        <w:jc w:val="both"/>
        <w:rPr>
          <w:rFonts w:ascii="Times New Roman" w:hAnsi="Times New Roman" w:cs="Times New Roman"/>
          <w:sz w:val="24"/>
          <w:szCs w:val="24"/>
        </w:rPr>
      </w:pPr>
      <w:r w:rsidRPr="00F3190A">
        <w:rPr>
          <w:rFonts w:ascii="Times New Roman" w:hAnsi="Times New Roman" w:cs="Times New Roman"/>
          <w:sz w:val="24"/>
          <w:szCs w:val="24"/>
        </w:rPr>
        <w:t xml:space="preserve">     3.2.5. В случае, предусмотренном пунктом 3.2.4. Договора, Стороны обязуются составить Акт о прекращении Работ.</w:t>
      </w:r>
    </w:p>
    <w:p w:rsidR="001D76EE" w:rsidRPr="001D76EE" w:rsidRDefault="001D76EE" w:rsidP="001D76E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3.2.6</w:t>
      </w:r>
      <w:r w:rsidRPr="001D76EE">
        <w:t>. Заказчик вправе отказаться от заключения и (или) исполнения Договора в одностороннем несудебном порядке, также при нарушении Подрядчиком</w:t>
      </w:r>
      <w:r>
        <w:t xml:space="preserve"> п.3.3.20-3.3.22</w:t>
      </w:r>
      <w:r w:rsidRPr="001D76EE">
        <w:t xml:space="preserve"> Договора в следующих случаях:</w:t>
      </w:r>
    </w:p>
    <w:p w:rsidR="001D76EE" w:rsidRPr="001D76EE" w:rsidRDefault="001D76EE" w:rsidP="001D76E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 не предоставления Подрядчиком информации о цепочке своих собственников (юридических, физических лиц, включая конечных бенефициаров), в сроки установленные Договором,</w:t>
      </w:r>
    </w:p>
    <w:p w:rsidR="001D76EE" w:rsidRPr="001D76EE" w:rsidRDefault="001D76EE" w:rsidP="001D76E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w:t>
      </w:r>
      <w:proofErr w:type="gramStart"/>
      <w:r w:rsidRPr="001D76EE">
        <w:t xml:space="preserve">- предоставления  Подрядчиком указанной информации не в полном объеме и/или в формате не соответствующем установленному в Приложении № 4 к Договору, </w:t>
      </w:r>
      <w:proofErr w:type="gramEnd"/>
    </w:p>
    <w:p w:rsidR="001D76EE" w:rsidRPr="001D76EE" w:rsidRDefault="001D76EE" w:rsidP="001D76E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1D76EE" w:rsidRPr="001D76EE" w:rsidRDefault="001D76EE" w:rsidP="001D76E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1D76EE" w:rsidRPr="001D76EE" w:rsidRDefault="001D76EE" w:rsidP="001D76E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1D76EE" w:rsidRDefault="001D76EE" w:rsidP="001D76E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1D76EE">
        <w:t xml:space="preserve">       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p>
    <w:p w:rsidR="00337983" w:rsidRPr="00337983" w:rsidRDefault="00337983" w:rsidP="00337983">
      <w:pPr>
        <w:tabs>
          <w:tab w:val="left" w:pos="1134"/>
        </w:tabs>
        <w:contextualSpacing/>
        <w:jc w:val="both"/>
        <w:rPr>
          <w:rFonts w:eastAsia="Calibri"/>
          <w:lang w:eastAsia="en-US"/>
        </w:rPr>
      </w:pPr>
      <w:r>
        <w:rPr>
          <w:rFonts w:eastAsia="Calibri"/>
          <w:lang w:eastAsia="en-US"/>
        </w:rPr>
        <w:lastRenderedPageBreak/>
        <w:t xml:space="preserve">     3.2.7.</w:t>
      </w:r>
      <w:r w:rsidRPr="00337983">
        <w:rPr>
          <w:rFonts w:eastAsia="Calibri"/>
          <w:vertAlign w:val="superscript"/>
          <w:lang w:eastAsia="en-US"/>
        </w:rPr>
        <w:footnoteReference w:id="7"/>
      </w:r>
      <w:r w:rsidRPr="00337983">
        <w:rPr>
          <w:rFonts w:eastAsia="Calibri"/>
          <w:lang w:eastAsia="en-US"/>
        </w:rPr>
        <w:t xml:space="preserve"> В случае снижения рыночных цен на выполняемые работы на момент их выполнения Заказчик вправе обратиться к Подрядчику с требованием о снижении стоимости выполняемых работ до уровня цен, не превышающих среднюю стоимость, сложившуюся на рынке на аналогичные работы с предоставлением подтверждающих материалов.</w:t>
      </w:r>
    </w:p>
    <w:p w:rsidR="00337983" w:rsidRPr="00337983" w:rsidRDefault="00337983" w:rsidP="00337983">
      <w:pPr>
        <w:tabs>
          <w:tab w:val="left" w:pos="1134"/>
        </w:tabs>
        <w:jc w:val="both"/>
        <w:rPr>
          <w:rFonts w:eastAsia="Calibri"/>
          <w:lang w:eastAsia="en-US"/>
        </w:rPr>
      </w:pPr>
      <w:r>
        <w:rPr>
          <w:rFonts w:eastAsia="Calibri"/>
          <w:lang w:eastAsia="en-US"/>
        </w:rPr>
        <w:t xml:space="preserve">     </w:t>
      </w:r>
      <w:r w:rsidRPr="00337983">
        <w:rPr>
          <w:rFonts w:eastAsia="Calibri"/>
          <w:lang w:eastAsia="en-US"/>
        </w:rPr>
        <w:t>Подрядчик обязан в течение 10 (десяти) календарных дней рассмотреть поступившие требования Заказчика о снижении стоимости на выполняемые работы и направить в адрес Заказчика письмо о согласии/мотивированном отказе от изменения цены договора.</w:t>
      </w:r>
    </w:p>
    <w:p w:rsidR="001D76EE" w:rsidRPr="00337983" w:rsidRDefault="00337983" w:rsidP="00337983">
      <w:pPr>
        <w:tabs>
          <w:tab w:val="left" w:pos="1134"/>
        </w:tabs>
        <w:jc w:val="both"/>
        <w:rPr>
          <w:rFonts w:eastAsia="Calibri"/>
          <w:lang w:eastAsia="en-US"/>
        </w:rPr>
      </w:pPr>
      <w:r>
        <w:rPr>
          <w:rFonts w:eastAsia="Calibri"/>
          <w:lang w:eastAsia="en-US"/>
        </w:rPr>
        <w:t xml:space="preserve">     </w:t>
      </w:r>
      <w:r w:rsidRPr="00337983">
        <w:rPr>
          <w:rFonts w:eastAsia="Calibri"/>
          <w:lang w:eastAsia="en-US"/>
        </w:rPr>
        <w:t>В случае отказа Подрядчика снизить стоимость выполняемых работ, при наличии</w:t>
      </w:r>
      <w:r>
        <w:rPr>
          <w:rFonts w:eastAsia="Calibri"/>
          <w:lang w:eastAsia="en-US"/>
        </w:rPr>
        <w:t xml:space="preserve"> обстоятельств, указанных в настоящем пункте</w:t>
      </w:r>
      <w:r w:rsidRPr="00337983">
        <w:rPr>
          <w:rFonts w:eastAsia="Calibri"/>
          <w:lang w:eastAsia="en-US"/>
        </w:rPr>
        <w:t>, Заказчик вправе в одностороннем внесудебном порядке отказаться от исполнения договора.</w:t>
      </w:r>
    </w:p>
    <w:p w:rsidR="00CA4C93" w:rsidRPr="007D3E80" w:rsidRDefault="00890DF3" w:rsidP="00890DF3">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b/>
          <w:sz w:val="24"/>
          <w:szCs w:val="24"/>
        </w:rPr>
        <w:t xml:space="preserve">     </w:t>
      </w:r>
      <w:r w:rsidR="00CA4C93" w:rsidRPr="007D3E80">
        <w:rPr>
          <w:rFonts w:ascii="Times New Roman" w:hAnsi="Times New Roman" w:cs="Times New Roman"/>
          <w:b/>
          <w:sz w:val="24"/>
          <w:szCs w:val="24"/>
        </w:rPr>
        <w:t>Обязательства Подрядчика:</w:t>
      </w:r>
    </w:p>
    <w:p w:rsidR="00561D50" w:rsidRPr="00E80D4F" w:rsidRDefault="00890DF3" w:rsidP="00890DF3">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sz w:val="24"/>
          <w:szCs w:val="24"/>
        </w:rPr>
        <w:t xml:space="preserve">     </w:t>
      </w:r>
      <w:r w:rsidR="007E419D" w:rsidRPr="00E80D4F">
        <w:rPr>
          <w:rFonts w:ascii="Times New Roman" w:hAnsi="Times New Roman" w:cs="Times New Roman"/>
          <w:b/>
          <w:sz w:val="24"/>
          <w:szCs w:val="24"/>
        </w:rPr>
        <w:t>3.3</w:t>
      </w:r>
      <w:r w:rsidR="00CA4C93" w:rsidRPr="00E80D4F">
        <w:rPr>
          <w:rFonts w:ascii="Times New Roman" w:hAnsi="Times New Roman" w:cs="Times New Roman"/>
          <w:b/>
          <w:sz w:val="24"/>
          <w:szCs w:val="24"/>
        </w:rPr>
        <w:t>. Подрядчик обязан</w:t>
      </w:r>
      <w:r w:rsidR="00561D50" w:rsidRPr="00E80D4F">
        <w:rPr>
          <w:rFonts w:ascii="Times New Roman" w:hAnsi="Times New Roman" w:cs="Times New Roman"/>
          <w:b/>
          <w:sz w:val="24"/>
          <w:szCs w:val="24"/>
        </w:rPr>
        <w:t>:</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.1. Выполнить в соответствии с утвержденной Заказчиком проектно-сметной документацией все Работы в объеме и сроки, предусмотренные в настоящем Договоре  и приложениях к нему, и сдать результат Работ Заказчику в состоянии, пригодном для его нормальной эксплуатации;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 xml:space="preserve">.2. Производить Работы в полном соответствии со Сметой и  условиями настоящего Договора; </w:t>
      </w:r>
    </w:p>
    <w:p w:rsidR="005C1C86" w:rsidRPr="007D3E80" w:rsidRDefault="00890DF3" w:rsidP="00890DF3">
      <w:pPr>
        <w:jc w:val="both"/>
      </w:pPr>
      <w:r w:rsidRPr="007D3E80">
        <w:t xml:space="preserve">     </w:t>
      </w:r>
      <w:r w:rsidR="007E419D" w:rsidRPr="007D3E80">
        <w:t>3.3</w:t>
      </w:r>
      <w:r w:rsidR="0012723F" w:rsidRPr="007D3E80">
        <w:t>.3.</w:t>
      </w:r>
      <w:r w:rsidR="005C1C86" w:rsidRPr="007D3E80">
        <w:t xml:space="preserve"> В случае необходимости привлечения субподрядчиков, письменно согласовывать возможность их привлечения с Заказчиком. </w:t>
      </w:r>
    </w:p>
    <w:p w:rsidR="0012723F" w:rsidRPr="007D3E80" w:rsidRDefault="005C1C86" w:rsidP="00890DF3">
      <w:pPr>
        <w:jc w:val="both"/>
      </w:pPr>
      <w:r w:rsidRPr="007D3E80">
        <w:t xml:space="preserve">     При получении указанного согласования от Заказчика, Подрядчик</w:t>
      </w:r>
      <w:r w:rsidR="0012723F" w:rsidRPr="007D3E80">
        <w:t xml:space="preserve"> </w:t>
      </w:r>
      <w:r w:rsidRPr="007D3E80">
        <w:t>обязуется письменно и</w:t>
      </w:r>
      <w:r w:rsidR="0012723F" w:rsidRPr="007D3E80">
        <w:t>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w:t>
      </w:r>
      <w:r w:rsidRPr="007D3E80">
        <w:t>ребования, права и обязанности С</w:t>
      </w:r>
      <w:r w:rsidR="0012723F" w:rsidRPr="007D3E80">
        <w:t xml:space="preserve">убподрядчика, аналогичные </w:t>
      </w:r>
      <w:r w:rsidRPr="007D3E80">
        <w:t>требованиям к Подрядчику в договоре между Заказчиком и П</w:t>
      </w:r>
      <w:r w:rsidR="0012723F" w:rsidRPr="007D3E80">
        <w:t>одрядчиком.</w:t>
      </w:r>
    </w:p>
    <w:p w:rsidR="00694C99" w:rsidRPr="007D3E80" w:rsidRDefault="00890DF3" w:rsidP="00694C99">
      <w:pPr>
        <w:widowControl w:val="0"/>
        <w:shd w:val="clear" w:color="auto" w:fill="FFFFFF"/>
        <w:spacing w:before="14" w:after="14"/>
        <w:jc w:val="both"/>
      </w:pPr>
      <w:r w:rsidRPr="007D3E80">
        <w:t xml:space="preserve">     </w:t>
      </w:r>
      <w:r w:rsidR="007E419D" w:rsidRPr="00F7180F">
        <w:t>3.3</w:t>
      </w:r>
      <w:r w:rsidR="00561D50" w:rsidRPr="00F7180F">
        <w:t xml:space="preserve">.4. </w:t>
      </w:r>
      <w:r w:rsidR="00F7180F" w:rsidRPr="00F7180F">
        <w:t>П</w:t>
      </w:r>
      <w:r w:rsidR="00694C99" w:rsidRPr="00F7180F">
        <w:t>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.5. Выполнить в полном объеме все обязательства, предусмотренные настоящим Договором;</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.6. 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 - хозяйственную деятельность Подрядчика;</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.7. Устранять по требованию Заказчика допущенные недостатки в процессе выполнения Работ по Договору;</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 xml:space="preserve">.8. По окончанию выполнения Работ в срок не более </w:t>
      </w:r>
      <w:r w:rsidR="00F53819" w:rsidRPr="007D3E80">
        <w:rPr>
          <w:rFonts w:ascii="Times New Roman" w:hAnsi="Times New Roman" w:cs="Times New Roman"/>
          <w:sz w:val="24"/>
          <w:szCs w:val="24"/>
        </w:rPr>
        <w:t>5</w:t>
      </w:r>
      <w:r w:rsidR="00561D50" w:rsidRPr="007D3E80">
        <w:rPr>
          <w:rFonts w:ascii="Times New Roman" w:hAnsi="Times New Roman" w:cs="Times New Roman"/>
          <w:sz w:val="24"/>
          <w:szCs w:val="24"/>
        </w:rPr>
        <w:t xml:space="preserve"> (</w:t>
      </w:r>
      <w:r w:rsidR="00F53819" w:rsidRPr="007D3E80">
        <w:rPr>
          <w:rFonts w:ascii="Times New Roman" w:hAnsi="Times New Roman" w:cs="Times New Roman"/>
          <w:sz w:val="24"/>
          <w:szCs w:val="24"/>
        </w:rPr>
        <w:t>пяти</w:t>
      </w:r>
      <w:r w:rsidR="00561D50" w:rsidRPr="007D3E80">
        <w:rPr>
          <w:rFonts w:ascii="Times New Roman" w:hAnsi="Times New Roman" w:cs="Times New Roman"/>
          <w:sz w:val="24"/>
          <w:szCs w:val="24"/>
        </w:rPr>
        <w:t>) календарных дней известить об этом Заказчика в письменной форме.</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.9.</w:t>
      </w:r>
      <w:r w:rsidR="00054EB8"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Предоставить Зак</w:t>
      </w:r>
      <w:r w:rsidR="00501CD3">
        <w:rPr>
          <w:rFonts w:ascii="Times New Roman" w:hAnsi="Times New Roman" w:cs="Times New Roman"/>
          <w:sz w:val="24"/>
          <w:szCs w:val="24"/>
        </w:rPr>
        <w:t>азчику счет-фактуру, оформленный</w:t>
      </w:r>
      <w:r w:rsidR="00561D50" w:rsidRPr="007D3E80">
        <w:rPr>
          <w:rFonts w:ascii="Times New Roman" w:hAnsi="Times New Roman" w:cs="Times New Roman"/>
          <w:sz w:val="24"/>
          <w:szCs w:val="24"/>
        </w:rPr>
        <w:t xml:space="preserve"> по форме и в соответствии с действующим законодательством</w:t>
      </w:r>
      <w:r w:rsidR="005956DD" w:rsidRPr="007D3E80">
        <w:rPr>
          <w:rFonts w:ascii="Times New Roman" w:hAnsi="Times New Roman" w:cs="Times New Roman"/>
          <w:sz w:val="24"/>
          <w:szCs w:val="24"/>
        </w:rPr>
        <w:t xml:space="preserve"> Российской Федерации </w:t>
      </w:r>
      <w:r w:rsidR="00336455" w:rsidRPr="007D3E80">
        <w:rPr>
          <w:rFonts w:ascii="Times New Roman" w:hAnsi="Times New Roman" w:cs="Times New Roman"/>
          <w:sz w:val="24"/>
          <w:szCs w:val="24"/>
        </w:rPr>
        <w:t>(</w:t>
      </w:r>
      <w:r w:rsidR="004C4DF5" w:rsidRPr="007D3E80">
        <w:rPr>
          <w:rFonts w:ascii="Times New Roman" w:hAnsi="Times New Roman" w:cs="Times New Roman"/>
          <w:sz w:val="24"/>
          <w:szCs w:val="24"/>
        </w:rPr>
        <w:t>ст.168, ст.169 НК РФ</w:t>
      </w:r>
      <w:r w:rsidR="00336455" w:rsidRPr="007D3E80">
        <w:rPr>
          <w:rFonts w:ascii="Times New Roman" w:hAnsi="Times New Roman" w:cs="Times New Roman"/>
          <w:sz w:val="24"/>
          <w:szCs w:val="24"/>
        </w:rPr>
        <w:t>).</w:t>
      </w:r>
    </w:p>
    <w:p w:rsidR="00F7180F" w:rsidRPr="00F30EFA" w:rsidRDefault="00890DF3" w:rsidP="00F7180F">
      <w:pPr>
        <w:widowControl w:val="0"/>
        <w:shd w:val="clear" w:color="auto" w:fill="FFFFFF"/>
        <w:spacing w:before="14" w:after="14"/>
        <w:jc w:val="both"/>
      </w:pPr>
      <w:r w:rsidRPr="007D3E80">
        <w:t xml:space="preserve">     </w:t>
      </w:r>
      <w:r w:rsidR="007E419D" w:rsidRPr="00F30EFA">
        <w:t>3.3</w:t>
      </w:r>
      <w:r w:rsidR="0012723F" w:rsidRPr="00F30EFA">
        <w:t xml:space="preserve">.10. </w:t>
      </w:r>
      <w:r w:rsidR="00F7180F" w:rsidRPr="00F30EFA">
        <w:t xml:space="preserve">Соблюдать все </w:t>
      </w:r>
      <w:r w:rsidR="0075771C" w:rsidRPr="00F30EFA">
        <w:t>действующие нормативы и</w:t>
      </w:r>
      <w:r w:rsidR="00F7180F" w:rsidRPr="00F30EFA">
        <w:t xml:space="preserve"> правила охраны труда при производстве работ, правила внутреннего трудового распорядка, установленные Заказчиком; </w:t>
      </w:r>
    </w:p>
    <w:p w:rsidR="00F7180F" w:rsidRPr="00F30EFA" w:rsidRDefault="00F7180F" w:rsidP="00F7180F">
      <w:pPr>
        <w:widowControl w:val="0"/>
        <w:shd w:val="clear" w:color="auto" w:fill="FFFFFF"/>
        <w:spacing w:before="14" w:after="14"/>
        <w:jc w:val="both"/>
      </w:pPr>
      <w:r w:rsidRPr="00F30EFA">
        <w:t xml:space="preserve">     3.3.11. </w:t>
      </w:r>
      <w:r w:rsidR="0075771C" w:rsidRPr="00F30EFA">
        <w:t>Обеспечить эффективную работу собственной системы контроля работающих бригад</w:t>
      </w:r>
      <w:r w:rsidRPr="00F30EFA">
        <w:t xml:space="preserve">; </w:t>
      </w:r>
    </w:p>
    <w:p w:rsidR="00F7180F" w:rsidRPr="00F30EFA" w:rsidRDefault="00F7180F" w:rsidP="00F7180F">
      <w:pPr>
        <w:widowControl w:val="0"/>
        <w:shd w:val="clear" w:color="auto" w:fill="FFFFFF"/>
        <w:spacing w:before="14" w:after="14"/>
        <w:jc w:val="both"/>
      </w:pPr>
      <w:r w:rsidRPr="00F30EFA">
        <w:lastRenderedPageBreak/>
        <w:t xml:space="preserve">     3.3.12. </w:t>
      </w:r>
      <w:r w:rsidR="0075771C" w:rsidRPr="00F30EFA">
        <w:t>Обеспечивать безопасность технологии выполнения работ всеми членами бригады</w:t>
      </w:r>
      <w:r w:rsidRPr="00F30EFA">
        <w:t xml:space="preserve">; </w:t>
      </w:r>
    </w:p>
    <w:p w:rsidR="0075771C" w:rsidRPr="00F30EFA" w:rsidRDefault="0075771C" w:rsidP="00F7180F">
      <w:pPr>
        <w:widowControl w:val="0"/>
        <w:shd w:val="clear" w:color="auto" w:fill="FFFFFF"/>
        <w:spacing w:before="14" w:after="14"/>
        <w:jc w:val="both"/>
      </w:pPr>
      <w:r w:rsidRPr="00F30EFA">
        <w:t xml:space="preserve">     3.3.13.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F7180F" w:rsidRPr="00F30EFA" w:rsidRDefault="0075771C" w:rsidP="00F7180F">
      <w:pPr>
        <w:widowControl w:val="0"/>
        <w:shd w:val="clear" w:color="auto" w:fill="FFFFFF"/>
        <w:spacing w:before="14" w:after="14"/>
        <w:jc w:val="both"/>
      </w:pPr>
      <w:r w:rsidRPr="00F30EFA">
        <w:t xml:space="preserve">     3.3.14. </w:t>
      </w:r>
      <w:r w:rsidR="00F7180F" w:rsidRPr="00F30EFA">
        <w:t xml:space="preserve">Не приступать самовольно к выполнению работ, без </w:t>
      </w:r>
      <w:r w:rsidRPr="00F30EFA">
        <w:t>оформления наряда/распоряжения</w:t>
      </w:r>
      <w:r w:rsidR="00EC074B" w:rsidRPr="00F30EFA">
        <w:t>/</w:t>
      </w:r>
      <w:r w:rsidRPr="00F30EFA">
        <w:t xml:space="preserve"> Акта допуска на производство</w:t>
      </w:r>
      <w:r w:rsidR="00E263BA" w:rsidRPr="00F30EFA">
        <w:t xml:space="preserve"> </w:t>
      </w:r>
      <w:proofErr w:type="gramStart"/>
      <w:r w:rsidR="00B10DD9" w:rsidRPr="00F30EFA">
        <w:t>строительно- монтажных</w:t>
      </w:r>
      <w:proofErr w:type="gramEnd"/>
      <w:r w:rsidR="00B10DD9" w:rsidRPr="00F30EFA">
        <w:t xml:space="preserve">  </w:t>
      </w:r>
      <w:r w:rsidRPr="00F30EFA">
        <w:t xml:space="preserve"> работ, без выполнения</w:t>
      </w:r>
      <w:r w:rsidR="00F7180F" w:rsidRPr="00F30EFA">
        <w:t xml:space="preserve"> технических мероприятий по подготовке рабочего места и </w:t>
      </w:r>
      <w:r w:rsidRPr="00F30EFA">
        <w:t xml:space="preserve">допуска к работе персоналом Заказчика, без </w:t>
      </w:r>
      <w:r w:rsidR="00F7180F" w:rsidRPr="00F30EFA">
        <w:t>применения необходимых средс</w:t>
      </w:r>
      <w:r w:rsidRPr="00F30EFA">
        <w:t>тв защиты, спецодежды;</w:t>
      </w:r>
    </w:p>
    <w:p w:rsidR="00F7180F" w:rsidRPr="00F30EFA" w:rsidRDefault="0075771C" w:rsidP="00F7180F">
      <w:pPr>
        <w:widowControl w:val="0"/>
        <w:shd w:val="clear" w:color="auto" w:fill="FFFFFF"/>
        <w:spacing w:before="14" w:after="14"/>
        <w:jc w:val="both"/>
      </w:pPr>
      <w:r w:rsidRPr="00F30EFA">
        <w:t xml:space="preserve">     3.3.15</w:t>
      </w:r>
      <w:r w:rsidR="00F7180F" w:rsidRPr="00F30EFA">
        <w:t xml:space="preserve">. Обеспечить выполнение объема работ, предусмотренного настоящим Договором, исключить выполнение не согласованных с Заказчиком работ, </w:t>
      </w:r>
      <w:r w:rsidRPr="00F30EFA">
        <w:t>работ, не определенных нарядом/распоряжением/Актом</w:t>
      </w:r>
      <w:r w:rsidR="00EC074B" w:rsidRPr="00F30EFA">
        <w:t xml:space="preserve"> допуска на </w:t>
      </w:r>
      <w:r w:rsidR="00B10DD9" w:rsidRPr="00F30EFA">
        <w:t xml:space="preserve">производство </w:t>
      </w:r>
      <w:proofErr w:type="gramStart"/>
      <w:r w:rsidR="00B10DD9" w:rsidRPr="00F30EFA">
        <w:t>строительно- монтажных</w:t>
      </w:r>
      <w:proofErr w:type="gramEnd"/>
      <w:r w:rsidR="00B10DD9" w:rsidRPr="00F30EFA">
        <w:t xml:space="preserve">  </w:t>
      </w:r>
      <w:r w:rsidR="00EC074B" w:rsidRPr="00F30EFA">
        <w:t>работ</w:t>
      </w:r>
      <w:r w:rsidRPr="00F30EFA">
        <w:t xml:space="preserve">, </w:t>
      </w:r>
      <w:r w:rsidR="00F7180F" w:rsidRPr="00F30EFA">
        <w:t>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F7180F" w:rsidRPr="00F30EFA" w:rsidRDefault="00F7180F" w:rsidP="00F7180F">
      <w:pPr>
        <w:autoSpaceDE w:val="0"/>
        <w:autoSpaceDN w:val="0"/>
        <w:adjustRightInd w:val="0"/>
        <w:spacing w:line="264" w:lineRule="auto"/>
        <w:jc w:val="both"/>
      </w:pPr>
      <w:r w:rsidRPr="00F30EFA">
        <w:t xml:space="preserve">     3</w:t>
      </w:r>
      <w:r w:rsidR="0075771C" w:rsidRPr="00F30EFA">
        <w:t xml:space="preserve">.3.16. </w:t>
      </w:r>
      <w:proofErr w:type="gramStart"/>
      <w:r w:rsidR="0075771C" w:rsidRPr="00F30EFA">
        <w:t>Н</w:t>
      </w:r>
      <w:r w:rsidRPr="00F30EFA">
        <w:t>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w:t>
      </w:r>
      <w:proofErr w:type="gramEnd"/>
      <w:r w:rsidRPr="00F30EFA">
        <w:t xml:space="preserve"> отдельных лиц от работы, отказ от их дальнейшего допуска и необходимости проведения их замены Подрядчиком.    </w:t>
      </w:r>
    </w:p>
    <w:p w:rsidR="000E4CDB" w:rsidRPr="005447EB" w:rsidRDefault="00F7180F" w:rsidP="00F7180F">
      <w:pPr>
        <w:autoSpaceDE w:val="0"/>
        <w:autoSpaceDN w:val="0"/>
        <w:adjustRightInd w:val="0"/>
        <w:spacing w:line="264" w:lineRule="auto"/>
        <w:jc w:val="both"/>
      </w:pPr>
      <w:r w:rsidRPr="00F30EFA">
        <w:t xml:space="preserve">     Указанные действия Заказчика являются обязательными и безусловными для исполнения Подрядчиком (привлеченными субподрядчиками).</w:t>
      </w:r>
    </w:p>
    <w:p w:rsidR="00F7180F" w:rsidRPr="00F30EFA" w:rsidRDefault="00F7180F" w:rsidP="00F7180F">
      <w:pPr>
        <w:autoSpaceDE w:val="0"/>
        <w:autoSpaceDN w:val="0"/>
        <w:adjustRightInd w:val="0"/>
        <w:jc w:val="both"/>
      </w:pPr>
      <w:r w:rsidRPr="00F30EFA">
        <w:t xml:space="preserve">     </w:t>
      </w:r>
      <w:proofErr w:type="gramStart"/>
      <w:r w:rsidRPr="00F30EFA">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w:t>
      </w:r>
      <w:r w:rsidR="00E263BA" w:rsidRPr="00F30EFA">
        <w:t>ть и возместить Заказчику любые издержки</w:t>
      </w:r>
      <w:r w:rsidRPr="00F30EFA">
        <w:t xml:space="preserve">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roofErr w:type="gramEnd"/>
    </w:p>
    <w:p w:rsidR="0012723F" w:rsidRPr="00F30EFA" w:rsidRDefault="00F7180F" w:rsidP="00F7180F">
      <w:pPr>
        <w:widowControl w:val="0"/>
        <w:shd w:val="clear" w:color="auto" w:fill="FFFFFF"/>
        <w:autoSpaceDE w:val="0"/>
        <w:autoSpaceDN w:val="0"/>
        <w:adjustRightInd w:val="0"/>
        <w:spacing w:before="14" w:after="14"/>
        <w:jc w:val="both"/>
        <w:rPr>
          <w:bCs/>
          <w:color w:val="000000"/>
        </w:rPr>
      </w:pPr>
      <w:r w:rsidRPr="00F30EFA">
        <w:t xml:space="preserve">     </w:t>
      </w:r>
      <w:r w:rsidR="0092380F" w:rsidRPr="00F30EFA">
        <w:t>3.3.17</w:t>
      </w:r>
      <w:r w:rsidRPr="00F30EFA">
        <w:t xml:space="preserve">. </w:t>
      </w:r>
      <w:r w:rsidRPr="00F30EFA">
        <w:rPr>
          <w:bCs/>
          <w:color w:val="000000"/>
        </w:rPr>
        <w:t>В случае привлечения Подрядчиком к выполнению работ по настоящему договору субподрядчиков, Подрядчик обязан включить в договоры с указанными субподрядчиками</w:t>
      </w:r>
      <w:r w:rsidR="0092380F" w:rsidRPr="00F30EFA">
        <w:rPr>
          <w:bCs/>
          <w:color w:val="000000"/>
        </w:rPr>
        <w:t xml:space="preserve"> положения пунктов 3.3.10-3.3.17</w:t>
      </w:r>
      <w:r w:rsidRPr="00F30EFA">
        <w:rPr>
          <w:bCs/>
          <w:color w:val="000000"/>
        </w:rPr>
        <w:t xml:space="preserve"> настоящего Договора.</w:t>
      </w:r>
    </w:p>
    <w:p w:rsidR="00B71988" w:rsidRPr="00DA5ED6" w:rsidRDefault="00890DF3" w:rsidP="00BE072A">
      <w:pPr>
        <w:widowControl w:val="0"/>
        <w:shd w:val="clear" w:color="auto" w:fill="FFFFFF"/>
        <w:autoSpaceDE w:val="0"/>
        <w:autoSpaceDN w:val="0"/>
        <w:adjustRightInd w:val="0"/>
        <w:spacing w:before="14" w:after="14"/>
        <w:jc w:val="both"/>
        <w:rPr>
          <w:bCs/>
          <w:color w:val="000000"/>
        </w:rPr>
      </w:pPr>
      <w:r w:rsidRPr="00F30EFA">
        <w:rPr>
          <w:bCs/>
          <w:color w:val="000000"/>
        </w:rPr>
        <w:t xml:space="preserve">     </w:t>
      </w:r>
      <w:r w:rsidR="007E419D" w:rsidRPr="00F30EFA">
        <w:rPr>
          <w:bCs/>
          <w:color w:val="000000"/>
        </w:rPr>
        <w:t>3.3</w:t>
      </w:r>
      <w:r w:rsidR="0092380F" w:rsidRPr="00F30EFA">
        <w:rPr>
          <w:bCs/>
          <w:color w:val="000000"/>
        </w:rPr>
        <w:t>.18</w:t>
      </w:r>
      <w:r w:rsidR="00B71988" w:rsidRPr="00F30EFA">
        <w:rPr>
          <w:bCs/>
          <w:color w:val="000000"/>
        </w:rPr>
        <w:t>.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w:t>
      </w:r>
      <w:r w:rsidR="00DA5ED6" w:rsidRPr="00DA5ED6">
        <w:rPr>
          <w:bCs/>
          <w:color w:val="000000"/>
        </w:rPr>
        <w:t xml:space="preserve"> </w:t>
      </w:r>
      <w:r w:rsidR="00DA5ED6">
        <w:rPr>
          <w:bCs/>
          <w:color w:val="000000"/>
        </w:rPr>
        <w:t>На момент подписания настоящего Договора Подрядчик ознакомлен с требованиями, предусмотренными в альбоме фирменного стиля Заказчика</w:t>
      </w:r>
      <w:r w:rsidR="00B71988" w:rsidRPr="00F30EFA">
        <w:rPr>
          <w:rStyle w:val="a9"/>
          <w:bCs/>
          <w:color w:val="000000"/>
        </w:rPr>
        <w:footnoteReference w:id="8"/>
      </w:r>
      <w:r w:rsidR="00DA5ED6">
        <w:rPr>
          <w:bCs/>
          <w:color w:val="000000"/>
        </w:rPr>
        <w:t>.</w:t>
      </w:r>
    </w:p>
    <w:p w:rsidR="00694C99" w:rsidRPr="007D3E80" w:rsidRDefault="00890DF3" w:rsidP="00694C99">
      <w:pPr>
        <w:widowControl w:val="0"/>
        <w:shd w:val="clear" w:color="auto" w:fill="FFFFFF"/>
        <w:spacing w:before="14" w:after="14"/>
        <w:jc w:val="both"/>
      </w:pPr>
      <w:r w:rsidRPr="00F30EFA">
        <w:rPr>
          <w:bCs/>
          <w:color w:val="000000"/>
        </w:rPr>
        <w:t xml:space="preserve">     </w:t>
      </w:r>
      <w:r w:rsidR="007E419D" w:rsidRPr="00F30EFA">
        <w:rPr>
          <w:bCs/>
          <w:color w:val="000000"/>
        </w:rPr>
        <w:t>3.3</w:t>
      </w:r>
      <w:r w:rsidR="0092380F" w:rsidRPr="00F30EFA">
        <w:rPr>
          <w:bCs/>
          <w:color w:val="000000"/>
        </w:rPr>
        <w:t>.19</w:t>
      </w:r>
      <w:r w:rsidR="00694C99" w:rsidRPr="00F30EFA">
        <w:rPr>
          <w:bCs/>
          <w:color w:val="000000"/>
        </w:rPr>
        <w:t xml:space="preserve">. </w:t>
      </w:r>
      <w:proofErr w:type="gramStart"/>
      <w:r w:rsidR="00694C99" w:rsidRPr="00F30EFA">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w:t>
      </w:r>
      <w:r w:rsidR="00694C99" w:rsidRPr="007D3E80">
        <w:t xml:space="preserve">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00694C99" w:rsidRPr="007D3E80">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694C99" w:rsidRPr="007D3E80" w:rsidRDefault="00890DF3" w:rsidP="00890DF3">
      <w:pPr>
        <w:autoSpaceDE w:val="0"/>
        <w:autoSpaceDN w:val="0"/>
        <w:adjustRightInd w:val="0"/>
        <w:jc w:val="both"/>
        <w:rPr>
          <w:bCs/>
        </w:rPr>
      </w:pPr>
      <w:r w:rsidRPr="007D3E80">
        <w:t xml:space="preserve">     </w:t>
      </w:r>
      <w:r w:rsidR="00694C99" w:rsidRPr="007D3E80">
        <w:t xml:space="preserve">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w:t>
      </w:r>
      <w:r w:rsidR="00694C99" w:rsidRPr="007D3E80">
        <w:lastRenderedPageBreak/>
        <w:t>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roofErr w:type="gramStart"/>
      <w:r w:rsidR="00694C99" w:rsidRPr="007D3E80">
        <w:t>.</w:t>
      </w:r>
      <w:r w:rsidR="00694C99" w:rsidRPr="007D3E80">
        <w:rPr>
          <w:bCs/>
        </w:rPr>
        <w:t>.</w:t>
      </w:r>
      <w:proofErr w:type="gramEnd"/>
    </w:p>
    <w:p w:rsidR="001D76EE" w:rsidRPr="007D3E80" w:rsidRDefault="00890DF3" w:rsidP="00890DF3">
      <w:pPr>
        <w:autoSpaceDE w:val="0"/>
        <w:autoSpaceDN w:val="0"/>
        <w:adjustRightInd w:val="0"/>
        <w:jc w:val="both"/>
      </w:pPr>
      <w:r w:rsidRPr="007D3E80">
        <w:t xml:space="preserve">     </w:t>
      </w:r>
      <w:r w:rsidR="00694C99" w:rsidRPr="007D3E80">
        <w:t>Самостоятельно осуществить ст</w:t>
      </w:r>
      <w:r w:rsidR="005956DD" w:rsidRPr="007D3E80">
        <w:t>рахование от несчастных случаев.</w:t>
      </w:r>
      <w:r w:rsidR="00694C99" w:rsidRPr="007D3E80">
        <w:t xml:space="preserve">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w:t>
      </w:r>
      <w:r w:rsidR="005956DD" w:rsidRPr="007D3E80">
        <w:t>произошедших несчастных случаях. П</w:t>
      </w:r>
      <w:r w:rsidR="00694C99" w:rsidRPr="007D3E80">
        <w:t>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F7180F" w:rsidRPr="009B70C3" w:rsidRDefault="0092380F" w:rsidP="008E7D3F">
      <w:pPr>
        <w:widowControl w:val="0"/>
        <w:autoSpaceDE w:val="0"/>
        <w:autoSpaceDN w:val="0"/>
        <w:adjustRightInd w:val="0"/>
        <w:jc w:val="both"/>
      </w:pPr>
      <w:r>
        <w:t xml:space="preserve">     3.3.20</w:t>
      </w:r>
      <w:r w:rsidR="005C2EED" w:rsidRPr="00F3190A">
        <w:t>.</w:t>
      </w:r>
      <w:r w:rsidR="008E7D3F" w:rsidRPr="008E7D3F">
        <w:t xml:space="preserve"> </w:t>
      </w:r>
      <w:proofErr w:type="gramStart"/>
      <w:r w:rsidR="008E7D3F" w:rsidRPr="0032169C">
        <w:t xml:space="preserve">В </w:t>
      </w:r>
      <w:r w:rsidR="00CE0824">
        <w:t>момент</w:t>
      </w:r>
      <w:r w:rsidR="008E7D3F" w:rsidRPr="0032169C">
        <w:t xml:space="preserve"> подписания Сторонами настоящего Договора, предоставить в </w:t>
      </w:r>
      <w:r w:rsidR="008E7D3F" w:rsidRPr="00EC4790">
        <w:t>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w:t>
      </w:r>
      <w:proofErr w:type="gramEnd"/>
      <w:r w:rsidR="008E7D3F" w:rsidRPr="00EC4790">
        <w:t xml:space="preserve"> документов.</w:t>
      </w:r>
    </w:p>
    <w:p w:rsidR="001D76EE" w:rsidRDefault="001D76EE" w:rsidP="001D76EE">
      <w:pPr>
        <w:widowControl w:val="0"/>
        <w:autoSpaceDE w:val="0"/>
        <w:autoSpaceDN w:val="0"/>
        <w:adjustRightInd w:val="0"/>
        <w:jc w:val="both"/>
        <w:rPr>
          <w:rFonts w:eastAsia="Calibri"/>
          <w:lang w:eastAsia="en-US"/>
        </w:rPr>
      </w:pPr>
      <w:r>
        <w:rPr>
          <w:rFonts w:eastAsia="Calibri"/>
          <w:color w:val="000000"/>
          <w:lang w:eastAsia="en-US"/>
        </w:rPr>
        <w:t xml:space="preserve">      3.3.21. </w:t>
      </w:r>
      <w:r w:rsidRPr="00047830">
        <w:rPr>
          <w:rFonts w:eastAsia="Calibri"/>
          <w:color w:val="000000"/>
          <w:lang w:eastAsia="en-US"/>
        </w:rPr>
        <w:t xml:space="preserve">В течение срока действия Договора </w:t>
      </w:r>
      <w:r>
        <w:rPr>
          <w:rFonts w:eastAsia="Calibri"/>
          <w:color w:val="000000"/>
          <w:lang w:eastAsia="en-US"/>
        </w:rPr>
        <w:t>Подрядчик обязуется предоставлять Заказчику</w:t>
      </w:r>
      <w:r w:rsidRPr="00047830">
        <w:rPr>
          <w:rFonts w:eastAsia="Calibri"/>
          <w:color w:val="000000"/>
          <w:lang w:eastAsia="en-US"/>
        </w:rPr>
        <w:t xml:space="preserve"> </w:t>
      </w:r>
      <w:r w:rsidRPr="00047830">
        <w:rPr>
          <w:rFonts w:eastAsia="Calibri"/>
          <w:lang w:eastAsia="en-US"/>
        </w:rPr>
        <w:t>информацию</w:t>
      </w:r>
      <w:r>
        <w:rPr>
          <w:rFonts w:eastAsia="Calibri"/>
          <w:lang w:eastAsia="en-US"/>
        </w:rPr>
        <w:t>:</w:t>
      </w:r>
    </w:p>
    <w:p w:rsidR="001D76EE" w:rsidRDefault="001D76EE" w:rsidP="001D76EE">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w:t>
      </w:r>
      <w:r>
        <w:rPr>
          <w:rFonts w:eastAsia="Calibri"/>
          <w:lang w:eastAsia="en-US"/>
        </w:rPr>
        <w:t>Подрядчика</w:t>
      </w:r>
      <w:r w:rsidRPr="00047830">
        <w:rPr>
          <w:rFonts w:eastAsia="Calibri"/>
          <w:lang w:eastAsia="en-US"/>
        </w:rPr>
        <w:t xml:space="preserve">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w:t>
      </w:r>
      <w:r w:rsidRPr="00E164E1">
        <w:rPr>
          <w:rFonts w:eastAsia="Calibri"/>
          <w:lang w:eastAsia="en-US"/>
        </w:rPr>
        <w:t>органов Подрядчика</w:t>
      </w:r>
      <w:r w:rsidRPr="00E164E1">
        <w:rPr>
          <w:rFonts w:eastAsia="Calibri"/>
          <w:color w:val="000000"/>
          <w:lang w:eastAsia="en-US"/>
        </w:rPr>
        <w:t>,</w:t>
      </w:r>
    </w:p>
    <w:p w:rsidR="001D76EE" w:rsidRDefault="001D76EE" w:rsidP="001D76EE">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 xml:space="preserve">о составе собственников (состав участников; в отношении участников, являющихся юридическими лицами - состава их участников и т.д.) привлекаемых </w:t>
      </w:r>
      <w:r>
        <w:rPr>
          <w:rFonts w:eastAsia="Calibri"/>
          <w:color w:val="000000"/>
          <w:lang w:eastAsia="en-US"/>
        </w:rPr>
        <w:t>Подрядчиком</w:t>
      </w:r>
      <w:r w:rsidRPr="00047830">
        <w:rPr>
          <w:rFonts w:eastAsia="Calibri"/>
          <w:color w:val="000000"/>
          <w:lang w:eastAsia="en-US"/>
        </w:rPr>
        <w:t xml:space="preserve"> третьих лиц.</w:t>
      </w:r>
      <w:r w:rsidRPr="00047830">
        <w:rPr>
          <w:rFonts w:eastAsia="Calibri"/>
          <w:i/>
          <w:color w:val="000000"/>
          <w:lang w:eastAsia="en-US"/>
        </w:rPr>
        <w:t xml:space="preserve"> </w:t>
      </w:r>
    </w:p>
    <w:p w:rsidR="001D76EE" w:rsidRPr="00B44C82" w:rsidRDefault="001D76EE" w:rsidP="001D76EE">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по форме, указанной в Приложении №4</w:t>
      </w:r>
      <w:r>
        <w:rPr>
          <w:rFonts w:eastAsia="Calibri"/>
          <w:lang w:eastAsia="en-US"/>
        </w:rPr>
        <w:t xml:space="preserve">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с даты наступления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1D76EE" w:rsidRDefault="001D76EE" w:rsidP="001D76EE">
      <w:pPr>
        <w:widowControl w:val="0"/>
        <w:autoSpaceDE w:val="0"/>
        <w:autoSpaceDN w:val="0"/>
        <w:adjustRightInd w:val="0"/>
        <w:jc w:val="both"/>
      </w:pPr>
      <w:r w:rsidRPr="00242E2A">
        <w:t xml:space="preserve">       </w:t>
      </w:r>
      <w:r>
        <w:t>3.3.22.</w:t>
      </w:r>
      <w:ins w:id="1" w:author="Черноиванов Евгений Александрович" w:date="2013-08-29T09:35:00Z">
        <w:r>
          <w:t xml:space="preserve"> </w:t>
        </w:r>
      </w:ins>
      <w:proofErr w:type="gramStart"/>
      <w:r w:rsidRPr="00242E2A">
        <w:t xml:space="preserve">При предоставлении </w:t>
      </w:r>
      <w:r>
        <w:t>Подрядчиком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t>Подрядчик</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t>Заказчика,</w:t>
      </w:r>
      <w:r w:rsidRPr="00242E2A">
        <w:t xml:space="preserve"> по форме установленной Приложением № </w:t>
      </w:r>
      <w:r w:rsidRPr="00113D5E">
        <w:t>5</w:t>
      </w:r>
      <w:r w:rsidRPr="00242E2A">
        <w:t xml:space="preserve"> к Договору.</w:t>
      </w:r>
      <w:r w:rsidRPr="00E32F19">
        <w:t xml:space="preserve"> </w:t>
      </w:r>
      <w:proofErr w:type="gramEnd"/>
    </w:p>
    <w:p w:rsidR="009D6497" w:rsidRPr="009D6497" w:rsidRDefault="009D6497" w:rsidP="009D6497">
      <w:pPr>
        <w:autoSpaceDE w:val="0"/>
        <w:autoSpaceDN w:val="0"/>
        <w:jc w:val="both"/>
        <w:rPr>
          <w:rFonts w:eastAsia="Calibri"/>
          <w:iCs/>
        </w:rPr>
      </w:pPr>
      <w:r w:rsidRPr="009D6497">
        <w:rPr>
          <w:rFonts w:eastAsia="Calibri"/>
          <w:lang w:eastAsia="en-US"/>
        </w:rPr>
        <w:t>    </w:t>
      </w:r>
      <w:r>
        <w:rPr>
          <w:rFonts w:eastAsia="Calibri"/>
          <w:lang w:eastAsia="en-US"/>
        </w:rPr>
        <w:t xml:space="preserve"> 3.3.23. </w:t>
      </w:r>
      <w:r w:rsidRPr="009D6497">
        <w:rPr>
          <w:rFonts w:eastAsia="Calibri"/>
          <w:iCs/>
        </w:rPr>
        <w:t>В момент подписания Сторонами настоящего Договора Подрядчик обязуется предоставить в адрес Заказчика:</w:t>
      </w:r>
    </w:p>
    <w:p w:rsidR="009D6497" w:rsidRPr="009D6497" w:rsidRDefault="009D6497" w:rsidP="009D6497">
      <w:pPr>
        <w:autoSpaceDE w:val="0"/>
        <w:autoSpaceDN w:val="0"/>
        <w:jc w:val="both"/>
        <w:rPr>
          <w:rFonts w:eastAsia="Calibri"/>
          <w:iCs/>
        </w:rPr>
      </w:pPr>
      <w:r w:rsidRPr="009D6497">
        <w:rPr>
          <w:rFonts w:eastAsia="Calibri"/>
          <w:iCs/>
        </w:rPr>
        <w:t xml:space="preserve">     - документы, подтверждающие регистрацию/отсутствие регистрации Подрядчика в свободной экономической зоне (в том числе, </w:t>
      </w:r>
      <w:proofErr w:type="gramStart"/>
      <w:r w:rsidRPr="009D6497">
        <w:rPr>
          <w:rFonts w:eastAsia="Calibri"/>
          <w:iCs/>
        </w:rPr>
        <w:t>но</w:t>
      </w:r>
      <w:proofErr w:type="gramEnd"/>
      <w:r w:rsidRPr="009D6497">
        <w:rPr>
          <w:rFonts w:eastAsia="Calibri"/>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9D6497" w:rsidRDefault="009D6497" w:rsidP="009D6497">
      <w:pPr>
        <w:autoSpaceDE w:val="0"/>
        <w:autoSpaceDN w:val="0"/>
        <w:jc w:val="both"/>
        <w:rPr>
          <w:rFonts w:eastAsia="Calibri"/>
          <w:iCs/>
          <w:lang w:eastAsia="en-US"/>
        </w:rPr>
      </w:pPr>
      <w:r w:rsidRPr="009D6497">
        <w:rPr>
          <w:rFonts w:eastAsia="Calibri"/>
          <w:iCs/>
        </w:rPr>
        <w:t xml:space="preserve">    - документы налогового органа или иные документы, содержащие сведения о действующем у Подрядчика  режиме налогообложения</w:t>
      </w:r>
      <w:r w:rsidRPr="009D6497">
        <w:rPr>
          <w:rFonts w:eastAsia="Calibri"/>
          <w:iCs/>
          <w:vertAlign w:val="superscript"/>
        </w:rPr>
        <w:footnoteReference w:id="9"/>
      </w:r>
      <w:r w:rsidRPr="009D6497">
        <w:rPr>
          <w:rFonts w:eastAsia="Calibri"/>
          <w:iCs/>
          <w:lang w:eastAsia="en-US"/>
        </w:rPr>
        <w:t>.</w:t>
      </w:r>
    </w:p>
    <w:p w:rsidR="00337983" w:rsidRPr="00337983" w:rsidRDefault="00337983" w:rsidP="00337983">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3.3.24. </w:t>
      </w:r>
      <w:r w:rsidRPr="000E1E25">
        <w:rPr>
          <w:rFonts w:ascii="Times New Roman" w:hAnsi="Times New Roman"/>
          <w:sz w:val="24"/>
          <w:szCs w:val="24"/>
        </w:rPr>
        <w:t xml:space="preserve">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w:t>
      </w:r>
      <w:r w:rsidRPr="000E1E25">
        <w:rPr>
          <w:rFonts w:ascii="Times New Roman" w:hAnsi="Times New Roman"/>
          <w:sz w:val="24"/>
          <w:szCs w:val="24"/>
        </w:rPr>
        <w:lastRenderedPageBreak/>
        <w:t>заключения договора (дополнительного соглашения о привлечении/замене субподрядных организаций).</w:t>
      </w:r>
    </w:p>
    <w:p w:rsidR="00561D50" w:rsidRPr="00EC4790" w:rsidRDefault="00890DF3" w:rsidP="00890DF3">
      <w:pPr>
        <w:pStyle w:val="ConsNormal"/>
        <w:widowControl/>
        <w:spacing w:line="264" w:lineRule="auto"/>
        <w:ind w:firstLine="0"/>
        <w:jc w:val="both"/>
        <w:rPr>
          <w:rFonts w:ascii="Times New Roman" w:hAnsi="Times New Roman" w:cs="Times New Roman"/>
          <w:b/>
          <w:sz w:val="24"/>
          <w:szCs w:val="24"/>
        </w:rPr>
      </w:pPr>
      <w:r w:rsidRPr="00EC4790">
        <w:rPr>
          <w:rFonts w:ascii="Times New Roman" w:hAnsi="Times New Roman" w:cs="Times New Roman"/>
          <w:b/>
          <w:sz w:val="24"/>
          <w:szCs w:val="24"/>
        </w:rPr>
        <w:t xml:space="preserve">     </w:t>
      </w:r>
      <w:r w:rsidR="007E419D" w:rsidRPr="00EC4790">
        <w:rPr>
          <w:rFonts w:ascii="Times New Roman" w:hAnsi="Times New Roman" w:cs="Times New Roman"/>
          <w:b/>
          <w:sz w:val="24"/>
          <w:szCs w:val="24"/>
        </w:rPr>
        <w:t>3.4</w:t>
      </w:r>
      <w:r w:rsidR="00561D50" w:rsidRPr="00EC4790">
        <w:rPr>
          <w:rFonts w:ascii="Times New Roman" w:hAnsi="Times New Roman" w:cs="Times New Roman"/>
          <w:b/>
          <w:sz w:val="24"/>
          <w:szCs w:val="24"/>
        </w:rPr>
        <w:t>. Права Подрядчика</w:t>
      </w:r>
      <w:r w:rsidR="00CA4C93" w:rsidRPr="00EC4790">
        <w:rPr>
          <w:rFonts w:ascii="Times New Roman" w:hAnsi="Times New Roman" w:cs="Times New Roman"/>
          <w:b/>
          <w:sz w:val="24"/>
          <w:szCs w:val="24"/>
        </w:rPr>
        <w:t>:</w:t>
      </w:r>
    </w:p>
    <w:p w:rsidR="00561D50" w:rsidRPr="00EC4790" w:rsidRDefault="00890DF3" w:rsidP="00890DF3">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3.4</w:t>
      </w:r>
      <w:r w:rsidR="00561D50" w:rsidRPr="00EC4790">
        <w:rPr>
          <w:rFonts w:ascii="Times New Roman" w:hAnsi="Times New Roman" w:cs="Times New Roman"/>
          <w:sz w:val="24"/>
          <w:szCs w:val="24"/>
        </w:rPr>
        <w:t>.1. Если по не зависящим от Подрядчика причинам стоимость Работ превысит Смету  не менее чем на десять процентов, он будет вп</w:t>
      </w:r>
      <w:r w:rsidR="00336455" w:rsidRPr="00EC4790">
        <w:rPr>
          <w:rFonts w:ascii="Times New Roman" w:hAnsi="Times New Roman" w:cs="Times New Roman"/>
          <w:sz w:val="24"/>
          <w:szCs w:val="24"/>
        </w:rPr>
        <w:t>раве требовать пересмотра Сметы.</w:t>
      </w:r>
    </w:p>
    <w:p w:rsidR="0092380F" w:rsidRPr="00EC7BA5" w:rsidRDefault="00890DF3" w:rsidP="00CD6457">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3.4</w:t>
      </w:r>
      <w:r w:rsidR="00561D50" w:rsidRPr="00EC4790">
        <w:rPr>
          <w:rFonts w:ascii="Times New Roman" w:hAnsi="Times New Roman" w:cs="Times New Roman"/>
          <w:sz w:val="24"/>
          <w:szCs w:val="24"/>
        </w:rPr>
        <w:t>.2. Отказаться от выполнения обязаннос</w:t>
      </w:r>
      <w:r w:rsidR="007E419D" w:rsidRPr="00EC4790">
        <w:rPr>
          <w:rFonts w:ascii="Times New Roman" w:hAnsi="Times New Roman" w:cs="Times New Roman"/>
          <w:sz w:val="24"/>
          <w:szCs w:val="24"/>
        </w:rPr>
        <w:t>ти, указанной в пункте 3.3</w:t>
      </w:r>
      <w:r w:rsidR="00561D50" w:rsidRPr="00EC4790">
        <w:rPr>
          <w:rFonts w:ascii="Times New Roman" w:hAnsi="Times New Roman" w:cs="Times New Roman"/>
          <w:sz w:val="24"/>
          <w:szCs w:val="24"/>
        </w:rPr>
        <w:t>.7, в случае, когда устранение недостатков не связано непосредственно с предметом настоящего Договора.</w:t>
      </w:r>
    </w:p>
    <w:p w:rsidR="00337983" w:rsidRPr="00337983" w:rsidRDefault="00337983" w:rsidP="00337983">
      <w:pPr>
        <w:tabs>
          <w:tab w:val="left" w:pos="1134"/>
        </w:tabs>
        <w:contextualSpacing/>
        <w:jc w:val="both"/>
        <w:rPr>
          <w:rFonts w:eastAsia="Calibri"/>
          <w:lang w:eastAsia="en-US"/>
        </w:rPr>
      </w:pPr>
      <w:r>
        <w:rPr>
          <w:rFonts w:eastAsia="Calibri"/>
          <w:lang w:eastAsia="en-US"/>
        </w:rPr>
        <w:t xml:space="preserve">     3.4.3.</w:t>
      </w:r>
      <w:r w:rsidRPr="00337983">
        <w:rPr>
          <w:rFonts w:eastAsia="Calibri"/>
          <w:vertAlign w:val="superscript"/>
          <w:lang w:eastAsia="en-US"/>
        </w:rPr>
        <w:footnoteReference w:id="10"/>
      </w:r>
      <w:r w:rsidRPr="00337983">
        <w:rPr>
          <w:rFonts w:eastAsia="Calibri"/>
          <w:lang w:eastAsia="en-US"/>
        </w:rPr>
        <w:t xml:space="preserve">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9B70C3" w:rsidRPr="00337983" w:rsidRDefault="009B70C3" w:rsidP="00CD6457">
      <w:pPr>
        <w:pStyle w:val="ConsNormal"/>
        <w:widowControl/>
        <w:spacing w:line="264" w:lineRule="auto"/>
        <w:ind w:firstLine="0"/>
        <w:jc w:val="both"/>
        <w:rPr>
          <w:rFonts w:ascii="Times New Roman" w:hAnsi="Times New Roman" w:cs="Times New Roman"/>
          <w:sz w:val="24"/>
          <w:szCs w:val="24"/>
        </w:rPr>
      </w:pPr>
    </w:p>
    <w:p w:rsidR="000E4CDB" w:rsidRDefault="00561D50" w:rsidP="001D76EE">
      <w:pPr>
        <w:pStyle w:val="ConsNormal"/>
        <w:widowControl/>
        <w:numPr>
          <w:ilvl w:val="0"/>
          <w:numId w:val="6"/>
        </w:numPr>
        <w:spacing w:line="264" w:lineRule="auto"/>
        <w:jc w:val="center"/>
        <w:rPr>
          <w:rFonts w:ascii="Times New Roman" w:hAnsi="Times New Roman" w:cs="Times New Roman"/>
          <w:b/>
          <w:sz w:val="24"/>
          <w:szCs w:val="24"/>
        </w:rPr>
      </w:pPr>
      <w:r w:rsidRPr="00EC4790">
        <w:rPr>
          <w:rFonts w:ascii="Times New Roman" w:hAnsi="Times New Roman" w:cs="Times New Roman"/>
          <w:b/>
          <w:sz w:val="24"/>
          <w:szCs w:val="24"/>
        </w:rPr>
        <w:t xml:space="preserve">ОБЕСПЕЧЕНИЕ МАТЕРИАЛАМИ, ОБОРУДОВАНИЕМ </w:t>
      </w:r>
    </w:p>
    <w:p w:rsidR="001D76EE" w:rsidRPr="005447EB" w:rsidRDefault="001D76EE" w:rsidP="001D76EE">
      <w:pPr>
        <w:pStyle w:val="ConsNormal"/>
        <w:widowControl/>
        <w:spacing w:line="264" w:lineRule="auto"/>
        <w:ind w:left="720" w:firstLine="0"/>
        <w:rPr>
          <w:rFonts w:ascii="Times New Roman" w:hAnsi="Times New Roman" w:cs="Times New Roman"/>
          <w:b/>
          <w:sz w:val="24"/>
          <w:szCs w:val="24"/>
        </w:rPr>
      </w:pP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4</w:t>
      </w:r>
      <w:r w:rsidR="00561D50" w:rsidRPr="00EC4790">
        <w:rPr>
          <w:rFonts w:ascii="Times New Roman" w:hAnsi="Times New Roman" w:cs="Times New Roman"/>
          <w:sz w:val="24"/>
          <w:szCs w:val="24"/>
        </w:rPr>
        <w:t>.1. Сторона, предоставившая материалы, оборудование, отвечает за их соответствие техническим условиям и несет риск убытков</w:t>
      </w:r>
      <w:r w:rsidR="00561D50" w:rsidRPr="007D3E80">
        <w:rPr>
          <w:rFonts w:ascii="Times New Roman" w:hAnsi="Times New Roman" w:cs="Times New Roman"/>
          <w:sz w:val="24"/>
          <w:szCs w:val="24"/>
        </w:rPr>
        <w:t>, связанных с их ненадлежащим качеством, несоответствием строительным спецификациям, государственным стандартам и техническим условиям.</w:t>
      </w:r>
    </w:p>
    <w:p w:rsidR="00F7180F" w:rsidRDefault="00890DF3" w:rsidP="00E80D4F">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4</w:t>
      </w:r>
      <w:r w:rsidR="00561D50" w:rsidRPr="007D3E80">
        <w:rPr>
          <w:rFonts w:ascii="Times New Roman" w:hAnsi="Times New Roman" w:cs="Times New Roman"/>
          <w:sz w:val="24"/>
          <w:szCs w:val="24"/>
        </w:rPr>
        <w:t xml:space="preserve">.2. По окончанию Работ по настоящему Договору Подрядчик обязан в </w:t>
      </w:r>
      <w:r w:rsidR="005447EB">
        <w:rPr>
          <w:rFonts w:ascii="Times New Roman" w:hAnsi="Times New Roman" w:cs="Times New Roman"/>
          <w:sz w:val="24"/>
          <w:szCs w:val="24"/>
        </w:rPr>
        <w:t>течение 5 (</w:t>
      </w:r>
      <w:r w:rsidR="004C5781" w:rsidRPr="007D3E80">
        <w:rPr>
          <w:rFonts w:ascii="Times New Roman" w:hAnsi="Times New Roman" w:cs="Times New Roman"/>
          <w:sz w:val="24"/>
          <w:szCs w:val="24"/>
        </w:rPr>
        <w:t>пяти</w:t>
      </w:r>
      <w:r w:rsidR="005447EB">
        <w:rPr>
          <w:rFonts w:ascii="Times New Roman" w:hAnsi="Times New Roman" w:cs="Times New Roman"/>
          <w:sz w:val="24"/>
          <w:szCs w:val="24"/>
        </w:rPr>
        <w:t xml:space="preserve">) календарных дней </w:t>
      </w:r>
      <w:r w:rsidR="00561D50" w:rsidRPr="007D3E80">
        <w:rPr>
          <w:rFonts w:ascii="Times New Roman" w:hAnsi="Times New Roman" w:cs="Times New Roman"/>
          <w:sz w:val="24"/>
          <w:szCs w:val="24"/>
        </w:rPr>
        <w:t>вернуть Заказчику остаток неиспользованных по настоящему Договору Материалов, а так же оборудование с предоставлением Отчёта, предусмотренного пунктом 1.5. настоящего Договора.</w:t>
      </w:r>
      <w:r w:rsidR="00054EB8" w:rsidRPr="007D3E80">
        <w:rPr>
          <w:rStyle w:val="a9"/>
          <w:rFonts w:ascii="Times New Roman" w:hAnsi="Times New Roman" w:cs="Times New Roman"/>
          <w:sz w:val="24"/>
          <w:szCs w:val="24"/>
        </w:rPr>
        <w:t xml:space="preserve"> </w:t>
      </w:r>
      <w:r w:rsidR="00054EB8" w:rsidRPr="007D3E80">
        <w:rPr>
          <w:rStyle w:val="a9"/>
          <w:rFonts w:ascii="Times New Roman" w:hAnsi="Times New Roman" w:cs="Times New Roman"/>
          <w:sz w:val="24"/>
          <w:szCs w:val="24"/>
        </w:rPr>
        <w:footnoteReference w:id="11"/>
      </w:r>
    </w:p>
    <w:p w:rsidR="001D76EE" w:rsidRPr="007D3E80" w:rsidRDefault="001D76EE" w:rsidP="00E80D4F">
      <w:pPr>
        <w:pStyle w:val="ConsNormal"/>
        <w:widowControl/>
        <w:spacing w:line="264" w:lineRule="auto"/>
        <w:ind w:firstLine="0"/>
        <w:jc w:val="both"/>
        <w:rPr>
          <w:rFonts w:ascii="Times New Roman" w:hAnsi="Times New Roman" w:cs="Times New Roman"/>
          <w:sz w:val="24"/>
          <w:szCs w:val="24"/>
        </w:rPr>
      </w:pPr>
    </w:p>
    <w:p w:rsidR="000E4CDB" w:rsidRDefault="00561D50" w:rsidP="005447EB">
      <w:pPr>
        <w:pStyle w:val="ConsNormal"/>
        <w:widowControl/>
        <w:numPr>
          <w:ilvl w:val="0"/>
          <w:numId w:val="13"/>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ПОРЯДОК ПРИЕМКИ РАБОТ. ТРЕБОВАНИЯ К КАЧЕСТВУ</w:t>
      </w:r>
    </w:p>
    <w:p w:rsidR="001D76EE" w:rsidRPr="005447EB" w:rsidRDefault="001D76EE" w:rsidP="001D76EE">
      <w:pPr>
        <w:pStyle w:val="ConsNormal"/>
        <w:widowControl/>
        <w:spacing w:line="264" w:lineRule="auto"/>
        <w:ind w:left="720" w:firstLine="0"/>
        <w:rPr>
          <w:rFonts w:ascii="Times New Roman" w:hAnsi="Times New Roman" w:cs="Times New Roman"/>
          <w:b/>
          <w:sz w:val="24"/>
          <w:szCs w:val="24"/>
        </w:rPr>
      </w:pPr>
    </w:p>
    <w:p w:rsidR="00F8473D" w:rsidRPr="007D3E80" w:rsidRDefault="00890DF3" w:rsidP="00890DF3">
      <w:pPr>
        <w:jc w:val="both"/>
      </w:pPr>
      <w:r w:rsidRPr="007D3E80">
        <w:t xml:space="preserve">     </w:t>
      </w:r>
      <w:r w:rsidR="007E419D" w:rsidRPr="007D3E80">
        <w:t>5</w:t>
      </w:r>
      <w:r w:rsidR="00F8473D" w:rsidRPr="007D3E80">
        <w:t xml:space="preserve">.1. </w:t>
      </w:r>
      <w:r w:rsidR="0006143D" w:rsidRPr="007D3E80">
        <w:t xml:space="preserve">По окончании работ </w:t>
      </w:r>
      <w:r w:rsidR="00F8473D" w:rsidRPr="007D3E80">
        <w:t xml:space="preserve">Подрядчик представляет Заказчику Акт выполненных работ </w:t>
      </w:r>
      <w:r w:rsidR="00770E0A">
        <w:t xml:space="preserve">(по форме, приведенной в Приложении № 7 к настоящему Договору) </w:t>
      </w:r>
      <w:r w:rsidR="00F8473D" w:rsidRPr="007D3E80">
        <w:t xml:space="preserve">и счет-фактуру, оформленную по форме и в сроки в соответствии с действующим законодательством </w:t>
      </w:r>
      <w:r w:rsidR="005956DD" w:rsidRPr="007D3E80">
        <w:t xml:space="preserve">Российской Федерации </w:t>
      </w:r>
      <w:r w:rsidR="00F8473D" w:rsidRPr="007D3E80">
        <w:t>(</w:t>
      </w:r>
      <w:r w:rsidR="004C4DF5" w:rsidRPr="007D3E80">
        <w:t>ст. 168</w:t>
      </w:r>
      <w:r w:rsidR="00F8473D" w:rsidRPr="007D3E80">
        <w:t>, ст. 169 НК РФ).</w:t>
      </w:r>
    </w:p>
    <w:p w:rsidR="00F8473D" w:rsidRPr="007D3E80" w:rsidRDefault="00890DF3" w:rsidP="00890DF3">
      <w:pPr>
        <w:jc w:val="both"/>
      </w:pPr>
      <w:r w:rsidRPr="007D3E80">
        <w:t xml:space="preserve">     </w:t>
      </w:r>
      <w:r w:rsidR="007E419D" w:rsidRPr="007D3E80">
        <w:t>5</w:t>
      </w:r>
      <w:r w:rsidR="00F8473D" w:rsidRPr="007D3E80">
        <w:t>.</w:t>
      </w:r>
      <w:r w:rsidR="0006143D" w:rsidRPr="007D3E80">
        <w:t>2</w:t>
      </w:r>
      <w:r w:rsidR="005956DD" w:rsidRPr="007D3E80">
        <w:t>. В течение 5 (пяти</w:t>
      </w:r>
      <w:r w:rsidR="0006143D" w:rsidRPr="007D3E80">
        <w:t>) рабочих дней представленный</w:t>
      </w:r>
      <w:r w:rsidR="00F8473D" w:rsidRPr="007D3E80">
        <w:t xml:space="preserve"> Подрядчиком </w:t>
      </w:r>
      <w:r w:rsidR="0006143D" w:rsidRPr="007D3E80">
        <w:t xml:space="preserve">Акт выполненных работ </w:t>
      </w:r>
      <w:r w:rsidR="00F8473D" w:rsidRPr="007D3E80">
        <w:t>рассматрив</w:t>
      </w:r>
      <w:r w:rsidR="005956DD" w:rsidRPr="007D3E80">
        <w:t>ае</w:t>
      </w:r>
      <w:r w:rsidR="0006143D" w:rsidRPr="007D3E80">
        <w:t>тся Заказчиком,</w:t>
      </w:r>
      <w:r w:rsidR="00F8473D" w:rsidRPr="007D3E80">
        <w:t xml:space="preserve"> при отсутствии возражений</w:t>
      </w:r>
      <w:r w:rsidR="0006143D" w:rsidRPr="007D3E80">
        <w:t xml:space="preserve"> подписывается и направляется Подрядчику</w:t>
      </w:r>
      <w:r w:rsidR="00F8473D" w:rsidRPr="007D3E80">
        <w:t>.</w:t>
      </w:r>
    </w:p>
    <w:p w:rsidR="0013241B" w:rsidRPr="007D3E80" w:rsidRDefault="00890DF3" w:rsidP="00890DF3">
      <w:pPr>
        <w:jc w:val="both"/>
      </w:pPr>
      <w:r w:rsidRPr="007D3E80">
        <w:t xml:space="preserve">     </w:t>
      </w:r>
      <w:r w:rsidR="00F8473D" w:rsidRPr="007D3E80">
        <w:t>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890DF3" w:rsidRPr="007D3E80" w:rsidRDefault="00890DF3" w:rsidP="00890DF3">
      <w:pPr>
        <w:tabs>
          <w:tab w:val="left" w:pos="709"/>
        </w:tabs>
        <w:ind w:right="1"/>
        <w:jc w:val="both"/>
      </w:pPr>
      <w:r w:rsidRPr="007D3E80">
        <w:t xml:space="preserve">     </w:t>
      </w:r>
      <w:r w:rsidR="007E419D" w:rsidRPr="007D3E80">
        <w:t>5</w:t>
      </w:r>
      <w:r w:rsidR="00F8473D" w:rsidRPr="007D3E80">
        <w:t>.</w:t>
      </w:r>
      <w:r w:rsidR="0006143D" w:rsidRPr="007D3E80">
        <w:t>3</w:t>
      </w:r>
      <w:r w:rsidR="00561D50" w:rsidRPr="007D3E80">
        <w:t>. Заказчик вправе отказаться от приемки Работ в случае обнаружения недостатков, которые не могут быть устранены Подрядчиком.</w:t>
      </w:r>
    </w:p>
    <w:p w:rsidR="00890DF3" w:rsidRPr="007D3E80" w:rsidRDefault="00890DF3" w:rsidP="00890DF3">
      <w:pPr>
        <w:tabs>
          <w:tab w:val="left" w:pos="720"/>
        </w:tabs>
        <w:ind w:right="1"/>
        <w:jc w:val="both"/>
      </w:pPr>
      <w:r w:rsidRPr="007D3E80">
        <w:t xml:space="preserve">     </w:t>
      </w:r>
      <w:r w:rsidR="007E419D" w:rsidRPr="007D3E80">
        <w:rPr>
          <w:spacing w:val="3"/>
        </w:rPr>
        <w:t>5</w:t>
      </w:r>
      <w:r w:rsidR="00561D50" w:rsidRPr="007D3E80">
        <w:rPr>
          <w:spacing w:val="3"/>
        </w:rPr>
        <w:t>.</w:t>
      </w:r>
      <w:r w:rsidR="0006143D" w:rsidRPr="007D3E80">
        <w:rPr>
          <w:spacing w:val="3"/>
        </w:rPr>
        <w:t>4</w:t>
      </w:r>
      <w:r w:rsidR="00561D50" w:rsidRPr="007D3E80">
        <w:rPr>
          <w:spacing w:val="3"/>
        </w:rPr>
        <w:t>. При обнаружении отступлений от условий догов</w:t>
      </w:r>
      <w:r w:rsidR="0006143D" w:rsidRPr="007D3E80">
        <w:rPr>
          <w:spacing w:val="3"/>
        </w:rPr>
        <w:t xml:space="preserve">ора, ухудшающих результаты </w:t>
      </w:r>
      <w:r w:rsidR="00561D50" w:rsidRPr="007D3E80">
        <w:rPr>
          <w:spacing w:val="3"/>
        </w:rPr>
        <w:t>работы,</w:t>
      </w:r>
      <w:r w:rsidR="00561D50" w:rsidRPr="007D3E80">
        <w:rPr>
          <w:spacing w:val="8"/>
        </w:rPr>
        <w:t xml:space="preserve"> и иных недостатков в работе Заказчик обязан заявить об этом Подрядчику и  </w:t>
      </w:r>
      <w:r w:rsidR="00561D50" w:rsidRPr="007D3E80">
        <w:rPr>
          <w:spacing w:val="9"/>
        </w:rPr>
        <w:t xml:space="preserve">отразить это в акте выполненных работ с указанием сроков их </w:t>
      </w:r>
      <w:r w:rsidR="00561D50" w:rsidRPr="007D3E80">
        <w:t>исправления.</w:t>
      </w:r>
    </w:p>
    <w:p w:rsidR="00561D50" w:rsidRPr="007D3E80" w:rsidRDefault="00890DF3" w:rsidP="00890DF3">
      <w:pPr>
        <w:tabs>
          <w:tab w:val="left" w:pos="720"/>
        </w:tabs>
        <w:ind w:right="1"/>
        <w:jc w:val="both"/>
      </w:pPr>
      <w:r w:rsidRPr="007D3E80">
        <w:t xml:space="preserve">     </w:t>
      </w:r>
      <w:r w:rsidR="007E419D" w:rsidRPr="007D3E80">
        <w:t>5</w:t>
      </w:r>
      <w:r w:rsidR="00561D50" w:rsidRPr="007D3E80">
        <w:t>.</w:t>
      </w:r>
      <w:r w:rsidR="0006143D" w:rsidRPr="007D3E80">
        <w:t>5</w:t>
      </w:r>
      <w:r w:rsidR="00561D50" w:rsidRPr="007D3E80">
        <w:t>. Заказчик, обнаруживший недостатки в работе при ее приемке, вправе ссылаться на</w:t>
      </w:r>
      <w:r w:rsidR="00561D50" w:rsidRPr="007D3E80">
        <w:rPr>
          <w:spacing w:val="6"/>
        </w:rPr>
        <w:t xml:space="preserve"> них  только  в  тех  случаях,  если  в  акте  сдачи-приемки  были  оговорены  эти</w:t>
      </w:r>
      <w:r w:rsidR="00E07026" w:rsidRPr="007D3E80">
        <w:rPr>
          <w:spacing w:val="6"/>
        </w:rPr>
        <w:t xml:space="preserve"> </w:t>
      </w:r>
      <w:r w:rsidR="00561D50" w:rsidRPr="007D3E80">
        <w:rPr>
          <w:spacing w:val="3"/>
        </w:rPr>
        <w:t>недостатки.</w:t>
      </w:r>
    </w:p>
    <w:p w:rsidR="00561D50" w:rsidRPr="007D3E80" w:rsidRDefault="00890DF3" w:rsidP="00890DF3">
      <w:pPr>
        <w:shd w:val="clear" w:color="auto" w:fill="FFFFFF"/>
        <w:tabs>
          <w:tab w:val="left" w:pos="720"/>
        </w:tabs>
        <w:spacing w:line="274" w:lineRule="exact"/>
        <w:jc w:val="both"/>
      </w:pPr>
      <w:r w:rsidRPr="007D3E80">
        <w:rPr>
          <w:spacing w:val="3"/>
        </w:rPr>
        <w:lastRenderedPageBreak/>
        <w:t xml:space="preserve">     </w:t>
      </w:r>
      <w:r w:rsidR="007E419D" w:rsidRPr="007D3E80">
        <w:rPr>
          <w:spacing w:val="3"/>
        </w:rPr>
        <w:t>5</w:t>
      </w:r>
      <w:r w:rsidR="00561D50" w:rsidRPr="007D3E80">
        <w:rPr>
          <w:spacing w:val="3"/>
        </w:rPr>
        <w:t>.</w:t>
      </w:r>
      <w:r w:rsidR="0006143D" w:rsidRPr="007D3E80">
        <w:rPr>
          <w:spacing w:val="3"/>
        </w:rPr>
        <w:t>6</w:t>
      </w:r>
      <w:r w:rsidR="00561D50" w:rsidRPr="007D3E80">
        <w:rPr>
          <w:spacing w:val="3"/>
        </w:rPr>
        <w:t>.</w:t>
      </w:r>
      <w:r w:rsidR="0013241B" w:rsidRPr="007D3E80">
        <w:rPr>
          <w:spacing w:val="3"/>
        </w:rPr>
        <w:t xml:space="preserve"> </w:t>
      </w:r>
      <w:r w:rsidR="00561D50" w:rsidRPr="007D3E80">
        <w:rPr>
          <w:spacing w:val="3"/>
        </w:rPr>
        <w:t xml:space="preserve">При просрочке передачи или приемки результата работы риски, предусмотренные </w:t>
      </w:r>
      <w:r w:rsidR="00561D50" w:rsidRPr="007D3E80">
        <w:rPr>
          <w:spacing w:val="1"/>
        </w:rPr>
        <w:t>настоящим договором, несет сторона, допустившая просрочку</w:t>
      </w:r>
      <w:r w:rsidR="00336455" w:rsidRPr="007D3E80">
        <w:rPr>
          <w:spacing w:val="1"/>
        </w:rPr>
        <w:t>.</w:t>
      </w:r>
    </w:p>
    <w:p w:rsidR="00561D50" w:rsidRPr="007D3E80" w:rsidRDefault="0006143D" w:rsidP="00890DF3">
      <w:pPr>
        <w:pStyle w:val="ConsNormal"/>
        <w:widowControl/>
        <w:tabs>
          <w:tab w:val="left" w:pos="851"/>
        </w:tabs>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90DF3"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Pr="007D3E80">
        <w:rPr>
          <w:rFonts w:ascii="Times New Roman" w:hAnsi="Times New Roman" w:cs="Times New Roman"/>
          <w:sz w:val="24"/>
          <w:szCs w:val="24"/>
        </w:rPr>
        <w:t>7</w:t>
      </w:r>
      <w:r w:rsidR="00561D50" w:rsidRPr="007D3E80">
        <w:rPr>
          <w:rFonts w:ascii="Times New Roman" w:hAnsi="Times New Roman" w:cs="Times New Roman"/>
          <w:sz w:val="24"/>
          <w:szCs w:val="24"/>
        </w:rPr>
        <w:t xml:space="preserve">. </w:t>
      </w:r>
      <w:r w:rsidR="005C7DC1"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В случае ненадлежащего выполнения Работ Подрядчик не вправе ссылаться на то, что Заказчик не осуществлял контроль и надзор за их выполнением.</w:t>
      </w:r>
    </w:p>
    <w:p w:rsidR="00561D5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0006143D" w:rsidRPr="007D3E80">
        <w:rPr>
          <w:rFonts w:ascii="Times New Roman" w:hAnsi="Times New Roman" w:cs="Times New Roman"/>
          <w:sz w:val="24"/>
          <w:szCs w:val="24"/>
        </w:rPr>
        <w:t>8</w:t>
      </w:r>
      <w:r w:rsidR="00561D50" w:rsidRPr="007D3E80">
        <w:rPr>
          <w:rFonts w:ascii="Times New Roman" w:hAnsi="Times New Roman" w:cs="Times New Roman"/>
          <w:sz w:val="24"/>
          <w:szCs w:val="24"/>
        </w:rPr>
        <w:t>.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06143D" w:rsidRPr="007D3E80">
        <w:rPr>
          <w:rFonts w:ascii="Times New Roman" w:hAnsi="Times New Roman" w:cs="Times New Roman"/>
          <w:sz w:val="24"/>
          <w:szCs w:val="24"/>
        </w:rPr>
        <w:t>.9</w:t>
      </w:r>
      <w:r w:rsidR="00561D50" w:rsidRPr="007D3E80">
        <w:rPr>
          <w:rFonts w:ascii="Times New Roman" w:hAnsi="Times New Roman" w:cs="Times New Roman"/>
          <w:sz w:val="24"/>
          <w:szCs w:val="24"/>
        </w:rPr>
        <w:t>. Риск случайной гибели или случайного повреждения устанавливаемого (или установленного) Подрядчиком оборудования, использованных или неиспользованных Подрядчиком материалов, выполненных Подрядчиком Работ - до приемки Работ Заказчиком несет Подрядчик.</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0006143D" w:rsidRPr="007D3E80">
        <w:rPr>
          <w:rFonts w:ascii="Times New Roman" w:hAnsi="Times New Roman" w:cs="Times New Roman"/>
          <w:sz w:val="24"/>
          <w:szCs w:val="24"/>
        </w:rPr>
        <w:t>10</w:t>
      </w:r>
      <w:r w:rsidR="00561D50" w:rsidRPr="007D3E80">
        <w:rPr>
          <w:rFonts w:ascii="Times New Roman" w:hAnsi="Times New Roman" w:cs="Times New Roman"/>
          <w:sz w:val="24"/>
          <w:szCs w:val="24"/>
        </w:rPr>
        <w:t>. Подрядчик обязан немедленно предупредить Заказчика и до получения от него указаний приостановить Работу при обнаружении: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.1</w:t>
      </w:r>
      <w:r w:rsidR="0006143D" w:rsidRPr="007D3E80">
        <w:rPr>
          <w:rFonts w:ascii="Times New Roman" w:hAnsi="Times New Roman" w:cs="Times New Roman"/>
          <w:sz w:val="24"/>
          <w:szCs w:val="24"/>
        </w:rPr>
        <w:t>1</w:t>
      </w:r>
      <w:r w:rsidR="00561D50" w:rsidRPr="007D3E80">
        <w:rPr>
          <w:rFonts w:ascii="Times New Roman" w:hAnsi="Times New Roman" w:cs="Times New Roman"/>
          <w:sz w:val="24"/>
          <w:szCs w:val="24"/>
        </w:rPr>
        <w:t xml:space="preserve">. Заказчик обязан в течение </w:t>
      </w:r>
      <w:r w:rsidR="007562EB" w:rsidRPr="007D3E80">
        <w:rPr>
          <w:rFonts w:ascii="Times New Roman" w:hAnsi="Times New Roman" w:cs="Times New Roman"/>
          <w:sz w:val="24"/>
          <w:szCs w:val="24"/>
        </w:rPr>
        <w:t>5</w:t>
      </w:r>
      <w:r w:rsidR="00561D50" w:rsidRPr="007D3E80">
        <w:rPr>
          <w:rFonts w:ascii="Times New Roman" w:hAnsi="Times New Roman" w:cs="Times New Roman"/>
          <w:sz w:val="24"/>
          <w:szCs w:val="24"/>
        </w:rPr>
        <w:t xml:space="preserve"> </w:t>
      </w:r>
      <w:r w:rsidR="00054EB8" w:rsidRPr="007D3E80">
        <w:rPr>
          <w:rFonts w:ascii="Times New Roman" w:hAnsi="Times New Roman" w:cs="Times New Roman"/>
          <w:sz w:val="24"/>
          <w:szCs w:val="24"/>
        </w:rPr>
        <w:t xml:space="preserve">(пяти) </w:t>
      </w:r>
      <w:r w:rsidR="00561D50" w:rsidRPr="007D3E80">
        <w:rPr>
          <w:rFonts w:ascii="Times New Roman" w:hAnsi="Times New Roman" w:cs="Times New Roman"/>
          <w:sz w:val="24"/>
          <w:szCs w:val="24"/>
        </w:rPr>
        <w:t xml:space="preserve">рабочих дней после получения извещения Подрядчика об обстоятельствах, указанных в п. </w:t>
      </w:r>
      <w:r w:rsidR="007E419D" w:rsidRPr="007D3E80">
        <w:rPr>
          <w:rFonts w:ascii="Times New Roman" w:hAnsi="Times New Roman" w:cs="Times New Roman"/>
          <w:sz w:val="24"/>
          <w:szCs w:val="24"/>
        </w:rPr>
        <w:t>5</w:t>
      </w:r>
      <w:r w:rsidR="004C4DF5" w:rsidRPr="007D3E80">
        <w:rPr>
          <w:rFonts w:ascii="Times New Roman" w:hAnsi="Times New Roman" w:cs="Times New Roman"/>
          <w:sz w:val="24"/>
          <w:szCs w:val="24"/>
        </w:rPr>
        <w:t>.10. настоящего Договора</w:t>
      </w:r>
      <w:r w:rsidR="00561D50" w:rsidRPr="007D3E80">
        <w:rPr>
          <w:rFonts w:ascii="Times New Roman" w:hAnsi="Times New Roman" w:cs="Times New Roman"/>
          <w:sz w:val="24"/>
          <w:szCs w:val="24"/>
        </w:rPr>
        <w:t>, дать указания Подрядчику о дальнейших действиях.</w:t>
      </w:r>
    </w:p>
    <w:p w:rsidR="00561D5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.1</w:t>
      </w:r>
      <w:r w:rsidR="0006143D" w:rsidRPr="007D3E80">
        <w:rPr>
          <w:rFonts w:ascii="Times New Roman" w:hAnsi="Times New Roman" w:cs="Times New Roman"/>
          <w:sz w:val="24"/>
          <w:szCs w:val="24"/>
        </w:rPr>
        <w:t>2</w:t>
      </w:r>
      <w:r w:rsidR="00561D50" w:rsidRPr="007D3E80">
        <w:rPr>
          <w:rFonts w:ascii="Times New Roman" w:hAnsi="Times New Roman" w:cs="Times New Roman"/>
          <w:sz w:val="24"/>
          <w:szCs w:val="24"/>
        </w:rPr>
        <w:t>. Если Подрядчик не предупредит Заказчика об о</w:t>
      </w:r>
      <w:r w:rsidR="007E419D" w:rsidRPr="007D3E80">
        <w:rPr>
          <w:rFonts w:ascii="Times New Roman" w:hAnsi="Times New Roman" w:cs="Times New Roman"/>
          <w:sz w:val="24"/>
          <w:szCs w:val="24"/>
        </w:rPr>
        <w:t>бстоятельствах, указанных в п. 5</w:t>
      </w:r>
      <w:r w:rsidR="00561D50" w:rsidRPr="007D3E80">
        <w:rPr>
          <w:rFonts w:ascii="Times New Roman" w:hAnsi="Times New Roman" w:cs="Times New Roman"/>
          <w:sz w:val="24"/>
          <w:szCs w:val="24"/>
        </w:rPr>
        <w:t>.</w:t>
      </w:r>
      <w:r w:rsidR="005C7DC1" w:rsidRPr="007D3E80">
        <w:rPr>
          <w:rFonts w:ascii="Times New Roman" w:hAnsi="Times New Roman" w:cs="Times New Roman"/>
          <w:sz w:val="24"/>
          <w:szCs w:val="24"/>
        </w:rPr>
        <w:t>10</w:t>
      </w:r>
      <w:r w:rsidR="00561D50" w:rsidRPr="007D3E80">
        <w:rPr>
          <w:rFonts w:ascii="Times New Roman" w:hAnsi="Times New Roman" w:cs="Times New Roman"/>
          <w:sz w:val="24"/>
          <w:szCs w:val="24"/>
        </w:rPr>
        <w:t>. настоящего Договора, либо продолжит Работу, не дожид</w:t>
      </w:r>
      <w:r w:rsidR="007E419D" w:rsidRPr="007D3E80">
        <w:rPr>
          <w:rFonts w:ascii="Times New Roman" w:hAnsi="Times New Roman" w:cs="Times New Roman"/>
          <w:sz w:val="24"/>
          <w:szCs w:val="24"/>
        </w:rPr>
        <w:t>аясь истечения указанного в п. 5</w:t>
      </w:r>
      <w:r w:rsidR="00561D50" w:rsidRPr="007D3E80">
        <w:rPr>
          <w:rFonts w:ascii="Times New Roman" w:hAnsi="Times New Roman" w:cs="Times New Roman"/>
          <w:sz w:val="24"/>
          <w:szCs w:val="24"/>
        </w:rPr>
        <w:t>.1</w:t>
      </w:r>
      <w:r w:rsidR="005C7DC1" w:rsidRPr="007D3E80">
        <w:rPr>
          <w:rFonts w:ascii="Times New Roman" w:hAnsi="Times New Roman" w:cs="Times New Roman"/>
          <w:sz w:val="24"/>
          <w:szCs w:val="24"/>
        </w:rPr>
        <w:t>1</w:t>
      </w:r>
      <w:r w:rsidR="00561D50" w:rsidRPr="007D3E80">
        <w:rPr>
          <w:rFonts w:ascii="Times New Roman" w:hAnsi="Times New Roman" w:cs="Times New Roman"/>
          <w:sz w:val="24"/>
          <w:szCs w:val="24"/>
        </w:rPr>
        <w:t>. срока, он будет не вправе при предъявлении к нему или им к Заказчику соответствующих требований ссылаться на указанные обстоятельства.</w:t>
      </w:r>
    </w:p>
    <w:p w:rsidR="00C269BC" w:rsidRPr="000E4CDB" w:rsidRDefault="00966BE2" w:rsidP="00890DF3">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C269BC" w:rsidRPr="000E4CDB">
        <w:rPr>
          <w:rFonts w:ascii="Times New Roman" w:hAnsi="Times New Roman" w:cs="Times New Roman"/>
          <w:sz w:val="24"/>
          <w:szCs w:val="24"/>
        </w:rPr>
        <w:t>5.13. Формы Акт</w:t>
      </w:r>
      <w:r w:rsidR="0028657C" w:rsidRPr="000E4CDB">
        <w:rPr>
          <w:rFonts w:ascii="Times New Roman" w:hAnsi="Times New Roman" w:cs="Times New Roman"/>
          <w:sz w:val="24"/>
          <w:szCs w:val="24"/>
        </w:rPr>
        <w:t>а</w:t>
      </w:r>
      <w:r w:rsidR="00C269BC" w:rsidRPr="000E4CDB">
        <w:rPr>
          <w:rFonts w:ascii="Times New Roman" w:hAnsi="Times New Roman" w:cs="Times New Roman"/>
          <w:sz w:val="24"/>
          <w:szCs w:val="24"/>
        </w:rPr>
        <w:t xml:space="preserve"> о приемке-передаче оборудования в монтаж</w:t>
      </w:r>
      <w:r w:rsidR="0028657C" w:rsidRPr="000E4CDB">
        <w:rPr>
          <w:rFonts w:ascii="Times New Roman" w:hAnsi="Times New Roman" w:cs="Times New Roman"/>
          <w:sz w:val="24"/>
          <w:szCs w:val="24"/>
        </w:rPr>
        <w:t xml:space="preserve"> и</w:t>
      </w:r>
      <w:r w:rsidR="00C269BC" w:rsidRPr="000E4CDB">
        <w:rPr>
          <w:rFonts w:ascii="Times New Roman" w:hAnsi="Times New Roman" w:cs="Times New Roman"/>
          <w:sz w:val="24"/>
          <w:szCs w:val="24"/>
        </w:rPr>
        <w:t xml:space="preserve"> Акт</w:t>
      </w:r>
      <w:r w:rsidR="0028657C" w:rsidRPr="000E4CDB">
        <w:rPr>
          <w:rFonts w:ascii="Times New Roman" w:hAnsi="Times New Roman" w:cs="Times New Roman"/>
          <w:sz w:val="24"/>
          <w:szCs w:val="24"/>
        </w:rPr>
        <w:t>а</w:t>
      </w:r>
      <w:r w:rsidR="00C269BC" w:rsidRPr="000E4CDB">
        <w:rPr>
          <w:rFonts w:ascii="Times New Roman" w:hAnsi="Times New Roman" w:cs="Times New Roman"/>
          <w:sz w:val="24"/>
          <w:szCs w:val="24"/>
        </w:rPr>
        <w:t xml:space="preserve"> выполненных работ приведены в Приложениях № 6,7 к настоящему Договору.</w:t>
      </w:r>
    </w:p>
    <w:p w:rsidR="00F7180F" w:rsidRDefault="00966BE2" w:rsidP="001D76EE">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2C4F52" w:rsidRPr="000E4CDB">
        <w:rPr>
          <w:rFonts w:ascii="Times New Roman" w:hAnsi="Times New Roman" w:cs="Times New Roman"/>
          <w:sz w:val="24"/>
          <w:szCs w:val="24"/>
        </w:rPr>
        <w:t>5.1</w:t>
      </w:r>
      <w:r w:rsidR="0028657C" w:rsidRPr="000E4CDB">
        <w:rPr>
          <w:rFonts w:ascii="Times New Roman" w:hAnsi="Times New Roman" w:cs="Times New Roman"/>
          <w:sz w:val="24"/>
          <w:szCs w:val="24"/>
        </w:rPr>
        <w:t>4</w:t>
      </w:r>
      <w:r w:rsidR="002C4F52" w:rsidRPr="000E4CDB">
        <w:rPr>
          <w:rFonts w:ascii="Times New Roman" w:hAnsi="Times New Roman" w:cs="Times New Roman"/>
          <w:sz w:val="24"/>
          <w:szCs w:val="24"/>
        </w:rPr>
        <w:t xml:space="preserve">. </w:t>
      </w:r>
      <w:proofErr w:type="gramStart"/>
      <w:r w:rsidR="002C4F52" w:rsidRPr="000E4CDB">
        <w:rPr>
          <w:rFonts w:ascii="Times New Roman" w:hAnsi="Times New Roman" w:cs="Times New Roman"/>
          <w:sz w:val="24"/>
          <w:szCs w:val="24"/>
        </w:rPr>
        <w:t>Подрядчик подтверждает, что формы документов об исполнении им своих обязательств (Акт о приемке-передаче оборудования в монтаж, Акт выполненных работ,), приведенные в Приложениях № 6,7 к настоящему Договору, являются формами первичн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учетн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документ</w:t>
      </w:r>
      <w:r w:rsidR="00792652" w:rsidRPr="000E4CDB">
        <w:rPr>
          <w:rFonts w:ascii="Times New Roman" w:hAnsi="Times New Roman" w:cs="Times New Roman"/>
          <w:sz w:val="24"/>
          <w:szCs w:val="24"/>
        </w:rPr>
        <w:t>ов</w:t>
      </w:r>
      <w:r w:rsidR="002C4F52" w:rsidRPr="000E4CDB">
        <w:rPr>
          <w:rFonts w:ascii="Times New Roman" w:hAnsi="Times New Roman" w:cs="Times New Roman"/>
          <w:sz w:val="24"/>
          <w:szCs w:val="24"/>
        </w:rPr>
        <w:t>, утвержденн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«_______________» (указать наименование, дату и номер документа, которым утверждены формы первичных документов (учетная политика, приказ) и наименование контрагента ОАО «МРСК Центра» по договору)</w:t>
      </w:r>
      <w:r w:rsidR="001D76EE">
        <w:rPr>
          <w:rFonts w:ascii="Times New Roman" w:hAnsi="Times New Roman" w:cs="Times New Roman"/>
          <w:sz w:val="24"/>
          <w:szCs w:val="24"/>
        </w:rPr>
        <w:t>.</w:t>
      </w:r>
      <w:proofErr w:type="gramEnd"/>
    </w:p>
    <w:p w:rsidR="001D76EE" w:rsidRPr="007D3E80" w:rsidRDefault="001D76EE" w:rsidP="001D76EE">
      <w:pPr>
        <w:pStyle w:val="ConsNormal"/>
        <w:widowControl/>
        <w:spacing w:line="264" w:lineRule="auto"/>
        <w:ind w:firstLine="0"/>
        <w:jc w:val="both"/>
        <w:rPr>
          <w:rFonts w:ascii="Times New Roman" w:hAnsi="Times New Roman" w:cs="Times New Roman"/>
          <w:sz w:val="24"/>
          <w:szCs w:val="24"/>
        </w:rPr>
      </w:pPr>
    </w:p>
    <w:p w:rsidR="000E4CDB" w:rsidRDefault="00561D50" w:rsidP="005447EB">
      <w:pPr>
        <w:numPr>
          <w:ilvl w:val="0"/>
          <w:numId w:val="13"/>
        </w:numPr>
        <w:spacing w:line="264" w:lineRule="auto"/>
        <w:jc w:val="center"/>
        <w:rPr>
          <w:b/>
        </w:rPr>
      </w:pPr>
      <w:r w:rsidRPr="007D3E80">
        <w:rPr>
          <w:b/>
        </w:rPr>
        <w:t>ОТВЕТСТВЕННОСТЬ СТОРОН</w:t>
      </w:r>
    </w:p>
    <w:p w:rsidR="001D76EE" w:rsidRPr="005447EB" w:rsidRDefault="001D76EE" w:rsidP="001D76EE">
      <w:pPr>
        <w:spacing w:line="264" w:lineRule="auto"/>
        <w:ind w:left="720"/>
        <w:rPr>
          <w:b/>
        </w:rPr>
      </w:pPr>
    </w:p>
    <w:p w:rsidR="00F5486B" w:rsidRPr="007D3E80" w:rsidRDefault="00890DF3" w:rsidP="00890DF3">
      <w:pPr>
        <w:pStyle w:val="ConsPlusNormal"/>
        <w:widowControl/>
        <w:spacing w:line="22" w:lineRule="atLeast"/>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43785" w:rsidRPr="007D3E80">
        <w:rPr>
          <w:rFonts w:ascii="Times New Roman" w:hAnsi="Times New Roman" w:cs="Times New Roman"/>
          <w:sz w:val="24"/>
          <w:szCs w:val="24"/>
        </w:rPr>
        <w:t>6.1</w:t>
      </w:r>
      <w:r w:rsidR="00F5486B" w:rsidRPr="007D3E80">
        <w:rPr>
          <w:rFonts w:ascii="Times New Roman" w:hAnsi="Times New Roman" w:cs="Times New Roman"/>
          <w:sz w:val="24"/>
          <w:szCs w:val="24"/>
        </w:rPr>
        <w:t>. Подрядчик при нарушении договорных обязательств уплачивает Заказчику:</w:t>
      </w:r>
    </w:p>
    <w:p w:rsidR="00F5486B" w:rsidRPr="007D3E80" w:rsidRDefault="00890DF3" w:rsidP="00890DF3">
      <w:pPr>
        <w:spacing w:line="22" w:lineRule="atLeast"/>
        <w:jc w:val="both"/>
      </w:pPr>
      <w:r w:rsidRPr="007D3E80">
        <w:t xml:space="preserve">     </w:t>
      </w:r>
      <w:r w:rsidR="00F5486B" w:rsidRPr="007D3E80">
        <w:t>- при нарушении сроков выполнения Работ -  пени в размере 0,1 % (одна десятая процента)</w:t>
      </w:r>
      <w:r w:rsidR="00A07545" w:rsidRPr="007D3E80">
        <w:t xml:space="preserve">  от </w:t>
      </w:r>
      <w:r w:rsidR="00F5486B" w:rsidRPr="007D3E80">
        <w:t>стоимости Работ</w:t>
      </w:r>
      <w:r w:rsidR="00A07545" w:rsidRPr="007D3E80">
        <w:t xml:space="preserve"> (указанной в п.2.1 настоящего Дог</w:t>
      </w:r>
      <w:r w:rsidR="00C02A8B">
        <w:t>овора) за каждый день просрочки</w:t>
      </w:r>
      <w:r w:rsidR="00A07545" w:rsidRPr="007D3E80">
        <w:t>.</w:t>
      </w:r>
      <w:r w:rsidR="00F5486B" w:rsidRPr="007D3E80">
        <w:t xml:space="preserve"> </w:t>
      </w:r>
    </w:p>
    <w:p w:rsidR="00F5486B" w:rsidRPr="007D3E80" w:rsidRDefault="00890DF3" w:rsidP="00890DF3">
      <w:pPr>
        <w:pStyle w:val="ConsPlusNormal"/>
        <w:widowControl/>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F5486B" w:rsidRPr="007D3E80">
        <w:rPr>
          <w:rFonts w:ascii="Times New Roman" w:hAnsi="Times New Roman" w:cs="Times New Roman"/>
          <w:sz w:val="24"/>
          <w:szCs w:val="24"/>
        </w:rPr>
        <w:t>- за задержку устранения дефектов в произведённых работах против сроков, предусмотренных актом сторон, а в случае неявки Подрядчика - односторонним акт</w:t>
      </w:r>
      <w:r w:rsidR="00D455E4" w:rsidRPr="007D3E80">
        <w:rPr>
          <w:rFonts w:ascii="Times New Roman" w:hAnsi="Times New Roman" w:cs="Times New Roman"/>
          <w:sz w:val="24"/>
          <w:szCs w:val="24"/>
        </w:rPr>
        <w:t>ом - штраф (пеню) в размере 0,1</w:t>
      </w:r>
      <w:r w:rsidR="00F5486B" w:rsidRPr="007D3E80">
        <w:rPr>
          <w:rFonts w:ascii="Times New Roman" w:hAnsi="Times New Roman" w:cs="Times New Roman"/>
          <w:sz w:val="24"/>
          <w:szCs w:val="24"/>
        </w:rPr>
        <w:t>%</w:t>
      </w:r>
      <w:r w:rsidR="00D455E4" w:rsidRPr="007D3E80">
        <w:rPr>
          <w:rFonts w:ascii="Times New Roman" w:hAnsi="Times New Roman" w:cs="Times New Roman"/>
          <w:sz w:val="24"/>
          <w:szCs w:val="24"/>
        </w:rPr>
        <w:t xml:space="preserve"> (одна десятая</w:t>
      </w:r>
      <w:r w:rsidR="00F5486B" w:rsidRPr="007D3E80">
        <w:rPr>
          <w:rFonts w:ascii="Times New Roman" w:hAnsi="Times New Roman" w:cs="Times New Roman"/>
          <w:sz w:val="24"/>
          <w:szCs w:val="24"/>
        </w:rPr>
        <w:t xml:space="preserve"> процента) </w:t>
      </w:r>
      <w:r w:rsidR="00A07545" w:rsidRPr="007D3E80">
        <w:rPr>
          <w:rFonts w:ascii="Times New Roman" w:hAnsi="Times New Roman" w:cs="Times New Roman"/>
          <w:sz w:val="24"/>
          <w:szCs w:val="24"/>
        </w:rPr>
        <w:t>от стоимости Работ (указанной в п.2.1 настоящего Дог</w:t>
      </w:r>
      <w:r w:rsidR="00C02A8B">
        <w:rPr>
          <w:rFonts w:ascii="Times New Roman" w:hAnsi="Times New Roman" w:cs="Times New Roman"/>
          <w:sz w:val="24"/>
          <w:szCs w:val="24"/>
        </w:rPr>
        <w:t>овора) за каждый день просрочки</w:t>
      </w:r>
      <w:r w:rsidR="00A07545" w:rsidRPr="007D3E80">
        <w:rPr>
          <w:rFonts w:ascii="Times New Roman" w:hAnsi="Times New Roman" w:cs="Times New Roman"/>
          <w:sz w:val="24"/>
          <w:szCs w:val="24"/>
        </w:rPr>
        <w:t>.</w:t>
      </w:r>
    </w:p>
    <w:p w:rsidR="00586D7C" w:rsidRPr="00586D7C" w:rsidRDefault="00890DF3" w:rsidP="00586D7C">
      <w:pPr>
        <w:pStyle w:val="af5"/>
        <w:jc w:val="both"/>
        <w:rPr>
          <w:rFonts w:ascii="Times New Roman" w:hAnsi="Times New Roman"/>
          <w:sz w:val="24"/>
          <w:szCs w:val="24"/>
        </w:rPr>
      </w:pPr>
      <w:r w:rsidRPr="007D3E80">
        <w:lastRenderedPageBreak/>
        <w:t xml:space="preserve">     </w:t>
      </w:r>
      <w:r w:rsidR="00586D7C" w:rsidRPr="00586D7C">
        <w:t xml:space="preserve"> </w:t>
      </w:r>
      <w:r w:rsidR="00561D50" w:rsidRPr="00586D7C">
        <w:rPr>
          <w:rFonts w:ascii="Times New Roman" w:hAnsi="Times New Roman"/>
          <w:sz w:val="24"/>
          <w:szCs w:val="24"/>
        </w:rPr>
        <w:t xml:space="preserve">6.2. </w:t>
      </w:r>
      <w:r w:rsidR="00586D7C" w:rsidRPr="00586D7C">
        <w:rPr>
          <w:rFonts w:ascii="Times New Roman" w:hAnsi="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61D50" w:rsidRDefault="00890DF3" w:rsidP="00586D7C">
      <w:pPr>
        <w:pStyle w:val="af4"/>
        <w:spacing w:before="0" w:beforeAutospacing="0" w:after="0" w:afterAutospacing="0"/>
        <w:jc w:val="both"/>
      </w:pPr>
      <w:r w:rsidRPr="007D3E80">
        <w:t xml:space="preserve">     6.3. </w:t>
      </w:r>
      <w:r w:rsidR="00561D50" w:rsidRPr="007D3E80">
        <w:t>Уплата пени не освобождает Стороны от выполнения обязательств по настоящему Договору.</w:t>
      </w:r>
    </w:p>
    <w:p w:rsidR="006B3FF9" w:rsidRPr="006B3FF9" w:rsidRDefault="006B3FF9" w:rsidP="006B3FF9">
      <w:pPr>
        <w:jc w:val="both"/>
        <w:rPr>
          <w:rFonts w:eastAsia="Calibri"/>
          <w:lang w:eastAsia="en-US"/>
        </w:rPr>
      </w:pPr>
      <w:r>
        <w:t xml:space="preserve">     6.4. </w:t>
      </w:r>
      <w:r w:rsidRPr="006B3FF9">
        <w:rPr>
          <w:rFonts w:eastAsia="Calibri"/>
          <w:bCs/>
          <w:lang w:eastAsia="en-US"/>
        </w:rPr>
        <w:t>В случае неисполнен</w:t>
      </w:r>
      <w:r w:rsidRPr="006B3FF9">
        <w:rPr>
          <w:rFonts w:eastAsia="Calibri"/>
          <w:bCs/>
          <w:lang w:eastAsia="en-US"/>
        </w:rPr>
        <w:softHyphen/>
        <w:t>ия или ненадлежащ</w:t>
      </w:r>
      <w:r w:rsidRPr="006B3FF9">
        <w:rPr>
          <w:rFonts w:eastAsia="Calibri"/>
          <w:bCs/>
          <w:lang w:eastAsia="en-US"/>
        </w:rPr>
        <w:softHyphen/>
        <w:t>его исполнения</w:t>
      </w:r>
      <w:r w:rsidRPr="006B3FF9">
        <w:rPr>
          <w:rFonts w:eastAsia="Calibri"/>
          <w:bCs/>
          <w:lang w:eastAsia="en-US"/>
        </w:rPr>
        <w:softHyphen/>
        <w:t xml:space="preserve"> Подрядчиком обязательс</w:t>
      </w:r>
      <w:r w:rsidRPr="006B3FF9">
        <w:rPr>
          <w:rFonts w:eastAsia="Calibri"/>
          <w:bCs/>
          <w:lang w:eastAsia="en-US"/>
        </w:rPr>
        <w:softHyphen/>
        <w:t>тв, предусмотр</w:t>
      </w:r>
      <w:r w:rsidRPr="006B3FF9">
        <w:rPr>
          <w:rFonts w:eastAsia="Calibri"/>
          <w:bCs/>
          <w:lang w:eastAsia="en-US"/>
        </w:rPr>
        <w:softHyphen/>
        <w:t>енных настоящим Договором</w:t>
      </w:r>
      <w:r w:rsidRPr="006B3FF9">
        <w:rPr>
          <w:rFonts w:eastAsia="Calibri"/>
          <w:bCs/>
          <w:lang w:eastAsia="en-US"/>
        </w:rPr>
        <w:softHyphen/>
        <w:t>, Заказчик вправе в одностороннем порядке производить</w:t>
      </w:r>
      <w:r w:rsidRPr="006B3FF9">
        <w:rPr>
          <w:rFonts w:eastAsia="Calibri"/>
          <w:bCs/>
          <w:lang w:eastAsia="en-US"/>
        </w:rPr>
        <w:softHyphen/>
        <w:t xml:space="preserve"> оплату по Договору за вычетом соответств</w:t>
      </w:r>
      <w:r w:rsidRPr="006B3FF9">
        <w:rPr>
          <w:rFonts w:eastAsia="Calibri"/>
          <w:bCs/>
          <w:lang w:eastAsia="en-US"/>
        </w:rPr>
        <w:softHyphen/>
        <w:t>ующего размера неустойки (штрафа, пени).</w:t>
      </w:r>
    </w:p>
    <w:p w:rsidR="00561D50" w:rsidRPr="007D3E80" w:rsidRDefault="00890DF3" w:rsidP="00890DF3">
      <w:pPr>
        <w:pStyle w:val="ConsNorma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 xml:space="preserve">. Подрядчик несёт полную ответственность </w:t>
      </w:r>
      <w:proofErr w:type="gramStart"/>
      <w:r w:rsidR="00561D50" w:rsidRPr="007D3E80">
        <w:rPr>
          <w:rFonts w:ascii="Times New Roman" w:hAnsi="Times New Roman" w:cs="Times New Roman"/>
          <w:sz w:val="24"/>
          <w:szCs w:val="24"/>
        </w:rPr>
        <w:t>за</w:t>
      </w:r>
      <w:proofErr w:type="gramEnd"/>
      <w:r w:rsidR="00561D50" w:rsidRPr="007D3E80">
        <w:rPr>
          <w:rFonts w:ascii="Times New Roman" w:hAnsi="Times New Roman" w:cs="Times New Roman"/>
          <w:sz w:val="24"/>
          <w:szCs w:val="24"/>
        </w:rPr>
        <w:t>:</w:t>
      </w:r>
    </w:p>
    <w:p w:rsidR="00F7180F" w:rsidRPr="00CD6457"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w:t>
      </w:r>
      <w:r w:rsidR="0038410A" w:rsidRPr="007D3E80">
        <w:rPr>
          <w:rFonts w:ascii="Times New Roman" w:hAnsi="Times New Roman" w:cs="Times New Roman"/>
          <w:sz w:val="24"/>
          <w:szCs w:val="24"/>
        </w:rPr>
        <w:t>1</w:t>
      </w:r>
      <w:r w:rsidR="00843785"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Ненадлежащее выполнение Работ по настоящему Договору, в том числе за привлечённых субподрядчиков и за координацию их деятельности;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w:t>
      </w:r>
      <w:r w:rsidR="0038410A" w:rsidRPr="007D3E80">
        <w:rPr>
          <w:rFonts w:ascii="Times New Roman" w:hAnsi="Times New Roman" w:cs="Times New Roman"/>
          <w:sz w:val="24"/>
          <w:szCs w:val="24"/>
        </w:rPr>
        <w:t>2</w:t>
      </w:r>
      <w:r w:rsidR="00843785"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Сохранность всех поставленных для выполнения условий Договора материалов, оборудования принятого Подрядчиком от Заказчика в порядке пункта 1.4.</w:t>
      </w:r>
      <w:r w:rsidR="004C4DF5" w:rsidRPr="007D3E80">
        <w:rPr>
          <w:rFonts w:ascii="Times New Roman" w:hAnsi="Times New Roman" w:cs="Times New Roman"/>
          <w:sz w:val="24"/>
          <w:szCs w:val="24"/>
        </w:rPr>
        <w:t xml:space="preserve"> настоящего</w:t>
      </w:r>
      <w:r w:rsidR="00561D50" w:rsidRPr="007D3E80">
        <w:rPr>
          <w:rFonts w:ascii="Times New Roman" w:hAnsi="Times New Roman" w:cs="Times New Roman"/>
          <w:sz w:val="24"/>
          <w:szCs w:val="24"/>
        </w:rPr>
        <w:t xml:space="preserve"> Договора, до полного завершения Работ по настоящему Договору.</w:t>
      </w:r>
    </w:p>
    <w:p w:rsidR="00FA0381" w:rsidRPr="007D3E80" w:rsidRDefault="00890DF3" w:rsidP="00890DF3">
      <w:pPr>
        <w:pStyle w:val="a3"/>
        <w:tabs>
          <w:tab w:val="left" w:pos="-180"/>
        </w:tabs>
        <w:ind w:right="-105"/>
      </w:pPr>
      <w:r w:rsidRPr="007D3E80">
        <w:t xml:space="preserve">     </w:t>
      </w:r>
      <w:r w:rsidR="006B3FF9">
        <w:t>6.5</w:t>
      </w:r>
      <w:r w:rsidR="00FA0381" w:rsidRPr="007D3E80">
        <w:t>.</w:t>
      </w:r>
      <w:r w:rsidR="0038410A" w:rsidRPr="007D3E80">
        <w:t>3</w:t>
      </w:r>
      <w:r w:rsidR="00843785" w:rsidRPr="007D3E80">
        <w:t>.</w:t>
      </w:r>
      <w:r w:rsidR="00FA0381" w:rsidRPr="007D3E80">
        <w:t xml:space="preserve"> </w:t>
      </w:r>
      <w:r w:rsidR="00FF75D3" w:rsidRPr="007D3E80">
        <w:t xml:space="preserve"> </w:t>
      </w:r>
      <w:r w:rsidR="00FA0381" w:rsidRPr="007D3E80">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FA0381"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FA0381" w:rsidRPr="007D3E80">
        <w:rPr>
          <w:rFonts w:ascii="Times New Roman" w:hAnsi="Times New Roman" w:cs="Times New Roman"/>
          <w:sz w:val="24"/>
          <w:szCs w:val="24"/>
        </w:rPr>
        <w:t>.</w:t>
      </w:r>
      <w:r w:rsidR="0038410A" w:rsidRPr="007D3E80">
        <w:rPr>
          <w:rFonts w:ascii="Times New Roman" w:hAnsi="Times New Roman" w:cs="Times New Roman"/>
          <w:sz w:val="24"/>
          <w:szCs w:val="24"/>
        </w:rPr>
        <w:t>4</w:t>
      </w:r>
      <w:r w:rsidR="00843785" w:rsidRPr="007D3E80">
        <w:rPr>
          <w:rFonts w:ascii="Times New Roman" w:hAnsi="Times New Roman" w:cs="Times New Roman"/>
          <w:sz w:val="24"/>
          <w:szCs w:val="24"/>
        </w:rPr>
        <w:t xml:space="preserve">. </w:t>
      </w:r>
      <w:r w:rsidR="00FA0381" w:rsidRPr="007D3E80">
        <w:rPr>
          <w:rFonts w:ascii="Times New Roman" w:hAnsi="Times New Roman" w:cs="Times New Roman"/>
          <w:sz w:val="24"/>
          <w:szCs w:val="24"/>
        </w:rPr>
        <w:t xml:space="preserve"> 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w:t>
      </w:r>
      <w:r w:rsidR="00CA358E" w:rsidRPr="007D3E80">
        <w:rPr>
          <w:rFonts w:ascii="Times New Roman" w:hAnsi="Times New Roman" w:cs="Times New Roman"/>
          <w:sz w:val="24"/>
          <w:szCs w:val="24"/>
        </w:rPr>
        <w:t>убытков</w:t>
      </w:r>
      <w:r w:rsidR="00FA0381" w:rsidRPr="007D3E80">
        <w:rPr>
          <w:rFonts w:ascii="Times New Roman" w:hAnsi="Times New Roman" w:cs="Times New Roman"/>
          <w:sz w:val="24"/>
          <w:szCs w:val="24"/>
        </w:rPr>
        <w:t xml:space="preserve"> Заказчику или третьим лицам, Подрядчик возмещает причиненны</w:t>
      </w:r>
      <w:r w:rsidR="00995B33" w:rsidRPr="007D3E80">
        <w:rPr>
          <w:rFonts w:ascii="Times New Roman" w:hAnsi="Times New Roman" w:cs="Times New Roman"/>
          <w:sz w:val="24"/>
          <w:szCs w:val="24"/>
        </w:rPr>
        <w:t>е</w:t>
      </w:r>
      <w:r w:rsidR="00FA0381" w:rsidRPr="007D3E80">
        <w:rPr>
          <w:rFonts w:ascii="Times New Roman" w:hAnsi="Times New Roman" w:cs="Times New Roman"/>
          <w:sz w:val="24"/>
          <w:szCs w:val="24"/>
        </w:rPr>
        <w:t xml:space="preserve"> </w:t>
      </w:r>
      <w:r w:rsidR="00CA358E" w:rsidRPr="007D3E80">
        <w:rPr>
          <w:rFonts w:ascii="Times New Roman" w:hAnsi="Times New Roman" w:cs="Times New Roman"/>
          <w:sz w:val="24"/>
          <w:szCs w:val="24"/>
        </w:rPr>
        <w:t>убытки</w:t>
      </w:r>
      <w:r w:rsidR="00FA0381" w:rsidRPr="007D3E80">
        <w:rPr>
          <w:rFonts w:ascii="Times New Roman" w:hAnsi="Times New Roman" w:cs="Times New Roman"/>
          <w:sz w:val="24"/>
          <w:szCs w:val="24"/>
        </w:rPr>
        <w:t xml:space="preserve"> в полном объеме.</w:t>
      </w:r>
    </w:p>
    <w:p w:rsidR="00B71988" w:rsidRDefault="00890DF3" w:rsidP="00890DF3">
      <w:pPr>
        <w:pStyle w:val="ConsNormal"/>
        <w:widowControl/>
        <w:spacing w:line="264" w:lineRule="auto"/>
        <w:ind w:firstLine="0"/>
        <w:jc w:val="both"/>
        <w:rPr>
          <w:rFonts w:ascii="Times New Roman" w:hAnsi="Times New Roman"/>
          <w:bCs/>
          <w:color w:val="000000"/>
          <w:sz w:val="24"/>
          <w:szCs w:val="24"/>
        </w:rPr>
      </w:pPr>
      <w:r w:rsidRPr="007D3E80">
        <w:rPr>
          <w:rFonts w:ascii="Times New Roman" w:hAnsi="Times New Roman"/>
          <w:bCs/>
          <w:color w:val="000000"/>
          <w:sz w:val="24"/>
          <w:szCs w:val="24"/>
        </w:rPr>
        <w:t xml:space="preserve">     </w:t>
      </w:r>
      <w:r w:rsidR="006B3FF9">
        <w:rPr>
          <w:rFonts w:ascii="Times New Roman" w:hAnsi="Times New Roman"/>
          <w:bCs/>
          <w:color w:val="000000"/>
          <w:sz w:val="24"/>
          <w:szCs w:val="24"/>
        </w:rPr>
        <w:t>6.5</w:t>
      </w:r>
      <w:r w:rsidR="0038410A" w:rsidRPr="007D3E80">
        <w:rPr>
          <w:rFonts w:ascii="Times New Roman" w:hAnsi="Times New Roman"/>
          <w:bCs/>
          <w:color w:val="000000"/>
          <w:sz w:val="24"/>
          <w:szCs w:val="24"/>
        </w:rPr>
        <w:t>.5</w:t>
      </w:r>
      <w:r w:rsidR="00B71988" w:rsidRPr="007D3E80">
        <w:rPr>
          <w:rFonts w:ascii="Times New Roman" w:hAnsi="Times New Roman"/>
          <w:bCs/>
          <w:color w:val="000000"/>
          <w:sz w:val="24"/>
          <w:szCs w:val="24"/>
        </w:rPr>
        <w:t>. В случае несоблюдения Подрядчиком, при выполнении Работ предусмотренных наст</w:t>
      </w:r>
      <w:r w:rsidR="000A7313">
        <w:rPr>
          <w:rFonts w:ascii="Times New Roman" w:hAnsi="Times New Roman"/>
          <w:bCs/>
          <w:color w:val="000000"/>
          <w:sz w:val="24"/>
          <w:szCs w:val="24"/>
        </w:rPr>
        <w:t>оящим Договором, требований п. 3.3</w:t>
      </w:r>
      <w:r w:rsidR="0092380F">
        <w:rPr>
          <w:rFonts w:ascii="Times New Roman" w:hAnsi="Times New Roman"/>
          <w:bCs/>
          <w:color w:val="000000"/>
          <w:sz w:val="24"/>
          <w:szCs w:val="24"/>
        </w:rPr>
        <w:t>.18</w:t>
      </w:r>
      <w:r w:rsidR="00B71988" w:rsidRPr="007D3E80">
        <w:rPr>
          <w:rFonts w:ascii="Times New Roman" w:hAnsi="Times New Roman"/>
          <w:bCs/>
          <w:color w:val="000000"/>
          <w:sz w:val="24"/>
          <w:szCs w:val="24"/>
        </w:rPr>
        <w:t>. настоящего Договора, Подрядчик за свой счет производит доработки, связанные с устранением допущенных нарушений.</w:t>
      </w:r>
      <w:r w:rsidR="00B71988" w:rsidRPr="007D3E80">
        <w:rPr>
          <w:rStyle w:val="a9"/>
          <w:rFonts w:ascii="Times New Roman" w:hAnsi="Times New Roman"/>
          <w:bCs/>
          <w:color w:val="000000"/>
          <w:sz w:val="24"/>
          <w:szCs w:val="24"/>
        </w:rPr>
        <w:footnoteReference w:id="12"/>
      </w:r>
    </w:p>
    <w:p w:rsidR="001D76EE" w:rsidRDefault="001D76EE" w:rsidP="001D76EE">
      <w:pPr>
        <w:pStyle w:val="23"/>
        <w:tabs>
          <w:tab w:val="num" w:pos="1260"/>
        </w:tabs>
        <w:spacing w:after="0" w:line="240" w:lineRule="auto"/>
        <w:jc w:val="both"/>
      </w:pPr>
      <w:r>
        <w:t xml:space="preserve">     6.6. Подрядчик подтверждает и гарантирует, что при предоставлении в адрес Заказчика информации о полной цепочке собственников (п.3.3.20-3.3.22 Договора), им соблюдены все требования </w:t>
      </w:r>
      <w:r w:rsidRPr="00242E2A">
        <w:t>Федерального закона от 27.07.2006 г. №152-ФЗ «О персональных данных»</w:t>
      </w:r>
      <w:r>
        <w:t xml:space="preserve">. </w:t>
      </w:r>
    </w:p>
    <w:p w:rsidR="001D76EE" w:rsidRPr="00452DDA" w:rsidRDefault="001D76EE" w:rsidP="001D76EE">
      <w:pPr>
        <w:pStyle w:val="23"/>
        <w:tabs>
          <w:tab w:val="num" w:pos="1260"/>
        </w:tabs>
        <w:spacing w:after="0" w:line="240" w:lineRule="auto"/>
        <w:jc w:val="both"/>
      </w:pPr>
      <w:r>
        <w:t xml:space="preserve">            </w:t>
      </w:r>
      <w:proofErr w:type="gramStart"/>
      <w:r>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roofErr w:type="gramEnd"/>
    </w:p>
    <w:p w:rsidR="00337983" w:rsidRPr="00337983" w:rsidRDefault="00337983" w:rsidP="00337983">
      <w:pPr>
        <w:tabs>
          <w:tab w:val="left" w:pos="1134"/>
        </w:tabs>
        <w:jc w:val="both"/>
        <w:rPr>
          <w:rFonts w:eastAsia="Calibri"/>
          <w:lang w:eastAsia="en-US"/>
        </w:rPr>
      </w:pPr>
      <w:r>
        <w:rPr>
          <w:rFonts w:eastAsia="Calibri"/>
          <w:lang w:eastAsia="en-US"/>
        </w:rPr>
        <w:t xml:space="preserve">     6.7.</w:t>
      </w:r>
      <w:r w:rsidR="00586D7C" w:rsidRPr="00586D7C">
        <w:rPr>
          <w:rFonts w:eastAsia="Calibri"/>
          <w:lang w:eastAsia="en-US"/>
        </w:rPr>
        <w:t xml:space="preserve"> </w:t>
      </w:r>
      <w:r w:rsidRPr="00337983">
        <w:rPr>
          <w:rFonts w:eastAsia="Calibri"/>
          <w:lang w:eastAsia="en-US"/>
        </w:rPr>
        <w:t>Убытки Подрядчика, связанные с отказом Заказчика от исполнения договора</w:t>
      </w:r>
      <w:r>
        <w:rPr>
          <w:rFonts w:eastAsia="Calibri"/>
          <w:lang w:eastAsia="en-US"/>
        </w:rPr>
        <w:t xml:space="preserve"> по основаниям, предусмотренным п.3.2.7 Договора</w:t>
      </w:r>
      <w:r w:rsidRPr="00337983">
        <w:rPr>
          <w:rFonts w:eastAsia="Calibri"/>
          <w:lang w:eastAsia="en-US"/>
        </w:rPr>
        <w:t>, подлежат возмещению только в части реального ущерба. Упущенная выгода возмещению не подлежит.</w:t>
      </w:r>
    </w:p>
    <w:p w:rsidR="00337983" w:rsidRPr="00337983" w:rsidRDefault="00337983" w:rsidP="00337983">
      <w:pPr>
        <w:pStyle w:val="af3"/>
        <w:tabs>
          <w:tab w:val="left" w:pos="1134"/>
        </w:tabs>
        <w:spacing w:after="0" w:line="240" w:lineRule="auto"/>
        <w:ind w:left="0"/>
        <w:jc w:val="both"/>
        <w:rPr>
          <w:rFonts w:ascii="Times New Roman" w:hAnsi="Times New Roman"/>
          <w:sz w:val="24"/>
          <w:szCs w:val="24"/>
        </w:rPr>
      </w:pPr>
      <w:r w:rsidRPr="00337983">
        <w:rPr>
          <w:rFonts w:ascii="Times New Roman" w:hAnsi="Times New Roman"/>
          <w:sz w:val="24"/>
          <w:szCs w:val="24"/>
        </w:rPr>
        <w:t xml:space="preserve">     6.8.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w:t>
      </w:r>
      <w:r>
        <w:rPr>
          <w:rFonts w:ascii="Times New Roman" w:hAnsi="Times New Roman"/>
          <w:sz w:val="24"/>
          <w:szCs w:val="24"/>
        </w:rPr>
        <w:t xml:space="preserve"> (п.3.3.24 Договора)</w:t>
      </w:r>
      <w:r w:rsidRPr="00337983">
        <w:rPr>
          <w:rFonts w:ascii="Times New Roman" w:hAnsi="Times New Roman"/>
          <w:sz w:val="24"/>
          <w:szCs w:val="24"/>
        </w:rPr>
        <w:t>, Заказчик уплачивает Подрядчику штраф в размере 0,1% от стоимости договора.</w:t>
      </w:r>
    </w:p>
    <w:p w:rsidR="00F7180F" w:rsidRPr="00586D7C" w:rsidRDefault="00337983" w:rsidP="00586D7C">
      <w:pPr>
        <w:tabs>
          <w:tab w:val="left" w:pos="1134"/>
        </w:tabs>
        <w:contextualSpacing/>
        <w:jc w:val="both"/>
        <w:rPr>
          <w:rFonts w:eastAsia="Calibri"/>
          <w:i/>
          <w:lang w:eastAsia="en-US"/>
        </w:rPr>
      </w:pPr>
      <w:r>
        <w:rPr>
          <w:rFonts w:eastAsia="Calibri"/>
          <w:lang w:eastAsia="en-US"/>
        </w:rPr>
        <w:t xml:space="preserve">     6.9.</w:t>
      </w:r>
      <w:r w:rsidRPr="00337983">
        <w:rPr>
          <w:rFonts w:eastAsia="Calibri"/>
          <w:vertAlign w:val="superscript"/>
          <w:lang w:eastAsia="en-US"/>
        </w:rPr>
        <w:footnoteReference w:id="13"/>
      </w:r>
      <w:r w:rsidRPr="00337983">
        <w:rPr>
          <w:rFonts w:eastAsia="Calibri"/>
          <w:lang w:eastAsia="en-US"/>
        </w:rPr>
        <w:t xml:space="preserve">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w:t>
      </w:r>
      <w:r w:rsidRPr="00337983">
        <w:rPr>
          <w:rFonts w:eastAsia="Calibri"/>
          <w:i/>
          <w:lang w:eastAsia="en-US"/>
        </w:rPr>
        <w:t>.</w:t>
      </w:r>
    </w:p>
    <w:p w:rsidR="000E4CDB" w:rsidRDefault="00561D50" w:rsidP="005447EB">
      <w:pPr>
        <w:pStyle w:val="ConsNormal"/>
        <w:widowControl/>
        <w:numPr>
          <w:ilvl w:val="0"/>
          <w:numId w:val="13"/>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lastRenderedPageBreak/>
        <w:t>РАСПРЕДЕЛЕНИЕ РИСКА МЕЖДУ СТОРОНАМИ</w:t>
      </w:r>
    </w:p>
    <w:p w:rsidR="001D76EE" w:rsidRPr="005447EB" w:rsidRDefault="001D76EE" w:rsidP="001D76EE">
      <w:pPr>
        <w:pStyle w:val="ConsNormal"/>
        <w:widowControl/>
        <w:spacing w:line="264" w:lineRule="auto"/>
        <w:ind w:left="720" w:firstLine="0"/>
        <w:rPr>
          <w:rFonts w:ascii="Times New Roman" w:hAnsi="Times New Roman" w:cs="Times New Roman"/>
          <w:b/>
          <w:sz w:val="24"/>
          <w:szCs w:val="24"/>
        </w:rPr>
      </w:pP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7.1. Риск случайной гибели или случайного повреждения предназначенных для выполнения Работ материалов, оборудования с момен</w:t>
      </w:r>
      <w:r w:rsidR="00D12F43" w:rsidRPr="007D3E80">
        <w:rPr>
          <w:rFonts w:ascii="Times New Roman" w:hAnsi="Times New Roman" w:cs="Times New Roman"/>
          <w:sz w:val="24"/>
          <w:szCs w:val="24"/>
        </w:rPr>
        <w:t>та выполнения условий пункта 1.4</w:t>
      </w:r>
      <w:r w:rsidR="00561D50" w:rsidRPr="007D3E80">
        <w:rPr>
          <w:rFonts w:ascii="Times New Roman" w:hAnsi="Times New Roman" w:cs="Times New Roman"/>
          <w:sz w:val="24"/>
          <w:szCs w:val="24"/>
        </w:rPr>
        <w:t xml:space="preserve">. </w:t>
      </w:r>
      <w:r w:rsidR="004C4DF5" w:rsidRPr="007D3E80">
        <w:rPr>
          <w:rFonts w:ascii="Times New Roman" w:hAnsi="Times New Roman" w:cs="Times New Roman"/>
          <w:sz w:val="24"/>
          <w:szCs w:val="24"/>
        </w:rPr>
        <w:t xml:space="preserve">настоящего </w:t>
      </w:r>
      <w:r w:rsidR="00561D50" w:rsidRPr="007D3E80">
        <w:rPr>
          <w:rFonts w:ascii="Times New Roman" w:hAnsi="Times New Roman" w:cs="Times New Roman"/>
          <w:sz w:val="24"/>
          <w:szCs w:val="24"/>
        </w:rPr>
        <w:t>Договора несет Подрядчик.</w:t>
      </w:r>
    </w:p>
    <w:p w:rsidR="001D76EE" w:rsidRPr="003902C2" w:rsidRDefault="001D76EE" w:rsidP="00561D50">
      <w:pPr>
        <w:spacing w:line="264" w:lineRule="auto"/>
        <w:rPr>
          <w:b/>
        </w:rPr>
      </w:pPr>
    </w:p>
    <w:p w:rsidR="000E4CDB" w:rsidRPr="001D76EE" w:rsidRDefault="001D1BCB" w:rsidP="005447EB">
      <w:pPr>
        <w:widowControl w:val="0"/>
        <w:numPr>
          <w:ilvl w:val="0"/>
          <w:numId w:val="13"/>
        </w:numPr>
        <w:autoSpaceDE w:val="0"/>
        <w:autoSpaceDN w:val="0"/>
        <w:adjustRightInd w:val="0"/>
        <w:jc w:val="center"/>
        <w:rPr>
          <w:b/>
          <w:lang w:val="en-US"/>
        </w:rPr>
      </w:pPr>
      <w:r w:rsidRPr="001D1BCB">
        <w:rPr>
          <w:b/>
        </w:rPr>
        <w:t>ОБСТОЯТЕЛЬСТВА НЕПРЕОДОЛИМОЙ СИЛЫ</w:t>
      </w:r>
    </w:p>
    <w:p w:rsidR="001D76EE" w:rsidRPr="005447EB" w:rsidRDefault="001D76EE" w:rsidP="001D76EE">
      <w:pPr>
        <w:widowControl w:val="0"/>
        <w:autoSpaceDE w:val="0"/>
        <w:autoSpaceDN w:val="0"/>
        <w:adjustRightInd w:val="0"/>
        <w:ind w:left="720"/>
        <w:rPr>
          <w:b/>
          <w:lang w:val="en-US"/>
        </w:rPr>
      </w:pPr>
    </w:p>
    <w:p w:rsidR="00886B5D" w:rsidRPr="00886B5D" w:rsidRDefault="00890DF3" w:rsidP="00886B5D">
      <w:pPr>
        <w:widowControl w:val="0"/>
        <w:tabs>
          <w:tab w:val="left" w:pos="360"/>
        </w:tabs>
        <w:autoSpaceDE w:val="0"/>
        <w:autoSpaceDN w:val="0"/>
        <w:jc w:val="both"/>
      </w:pPr>
      <w:r w:rsidRPr="007D3E80">
        <w:t xml:space="preserve">     </w:t>
      </w:r>
      <w:r w:rsidR="00886B5D">
        <w:t xml:space="preserve"> </w:t>
      </w:r>
      <w:r w:rsidR="00886B5D" w:rsidRPr="00886B5D">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886B5D" w:rsidRPr="00886B5D" w:rsidRDefault="00886B5D" w:rsidP="00886B5D">
      <w:pPr>
        <w:shd w:val="clear" w:color="auto" w:fill="FFFFFF"/>
        <w:tabs>
          <w:tab w:val="left" w:pos="360"/>
        </w:tabs>
        <w:suppressAutoHyphens/>
        <w:jc w:val="both"/>
      </w:pPr>
      <w:r w:rsidRPr="00886B5D">
        <w:t xml:space="preserve">      </w:t>
      </w:r>
      <w:r>
        <w:t xml:space="preserve"> </w:t>
      </w:r>
      <w:r w:rsidRPr="00886B5D">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886B5D" w:rsidRPr="00886B5D" w:rsidRDefault="00886B5D" w:rsidP="00886B5D">
      <w:pPr>
        <w:widowControl w:val="0"/>
        <w:shd w:val="clear" w:color="auto" w:fill="FFFFFF"/>
        <w:tabs>
          <w:tab w:val="left" w:pos="567"/>
          <w:tab w:val="num" w:pos="1620"/>
        </w:tabs>
        <w:spacing w:before="14" w:after="14"/>
        <w:jc w:val="both"/>
      </w:pPr>
      <w:r w:rsidRPr="00886B5D">
        <w:t xml:space="preserve">       К подобным обстоятельствам Стороны относят, в том числе, </w:t>
      </w:r>
      <w:proofErr w:type="gramStart"/>
      <w:r w:rsidRPr="00886B5D">
        <w:t>но</w:t>
      </w:r>
      <w:proofErr w:type="gramEnd"/>
      <w:r w:rsidRPr="00886B5D">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886B5D" w:rsidRPr="00886B5D" w:rsidRDefault="00886B5D" w:rsidP="00886B5D">
      <w:pPr>
        <w:widowControl w:val="0"/>
        <w:shd w:val="clear" w:color="auto" w:fill="FFFFFF"/>
        <w:tabs>
          <w:tab w:val="left" w:pos="567"/>
          <w:tab w:val="num" w:pos="1620"/>
        </w:tabs>
        <w:spacing w:before="14" w:after="14"/>
        <w:jc w:val="both"/>
      </w:pPr>
      <w:r w:rsidRPr="00886B5D">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6B5D" w:rsidRPr="00886B5D" w:rsidRDefault="00886B5D" w:rsidP="00886B5D">
      <w:pPr>
        <w:widowControl w:val="0"/>
        <w:tabs>
          <w:tab w:val="left" w:pos="360"/>
        </w:tabs>
        <w:autoSpaceDE w:val="0"/>
        <w:autoSpaceDN w:val="0"/>
        <w:jc w:val="both"/>
      </w:pPr>
      <w:r>
        <w:t xml:space="preserve">         </w:t>
      </w:r>
      <w:r w:rsidRPr="00886B5D">
        <w:t>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886B5D">
        <w:t>е</w:t>
      </w:r>
      <w:proofErr w:type="gramEnd"/>
      <w:r w:rsidRPr="00886B5D">
        <w:t xml:space="preserve"> освобождения от ответственности.</w:t>
      </w:r>
    </w:p>
    <w:p w:rsidR="001D76EE" w:rsidRPr="00886B5D" w:rsidRDefault="00886B5D" w:rsidP="00886B5D">
      <w:pPr>
        <w:widowControl w:val="0"/>
        <w:tabs>
          <w:tab w:val="left" w:pos="0"/>
        </w:tabs>
        <w:autoSpaceDE w:val="0"/>
        <w:autoSpaceDN w:val="0"/>
        <w:jc w:val="both"/>
      </w:pPr>
      <w:r>
        <w:t xml:space="preserve">         </w:t>
      </w:r>
      <w:r w:rsidRPr="00886B5D">
        <w:t>8.4. В период действия обстоятельств непреодолимой силы, которые освобождают Стороны от ответственности, выполнение обязатель</w:t>
      </w:r>
      <w:proofErr w:type="gramStart"/>
      <w:r w:rsidRPr="00886B5D">
        <w:t>ств пр</w:t>
      </w:r>
      <w:proofErr w:type="gramEnd"/>
      <w:r w:rsidRPr="00886B5D">
        <w:t>иостанавливается.</w:t>
      </w:r>
    </w:p>
    <w:p w:rsidR="00886B5D" w:rsidRPr="00886B5D" w:rsidRDefault="00886B5D" w:rsidP="00886B5D">
      <w:pPr>
        <w:widowControl w:val="0"/>
        <w:tabs>
          <w:tab w:val="left" w:pos="0"/>
        </w:tabs>
        <w:autoSpaceDE w:val="0"/>
        <w:autoSpaceDN w:val="0"/>
        <w:jc w:val="both"/>
      </w:pPr>
      <w:r>
        <w:t xml:space="preserve">         </w:t>
      </w:r>
      <w:r w:rsidRPr="00886B5D">
        <w:t>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D12F43" w:rsidRDefault="00886B5D" w:rsidP="00886B5D">
      <w:pPr>
        <w:pStyle w:val="a5"/>
        <w:tabs>
          <w:tab w:val="num" w:pos="709"/>
        </w:tabs>
        <w:ind w:firstLine="0"/>
        <w:jc w:val="both"/>
      </w:pPr>
      <w:r w:rsidRPr="00886B5D">
        <w:t xml:space="preserve">      </w:t>
      </w:r>
      <w:r>
        <w:t xml:space="preserve">   </w:t>
      </w:r>
      <w:r w:rsidRPr="00886B5D">
        <w:t>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5447EB" w:rsidRPr="007D3E80" w:rsidRDefault="005447EB" w:rsidP="00890DF3">
      <w:pPr>
        <w:pStyle w:val="a5"/>
        <w:tabs>
          <w:tab w:val="num" w:pos="709"/>
        </w:tabs>
        <w:ind w:firstLine="0"/>
        <w:jc w:val="both"/>
      </w:pPr>
    </w:p>
    <w:p w:rsidR="000E4CDB" w:rsidRDefault="00561D50" w:rsidP="005447EB">
      <w:pPr>
        <w:pStyle w:val="ConsNormal"/>
        <w:widowControl/>
        <w:numPr>
          <w:ilvl w:val="0"/>
          <w:numId w:val="14"/>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ГАРАНТИИ КАЧЕСТВА РАБОТЫ</w:t>
      </w:r>
    </w:p>
    <w:p w:rsidR="001D76EE" w:rsidRPr="005447EB" w:rsidRDefault="001D76EE" w:rsidP="001D76EE">
      <w:pPr>
        <w:pStyle w:val="ConsNormal"/>
        <w:widowControl/>
        <w:spacing w:line="264" w:lineRule="auto"/>
        <w:ind w:left="720" w:firstLine="0"/>
        <w:rPr>
          <w:rFonts w:ascii="Times New Roman" w:hAnsi="Times New Roman" w:cs="Times New Roman"/>
          <w:b/>
          <w:sz w:val="24"/>
          <w:szCs w:val="24"/>
        </w:rPr>
      </w:pP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9.1. Гарантии качества распространяются на все Работы, выполненные Подрядчиком по Договору.</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9.2. Гарантийный срок Работ устанавливается на срок ___________</w:t>
      </w:r>
      <w:r w:rsidR="00E80D4F">
        <w:rPr>
          <w:rFonts w:ascii="Times New Roman" w:hAnsi="Times New Roman" w:cs="Times New Roman"/>
          <w:sz w:val="24"/>
          <w:szCs w:val="24"/>
        </w:rPr>
        <w:t xml:space="preserve"> </w:t>
      </w:r>
      <w:r w:rsidR="00D12F43" w:rsidRPr="007D3E80">
        <w:rPr>
          <w:rFonts w:ascii="Times New Roman" w:hAnsi="Times New Roman" w:cs="Times New Roman"/>
          <w:sz w:val="24"/>
          <w:szCs w:val="24"/>
        </w:rPr>
        <w:t>(</w:t>
      </w:r>
      <w:r w:rsidR="00E80D4F" w:rsidRPr="007A44C2">
        <w:rPr>
          <w:rFonts w:ascii="Times New Roman" w:hAnsi="Times New Roman" w:cs="Times New Roman"/>
          <w:i/>
          <w:sz w:val="24"/>
          <w:szCs w:val="24"/>
        </w:rPr>
        <w:t>указать прописью</w:t>
      </w:r>
      <w:r w:rsidR="00D12F43" w:rsidRPr="007D3E80">
        <w:rPr>
          <w:rFonts w:ascii="Times New Roman" w:hAnsi="Times New Roman" w:cs="Times New Roman"/>
          <w:sz w:val="24"/>
          <w:szCs w:val="24"/>
        </w:rPr>
        <w:t>) лет</w:t>
      </w:r>
      <w:r w:rsidR="00561D50" w:rsidRPr="007D3E80">
        <w:rPr>
          <w:rFonts w:ascii="Times New Roman" w:hAnsi="Times New Roman" w:cs="Times New Roman"/>
          <w:sz w:val="24"/>
          <w:szCs w:val="24"/>
        </w:rPr>
        <w:t xml:space="preserve">  от даты подписания Сторонами Акта  выполненных Работ. В случае если в </w:t>
      </w:r>
      <w:r w:rsidR="00561D50" w:rsidRPr="007D3E80">
        <w:rPr>
          <w:rFonts w:ascii="Times New Roman" w:hAnsi="Times New Roman" w:cs="Times New Roman"/>
          <w:sz w:val="24"/>
          <w:szCs w:val="24"/>
        </w:rPr>
        <w:lastRenderedPageBreak/>
        <w:t>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9.3. Если в течение гарантийного срока обнаружатся дефекты, препятствующие нормальной эксплуатации </w:t>
      </w:r>
      <w:r w:rsidR="00EA69C0">
        <w:rPr>
          <w:rFonts w:ascii="Times New Roman" w:hAnsi="Times New Roman" w:cs="Times New Roman"/>
          <w:sz w:val="24"/>
          <w:szCs w:val="24"/>
        </w:rPr>
        <w:t>и использованию результата работы</w:t>
      </w:r>
      <w:r w:rsidR="00561D50" w:rsidRPr="007D3E80">
        <w:rPr>
          <w:rFonts w:ascii="Times New Roman" w:hAnsi="Times New Roman" w:cs="Times New Roman"/>
          <w:sz w:val="24"/>
          <w:szCs w:val="24"/>
        </w:rPr>
        <w:t>, указанного в пункте 1.1.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9.4.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886B5D" w:rsidRPr="001D76EE" w:rsidRDefault="00886B5D" w:rsidP="00561D50">
      <w:pPr>
        <w:pStyle w:val="ConsNonformat"/>
        <w:widowControl/>
        <w:spacing w:line="264" w:lineRule="auto"/>
        <w:rPr>
          <w:rFonts w:ascii="Times New Roman" w:hAnsi="Times New Roman" w:cs="Times New Roman"/>
          <w:sz w:val="24"/>
          <w:szCs w:val="24"/>
        </w:rPr>
      </w:pPr>
    </w:p>
    <w:p w:rsidR="00561D50" w:rsidRPr="007D3E80" w:rsidRDefault="00561D50" w:rsidP="00561D50">
      <w:pPr>
        <w:pStyle w:val="ConsNormal"/>
        <w:widowControl/>
        <w:spacing w:line="264" w:lineRule="auto"/>
        <w:ind w:firstLine="0"/>
        <w:jc w:val="center"/>
        <w:rPr>
          <w:rFonts w:ascii="Times New Roman" w:hAnsi="Times New Roman" w:cs="Times New Roman"/>
          <w:b/>
          <w:sz w:val="24"/>
          <w:szCs w:val="24"/>
        </w:rPr>
      </w:pPr>
      <w:r w:rsidRPr="007D3E80">
        <w:rPr>
          <w:rFonts w:ascii="Times New Roman" w:hAnsi="Times New Roman" w:cs="Times New Roman"/>
          <w:b/>
          <w:sz w:val="24"/>
          <w:szCs w:val="24"/>
        </w:rPr>
        <w:t xml:space="preserve">10. КОНТРОЛЬ И НАДЗОР ЗАКАЗЧИКА </w:t>
      </w:r>
    </w:p>
    <w:p w:rsidR="000E4CDB" w:rsidRDefault="00561D50" w:rsidP="005447EB">
      <w:pPr>
        <w:pStyle w:val="ConsNormal"/>
        <w:widowControl/>
        <w:spacing w:line="264" w:lineRule="auto"/>
        <w:ind w:firstLine="0"/>
        <w:jc w:val="center"/>
        <w:rPr>
          <w:rFonts w:ascii="Times New Roman" w:hAnsi="Times New Roman" w:cs="Times New Roman"/>
          <w:b/>
          <w:sz w:val="24"/>
          <w:szCs w:val="24"/>
        </w:rPr>
      </w:pPr>
      <w:r w:rsidRPr="007D3E80">
        <w:rPr>
          <w:rFonts w:ascii="Times New Roman" w:hAnsi="Times New Roman" w:cs="Times New Roman"/>
          <w:b/>
          <w:sz w:val="24"/>
          <w:szCs w:val="24"/>
        </w:rPr>
        <w:t>ЗА ВЫПОЛНЕНИЕМ РАБОТ</w:t>
      </w:r>
    </w:p>
    <w:p w:rsidR="001D76EE" w:rsidRPr="005447EB" w:rsidRDefault="001D76EE" w:rsidP="005447EB">
      <w:pPr>
        <w:pStyle w:val="ConsNormal"/>
        <w:widowControl/>
        <w:spacing w:line="264" w:lineRule="auto"/>
        <w:ind w:firstLine="0"/>
        <w:jc w:val="center"/>
        <w:rPr>
          <w:rFonts w:ascii="Times New Roman" w:hAnsi="Times New Roman" w:cs="Times New Roman"/>
          <w:b/>
          <w:sz w:val="24"/>
          <w:szCs w:val="24"/>
        </w:rPr>
      </w:pP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b/>
          <w:sz w:val="24"/>
          <w:szCs w:val="24"/>
        </w:rPr>
        <w:t xml:space="preserve">    </w:t>
      </w:r>
      <w:r w:rsidR="00886B5D" w:rsidRPr="00886B5D">
        <w:rPr>
          <w:rFonts w:ascii="Times New Roman" w:hAnsi="Times New Roman" w:cs="Times New Roman"/>
          <w:b/>
          <w:sz w:val="24"/>
          <w:szCs w:val="24"/>
        </w:rPr>
        <w:t xml:space="preserve">   </w:t>
      </w:r>
      <w:r w:rsidR="00886B5D" w:rsidRPr="00EC7BA5">
        <w:rPr>
          <w:rFonts w:ascii="Times New Roman" w:hAnsi="Times New Roman" w:cs="Times New Roman"/>
          <w:b/>
          <w:sz w:val="24"/>
          <w:szCs w:val="24"/>
        </w:rPr>
        <w:t xml:space="preserve"> </w:t>
      </w:r>
      <w:r w:rsidR="00886B5D" w:rsidRPr="00886B5D">
        <w:rPr>
          <w:rFonts w:ascii="Times New Roman" w:hAnsi="Times New Roman" w:cs="Times New Roman"/>
          <w:b/>
          <w:sz w:val="24"/>
          <w:szCs w:val="24"/>
        </w:rPr>
        <w:t xml:space="preserve"> </w:t>
      </w:r>
      <w:r w:rsidR="00561D50" w:rsidRPr="007D3E80">
        <w:rPr>
          <w:rFonts w:ascii="Times New Roman" w:hAnsi="Times New Roman" w:cs="Times New Roman"/>
          <w:sz w:val="24"/>
          <w:szCs w:val="24"/>
        </w:rPr>
        <w:t>10.1. Заказчик вправе осуществлять контроль и надзор за ходом и качеством выполняемых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EC7BA5">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10.2. Заказчик осуществляет технический надзор и </w:t>
      </w:r>
      <w:proofErr w:type="gramStart"/>
      <w:r w:rsidR="00561D50" w:rsidRPr="007D3E80">
        <w:rPr>
          <w:rFonts w:ascii="Times New Roman" w:hAnsi="Times New Roman" w:cs="Times New Roman"/>
          <w:sz w:val="24"/>
          <w:szCs w:val="24"/>
        </w:rPr>
        <w:t>контроль за</w:t>
      </w:r>
      <w:proofErr w:type="gramEnd"/>
      <w:r w:rsidR="00561D50" w:rsidRPr="007D3E80">
        <w:rPr>
          <w:rFonts w:ascii="Times New Roman" w:hAnsi="Times New Roman" w:cs="Times New Roman"/>
          <w:sz w:val="24"/>
          <w:szCs w:val="24"/>
        </w:rPr>
        <w:t xml:space="preserve"> соблюдением Подрядчиком </w:t>
      </w:r>
      <w:r w:rsidR="00EA69C0">
        <w:rPr>
          <w:rFonts w:ascii="Times New Roman" w:hAnsi="Times New Roman" w:cs="Times New Roman"/>
          <w:sz w:val="24"/>
          <w:szCs w:val="24"/>
        </w:rPr>
        <w:t>Календарного плана</w:t>
      </w:r>
      <w:r w:rsidR="00561D50" w:rsidRPr="007D3E80">
        <w:rPr>
          <w:rFonts w:ascii="Times New Roman" w:hAnsi="Times New Roman" w:cs="Times New Roman"/>
          <w:sz w:val="24"/>
          <w:szCs w:val="24"/>
        </w:rPr>
        <w:t xml:space="preserve"> выполнения Работ и качества Работ, а также производит проверку соответствия используемых им материалов условиям Договора и Смете.</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EC7BA5">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10.3. Заказчик, представители Заказчика имеют право беспрепятственного доступа на объект, указанный в пункте 1.1. Договора в любое время в период выполнения Работ по Договору.</w:t>
      </w:r>
      <w:r w:rsidR="00561D50" w:rsidRPr="007D3E80">
        <w:rPr>
          <w:rFonts w:ascii="Times New Roman" w:hAnsi="Times New Roman" w:cs="Times New Roman"/>
          <w:color w:val="FF0000"/>
          <w:sz w:val="24"/>
          <w:szCs w:val="24"/>
        </w:rPr>
        <w:t xml:space="preserve"> </w:t>
      </w:r>
    </w:p>
    <w:p w:rsidR="00F7180F" w:rsidRPr="009B70C3"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EC7BA5">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10.4. При выявлении Заказчиком недостатков в Работе, возникших по вине Подрядчика  или  лиц  за  которых  он  отвечает,   Подрядчик   обязуется   в  течение 7 (Семи) календарных дней принять меры к устранению недостатков, указанных Заказчиком.</w:t>
      </w:r>
    </w:p>
    <w:p w:rsidR="000E4CDB" w:rsidRDefault="00890DF3" w:rsidP="00CD645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EC7BA5">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10.5. При осуществлении </w:t>
      </w:r>
      <w:proofErr w:type="gramStart"/>
      <w:r w:rsidR="00561D50" w:rsidRPr="007D3E80">
        <w:rPr>
          <w:rFonts w:ascii="Times New Roman" w:hAnsi="Times New Roman" w:cs="Times New Roman"/>
          <w:sz w:val="24"/>
          <w:szCs w:val="24"/>
        </w:rPr>
        <w:t>контроля за</w:t>
      </w:r>
      <w:proofErr w:type="gramEnd"/>
      <w:r w:rsidR="00561D50" w:rsidRPr="007D3E80">
        <w:rPr>
          <w:rFonts w:ascii="Times New Roman" w:hAnsi="Times New Roman" w:cs="Times New Roman"/>
          <w:sz w:val="24"/>
          <w:szCs w:val="24"/>
        </w:rPr>
        <w:t xml:space="preserve"> ведением Работ Заказчик, а также его полномочные представители не вправе вмешиваться в оперативно-хозяйственную деятельность Подрядчика.</w:t>
      </w:r>
    </w:p>
    <w:p w:rsidR="00687EA1" w:rsidRPr="00687EA1" w:rsidRDefault="00687EA1" w:rsidP="00CD6457">
      <w:pPr>
        <w:pStyle w:val="ConsNormal"/>
        <w:widowControl/>
        <w:spacing w:line="264" w:lineRule="auto"/>
        <w:ind w:firstLine="0"/>
        <w:jc w:val="both"/>
        <w:rPr>
          <w:rFonts w:ascii="Times New Roman" w:hAnsi="Times New Roman" w:cs="Times New Roman"/>
          <w:sz w:val="24"/>
          <w:szCs w:val="24"/>
        </w:rPr>
      </w:pPr>
    </w:p>
    <w:p w:rsidR="000E4CDB" w:rsidRDefault="00561D50" w:rsidP="005447EB">
      <w:pPr>
        <w:pStyle w:val="ConsNormal"/>
        <w:widowControl/>
        <w:numPr>
          <w:ilvl w:val="0"/>
          <w:numId w:val="11"/>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РАСТОРЖЕНИЕ ДОГОВОРА</w:t>
      </w:r>
    </w:p>
    <w:p w:rsidR="001D76EE" w:rsidRPr="005447EB" w:rsidRDefault="001D76EE" w:rsidP="001D76EE">
      <w:pPr>
        <w:pStyle w:val="ConsNormal"/>
        <w:widowControl/>
        <w:spacing w:line="264" w:lineRule="auto"/>
        <w:ind w:left="1080" w:firstLine="0"/>
        <w:rPr>
          <w:rFonts w:ascii="Times New Roman" w:hAnsi="Times New Roman" w:cs="Times New Roman"/>
          <w:b/>
          <w:sz w:val="24"/>
          <w:szCs w:val="24"/>
        </w:rPr>
      </w:pP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EC7BA5">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11.1. Заказчик вправе </w:t>
      </w:r>
      <w:r w:rsidR="003902C2">
        <w:rPr>
          <w:rFonts w:ascii="Times New Roman" w:hAnsi="Times New Roman" w:cs="Times New Roman"/>
          <w:sz w:val="24"/>
          <w:szCs w:val="24"/>
        </w:rPr>
        <w:t>отказаться от исполнения настоящего</w:t>
      </w:r>
      <w:r w:rsidR="00561D50" w:rsidRPr="007D3E80">
        <w:rPr>
          <w:rFonts w:ascii="Times New Roman" w:hAnsi="Times New Roman" w:cs="Times New Roman"/>
          <w:sz w:val="24"/>
          <w:szCs w:val="24"/>
        </w:rPr>
        <w:t xml:space="preserve"> Договор</w:t>
      </w:r>
      <w:r w:rsidR="003902C2">
        <w:rPr>
          <w:rFonts w:ascii="Times New Roman" w:hAnsi="Times New Roman" w:cs="Times New Roman"/>
          <w:sz w:val="24"/>
          <w:szCs w:val="24"/>
        </w:rPr>
        <w:t>а</w:t>
      </w:r>
      <w:r w:rsidR="00561D50" w:rsidRPr="007D3E80">
        <w:rPr>
          <w:rFonts w:ascii="Times New Roman" w:hAnsi="Times New Roman" w:cs="Times New Roman"/>
          <w:sz w:val="24"/>
          <w:szCs w:val="24"/>
        </w:rPr>
        <w:t xml:space="preserve"> в следующих случаях:</w:t>
      </w:r>
    </w:p>
    <w:p w:rsidR="00F077A7"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задержки Подрядчиком начала выполнения Работ бол</w:t>
      </w:r>
      <w:r w:rsidR="00D12F43" w:rsidRPr="007D3E80">
        <w:rPr>
          <w:rFonts w:ascii="Times New Roman" w:hAnsi="Times New Roman" w:cs="Times New Roman"/>
          <w:sz w:val="24"/>
          <w:szCs w:val="24"/>
        </w:rPr>
        <w:t xml:space="preserve">ее чем </w:t>
      </w:r>
      <w:proofErr w:type="gramStart"/>
      <w:r w:rsidR="00D12F43" w:rsidRPr="007D3E80">
        <w:rPr>
          <w:rFonts w:ascii="Times New Roman" w:hAnsi="Times New Roman" w:cs="Times New Roman"/>
          <w:sz w:val="24"/>
          <w:szCs w:val="24"/>
        </w:rPr>
        <w:t>на</w:t>
      </w:r>
      <w:proofErr w:type="gramEnd"/>
      <w:r w:rsidR="00D12F43" w:rsidRPr="007D3E80">
        <w:rPr>
          <w:rFonts w:ascii="Times New Roman" w:hAnsi="Times New Roman" w:cs="Times New Roman"/>
          <w:sz w:val="24"/>
          <w:szCs w:val="24"/>
        </w:rPr>
        <w:t xml:space="preserve"> ______(</w:t>
      </w:r>
      <w:r w:rsidR="008A0FEE" w:rsidRPr="007D3E80">
        <w:rPr>
          <w:rFonts w:ascii="Times New Roman" w:hAnsi="Times New Roman" w:cs="Times New Roman"/>
          <w:i/>
          <w:sz w:val="24"/>
          <w:szCs w:val="24"/>
        </w:rPr>
        <w:t>указать прописью</w:t>
      </w:r>
      <w:r w:rsidR="00D12F43"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календарных дней по причинам, не зависящим от Заказчика;</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9B70C3">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систематического нарушения Подрядчиком сроков выполнения Работ, влекущего увеличение сроков окончания Работ более чем на ___________</w:t>
      </w:r>
      <w:r w:rsidR="00EA69C0">
        <w:rPr>
          <w:rFonts w:ascii="Times New Roman" w:hAnsi="Times New Roman" w:cs="Times New Roman"/>
          <w:sz w:val="24"/>
          <w:szCs w:val="24"/>
        </w:rPr>
        <w:t xml:space="preserve"> </w:t>
      </w:r>
      <w:proofErr w:type="gramStart"/>
      <w:r w:rsidR="00D12F43" w:rsidRPr="007D3E80">
        <w:rPr>
          <w:rFonts w:ascii="Times New Roman" w:hAnsi="Times New Roman" w:cs="Times New Roman"/>
          <w:sz w:val="24"/>
          <w:szCs w:val="24"/>
        </w:rPr>
        <w:t>(</w:t>
      </w:r>
      <w:r w:rsidR="008A0FEE" w:rsidRPr="007D3E80">
        <w:rPr>
          <w:rFonts w:ascii="Times New Roman" w:hAnsi="Times New Roman" w:cs="Times New Roman"/>
          <w:i/>
          <w:sz w:val="24"/>
          <w:szCs w:val="24"/>
        </w:rPr>
        <w:t xml:space="preserve"> </w:t>
      </w:r>
      <w:proofErr w:type="gramEnd"/>
      <w:r w:rsidR="008A0FEE" w:rsidRPr="007D3E80">
        <w:rPr>
          <w:rFonts w:ascii="Times New Roman" w:hAnsi="Times New Roman" w:cs="Times New Roman"/>
          <w:i/>
          <w:sz w:val="24"/>
          <w:szCs w:val="24"/>
        </w:rPr>
        <w:t>указать прописью</w:t>
      </w:r>
      <w:r w:rsidR="00D12F43"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месяц;</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00561D50" w:rsidRPr="007D3E80">
        <w:rPr>
          <w:rFonts w:ascii="Times New Roman" w:hAnsi="Times New Roman" w:cs="Times New Roman"/>
          <w:sz w:val="24"/>
          <w:szCs w:val="24"/>
        </w:rPr>
        <w:t>- систематического несоблюдения Подрядчиком требований по качеству Работ;</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lastRenderedPageBreak/>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аннулирования лицен</w:t>
      </w:r>
      <w:r w:rsidRPr="007D3E80">
        <w:rPr>
          <w:rFonts w:ascii="Times New Roman" w:hAnsi="Times New Roman" w:cs="Times New Roman"/>
          <w:sz w:val="24"/>
          <w:szCs w:val="24"/>
        </w:rPr>
        <w:t>зий на осуществление определенных видов деятельности</w:t>
      </w:r>
      <w:r w:rsidR="00561D50" w:rsidRPr="007D3E80">
        <w:rPr>
          <w:rFonts w:ascii="Times New Roman" w:hAnsi="Times New Roman" w:cs="Times New Roman"/>
          <w:sz w:val="24"/>
          <w:szCs w:val="24"/>
        </w:rPr>
        <w:t>,</w:t>
      </w:r>
      <w:r w:rsidRPr="007D3E80">
        <w:rPr>
          <w:rFonts w:ascii="Times New Roman" w:hAnsi="Times New Roman" w:cs="Times New Roman"/>
          <w:sz w:val="24"/>
          <w:szCs w:val="24"/>
        </w:rPr>
        <w:t xml:space="preserve"> допусков к выполнению</w:t>
      </w:r>
      <w:r w:rsidR="00561D50" w:rsidRPr="007D3E80">
        <w:rPr>
          <w:rFonts w:ascii="Times New Roman" w:hAnsi="Times New Roman" w:cs="Times New Roman"/>
          <w:sz w:val="24"/>
          <w:szCs w:val="24"/>
        </w:rPr>
        <w:t xml:space="preserve"> </w:t>
      </w:r>
      <w:r w:rsidRPr="007D3E80">
        <w:rPr>
          <w:rFonts w:ascii="Times New Roman" w:hAnsi="Times New Roman" w:cs="Times New Roman"/>
          <w:sz w:val="24"/>
          <w:szCs w:val="24"/>
        </w:rPr>
        <w:t xml:space="preserve">определенных видов работ, являющихся предметом договора, </w:t>
      </w:r>
      <w:r w:rsidR="00561D50" w:rsidRPr="007D3E80">
        <w:rPr>
          <w:rFonts w:ascii="Times New Roman" w:hAnsi="Times New Roman" w:cs="Times New Roman"/>
          <w:sz w:val="24"/>
          <w:szCs w:val="24"/>
        </w:rPr>
        <w:t>других актов государственных органов в рамках действующего законодательства, лишающих Подрядчика права на производство Работ.</w:t>
      </w:r>
    </w:p>
    <w:p w:rsidR="00561D50" w:rsidRPr="00F3190A" w:rsidRDefault="00F077A7" w:rsidP="00561D50">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EC7BA5">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11.2.</w:t>
      </w:r>
      <w:r w:rsidR="00577ECA" w:rsidRPr="007D3E80">
        <w:rPr>
          <w:rFonts w:ascii="Times New Roman" w:hAnsi="Times New Roman" w:cs="Times New Roman"/>
          <w:sz w:val="24"/>
          <w:szCs w:val="24"/>
        </w:rPr>
        <w:t xml:space="preserve"> Настоящий</w:t>
      </w:r>
      <w:r w:rsidR="00561D50" w:rsidRPr="007D3E80">
        <w:rPr>
          <w:rFonts w:ascii="Times New Roman" w:hAnsi="Times New Roman" w:cs="Times New Roman"/>
          <w:sz w:val="24"/>
          <w:szCs w:val="24"/>
        </w:rPr>
        <w:t xml:space="preserve"> </w:t>
      </w:r>
      <w:proofErr w:type="gramStart"/>
      <w:r w:rsidR="00561D50" w:rsidRPr="007D3E80">
        <w:rPr>
          <w:rFonts w:ascii="Times New Roman" w:hAnsi="Times New Roman" w:cs="Times New Roman"/>
          <w:sz w:val="24"/>
          <w:szCs w:val="24"/>
        </w:rPr>
        <w:t>Договор</w:t>
      </w:r>
      <w:proofErr w:type="gramEnd"/>
      <w:r w:rsidR="00561D50" w:rsidRPr="007D3E80">
        <w:rPr>
          <w:rFonts w:ascii="Times New Roman" w:hAnsi="Times New Roman" w:cs="Times New Roman"/>
          <w:sz w:val="24"/>
          <w:szCs w:val="24"/>
        </w:rPr>
        <w:t xml:space="preserve"> может быть расторгнут по иным основаниям, </w:t>
      </w:r>
      <w:r w:rsidR="00561D50" w:rsidRPr="00F3190A">
        <w:rPr>
          <w:rFonts w:ascii="Times New Roman" w:hAnsi="Times New Roman" w:cs="Times New Roman"/>
          <w:sz w:val="24"/>
          <w:szCs w:val="24"/>
        </w:rPr>
        <w:t>предусмотренным действующим законодательством Российской Федерации.</w:t>
      </w:r>
    </w:p>
    <w:p w:rsidR="005147C6" w:rsidRPr="007D3E80" w:rsidRDefault="00F077A7" w:rsidP="00F077A7">
      <w:pPr>
        <w:pStyle w:val="4"/>
        <w:numPr>
          <w:ilvl w:val="0"/>
          <w:numId w:val="0"/>
        </w:numPr>
        <w:tabs>
          <w:tab w:val="left" w:pos="3720"/>
        </w:tabs>
        <w:spacing w:before="14" w:after="14"/>
        <w:ind w:left="12"/>
        <w:rPr>
          <w:rFonts w:ascii="Times New Roman" w:hAnsi="Times New Roman"/>
          <w:sz w:val="24"/>
          <w:szCs w:val="24"/>
        </w:rPr>
      </w:pPr>
      <w:r w:rsidRPr="00F3190A">
        <w:rPr>
          <w:rFonts w:ascii="Times New Roman" w:hAnsi="Times New Roman"/>
          <w:sz w:val="24"/>
          <w:szCs w:val="24"/>
        </w:rPr>
        <w:t xml:space="preserve">     </w:t>
      </w:r>
      <w:r w:rsidR="00886B5D" w:rsidRPr="00EC7BA5">
        <w:rPr>
          <w:rFonts w:ascii="Times New Roman" w:hAnsi="Times New Roman"/>
          <w:sz w:val="24"/>
          <w:szCs w:val="24"/>
        </w:rPr>
        <w:t xml:space="preserve">    </w:t>
      </w:r>
      <w:r w:rsidR="00AF6C32" w:rsidRPr="00F3190A">
        <w:rPr>
          <w:rFonts w:ascii="Times New Roman" w:hAnsi="Times New Roman"/>
          <w:sz w:val="24"/>
          <w:szCs w:val="24"/>
        </w:rPr>
        <w:t xml:space="preserve">11.3. </w:t>
      </w:r>
      <w:r w:rsidR="005147C6" w:rsidRPr="00F3190A">
        <w:rPr>
          <w:rFonts w:ascii="Times New Roman" w:hAnsi="Times New Roman"/>
          <w:sz w:val="24"/>
          <w:szCs w:val="24"/>
        </w:rPr>
        <w:t xml:space="preserve">Заказчик вправе в любое время отказаться от исполнения Договора, письменно уведомив об этом Подрядчика за 3 (три) </w:t>
      </w:r>
      <w:r w:rsidR="00687EA1">
        <w:rPr>
          <w:rFonts w:ascii="Times New Roman" w:hAnsi="Times New Roman"/>
          <w:sz w:val="24"/>
          <w:szCs w:val="24"/>
        </w:rPr>
        <w:t xml:space="preserve">календарных </w:t>
      </w:r>
      <w:r w:rsidR="005147C6" w:rsidRPr="00F3190A">
        <w:rPr>
          <w:rFonts w:ascii="Times New Roman" w:hAnsi="Times New Roman"/>
          <w:sz w:val="24"/>
          <w:szCs w:val="24"/>
        </w:rPr>
        <w:t xml:space="preserve">дня до даты предполагаемого отказа от исполнения Договора. Договор считается расторгнутым по истечении 3 (трех) </w:t>
      </w:r>
      <w:r w:rsidR="00687EA1">
        <w:rPr>
          <w:rFonts w:ascii="Times New Roman" w:hAnsi="Times New Roman"/>
          <w:sz w:val="24"/>
          <w:szCs w:val="24"/>
        </w:rPr>
        <w:t xml:space="preserve">календарных </w:t>
      </w:r>
      <w:r w:rsidR="005147C6" w:rsidRPr="00F3190A">
        <w:rPr>
          <w:rFonts w:ascii="Times New Roman" w:hAnsi="Times New Roman"/>
          <w:sz w:val="24"/>
          <w:szCs w:val="24"/>
        </w:rPr>
        <w:t>дней с момента  получения Подрядчиком письменного уведомления об отказе от исполнения Договора.</w:t>
      </w:r>
      <w:r w:rsidR="005147C6" w:rsidRPr="007D3E80">
        <w:rPr>
          <w:rFonts w:ascii="Times New Roman" w:hAnsi="Times New Roman"/>
          <w:sz w:val="24"/>
          <w:szCs w:val="24"/>
        </w:rPr>
        <w:t xml:space="preserve"> </w:t>
      </w:r>
    </w:p>
    <w:p w:rsidR="000E4CDB" w:rsidRPr="00687EA1" w:rsidRDefault="000E4CDB" w:rsidP="00E80D4F">
      <w:pPr>
        <w:pStyle w:val="ConsNormal"/>
        <w:widowControl/>
        <w:spacing w:line="264" w:lineRule="auto"/>
        <w:ind w:firstLine="0"/>
        <w:rPr>
          <w:rFonts w:ascii="Times New Roman" w:hAnsi="Times New Roman" w:cs="Times New Roman"/>
          <w:sz w:val="24"/>
          <w:szCs w:val="24"/>
        </w:rPr>
      </w:pPr>
    </w:p>
    <w:p w:rsidR="000E4CDB" w:rsidRDefault="00561D50" w:rsidP="005447EB">
      <w:pPr>
        <w:pStyle w:val="ConsNormal"/>
        <w:widowControl/>
        <w:numPr>
          <w:ilvl w:val="0"/>
          <w:numId w:val="11"/>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ОСОБЫЕ УСЛОВИЯ</w:t>
      </w:r>
    </w:p>
    <w:p w:rsidR="001D76EE" w:rsidRPr="005447EB" w:rsidRDefault="001D76EE" w:rsidP="001D76EE">
      <w:pPr>
        <w:pStyle w:val="ConsNormal"/>
        <w:widowControl/>
        <w:spacing w:line="264" w:lineRule="auto"/>
        <w:ind w:left="1080" w:firstLine="0"/>
        <w:rPr>
          <w:rFonts w:ascii="Times New Roman" w:hAnsi="Times New Roman" w:cs="Times New Roman"/>
          <w:b/>
          <w:sz w:val="24"/>
          <w:szCs w:val="24"/>
        </w:rPr>
      </w:pP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EC7BA5">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12.1. Для заключения настоящего Договора Подрядчик обязан представить лицензию на </w:t>
      </w:r>
      <w:proofErr w:type="gramStart"/>
      <w:r w:rsidR="00561D50" w:rsidRPr="007D3E80">
        <w:rPr>
          <w:rFonts w:ascii="Times New Roman" w:hAnsi="Times New Roman" w:cs="Times New Roman"/>
          <w:sz w:val="24"/>
          <w:szCs w:val="24"/>
        </w:rPr>
        <w:t>право ведения</w:t>
      </w:r>
      <w:proofErr w:type="gramEnd"/>
      <w:r w:rsidR="00561D50" w:rsidRPr="007D3E80">
        <w:rPr>
          <w:rFonts w:ascii="Times New Roman" w:hAnsi="Times New Roman" w:cs="Times New Roman"/>
          <w:sz w:val="24"/>
          <w:szCs w:val="24"/>
        </w:rPr>
        <w:t xml:space="preserve"> Работ по настоящему Договору</w:t>
      </w:r>
      <w:r w:rsidR="00EA69C0">
        <w:rPr>
          <w:rFonts w:ascii="Times New Roman" w:hAnsi="Times New Roman" w:cs="Times New Roman"/>
          <w:sz w:val="24"/>
          <w:szCs w:val="24"/>
        </w:rPr>
        <w:t>, либо допуск</w:t>
      </w:r>
      <w:r w:rsidR="00EA69C0" w:rsidRPr="007D3E80">
        <w:rPr>
          <w:rFonts w:ascii="Times New Roman" w:hAnsi="Times New Roman" w:cs="Times New Roman"/>
          <w:sz w:val="24"/>
          <w:szCs w:val="24"/>
        </w:rPr>
        <w:t xml:space="preserve"> к выполнению определенных видов работ</w:t>
      </w:r>
      <w:r w:rsidR="00EA69C0">
        <w:rPr>
          <w:rFonts w:ascii="Times New Roman" w:hAnsi="Times New Roman" w:cs="Times New Roman"/>
          <w:sz w:val="24"/>
          <w:szCs w:val="24"/>
        </w:rPr>
        <w:t xml:space="preserve"> по настоящему Договору</w:t>
      </w:r>
      <w:r w:rsidR="00561D50" w:rsidRPr="007D3E80">
        <w:rPr>
          <w:rFonts w:ascii="Times New Roman" w:hAnsi="Times New Roman" w:cs="Times New Roman"/>
          <w:sz w:val="24"/>
          <w:szCs w:val="24"/>
        </w:rPr>
        <w:t xml:space="preserve"> (в случае, если работы подлежат лицензированию</w:t>
      </w:r>
      <w:r w:rsidR="00EA69C0">
        <w:rPr>
          <w:rFonts w:ascii="Times New Roman" w:hAnsi="Times New Roman" w:cs="Times New Roman"/>
          <w:sz w:val="24"/>
          <w:szCs w:val="24"/>
        </w:rPr>
        <w:t xml:space="preserve"> или для их выполнения необходим допуск</w:t>
      </w:r>
      <w:r w:rsidR="00561D50" w:rsidRPr="007D3E80">
        <w:rPr>
          <w:rFonts w:ascii="Times New Roman" w:hAnsi="Times New Roman" w:cs="Times New Roman"/>
          <w:sz w:val="24"/>
          <w:szCs w:val="24"/>
        </w:rPr>
        <w:t>).</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EC7BA5">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12.2. Ущерб, нанесенный третьему лицу в результате выполнения Работ по вине Подрядчика или Заказчика, компенсируется виновной Стороной. Ущерб, нанесенный этому лицу по непредвиденным причинам, возмещается Сторонами на паритетных началах.</w:t>
      </w:r>
    </w:p>
    <w:p w:rsidR="00F5486B" w:rsidRPr="007D3E80" w:rsidRDefault="00F077A7" w:rsidP="00F077A7">
      <w:pPr>
        <w:pStyle w:val="a3"/>
        <w:spacing w:line="264" w:lineRule="auto"/>
      </w:pPr>
      <w:r w:rsidRPr="007D3E80">
        <w:t xml:space="preserve">    </w:t>
      </w:r>
      <w:r w:rsidR="00886B5D" w:rsidRPr="00EC7BA5">
        <w:t xml:space="preserve">    </w:t>
      </w:r>
      <w:r w:rsidRPr="007D3E80">
        <w:t xml:space="preserve"> </w:t>
      </w:r>
      <w:r w:rsidR="00F5486B" w:rsidRPr="007D3E80">
        <w:t>12.3. Подрядчик не имеет права передавать субподрядным организациям объем работ выполняемых по настоящему договору, составляющий более  25 % (двадцати пяти процентов) от общей стоимости работ по настоящему договору.</w:t>
      </w:r>
    </w:p>
    <w:p w:rsidR="00E97E5D" w:rsidRPr="005968FD" w:rsidRDefault="00F077A7" w:rsidP="00E97E5D">
      <w:pPr>
        <w:pStyle w:val="a3"/>
        <w:spacing w:line="264" w:lineRule="auto"/>
        <w:rPr>
          <w:rFonts w:eastAsia="Calibri"/>
          <w:color w:val="000000"/>
        </w:rPr>
      </w:pPr>
      <w:r w:rsidRPr="007D3E80">
        <w:t xml:space="preserve">     </w:t>
      </w:r>
      <w:r w:rsidR="00886B5D" w:rsidRPr="005968FD">
        <w:t xml:space="preserve">    </w:t>
      </w:r>
      <w:r w:rsidRPr="007D3E80">
        <w:t>12.4</w:t>
      </w:r>
      <w:r w:rsidR="004B3491" w:rsidRPr="007D3E80">
        <w:t xml:space="preserve">. </w:t>
      </w:r>
      <w:r w:rsidR="00E97E5D" w:rsidRPr="007D3E80">
        <w:rPr>
          <w:rFonts w:eastAsia="Calibri"/>
          <w:color w:val="000000"/>
        </w:rPr>
        <w:t>Уступка прав  требования по настоящему  Договору может быть произведена Подрядчиком исключительно с письменного согласия возможности усту</w:t>
      </w:r>
      <w:r w:rsidR="005968FD">
        <w:rPr>
          <w:rFonts w:eastAsia="Calibri"/>
          <w:color w:val="000000"/>
        </w:rPr>
        <w:t>пки прав требования Заказчиком, за исключением случаев, предусмотренных Договором.</w:t>
      </w:r>
    </w:p>
    <w:p w:rsidR="00F7180F" w:rsidRPr="009B70C3" w:rsidRDefault="00F077A7" w:rsidP="00E97E5D">
      <w:pPr>
        <w:pStyle w:val="a3"/>
        <w:spacing w:line="264" w:lineRule="auto"/>
      </w:pPr>
      <w:r w:rsidRPr="007D3E80">
        <w:t xml:space="preserve">    </w:t>
      </w:r>
      <w:r w:rsidR="00886B5D" w:rsidRPr="005968FD">
        <w:t xml:space="preserve">    </w:t>
      </w:r>
      <w:r w:rsidRPr="007D3E80">
        <w:t xml:space="preserve"> 12.5</w:t>
      </w:r>
      <w:r w:rsidR="00561D50" w:rsidRPr="007D3E80">
        <w:t xml:space="preserve">.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w:t>
      </w:r>
      <w:r w:rsidR="00AE733E">
        <w:t>виде дополнительного соглашения, за исключением случаев установленных настоящим Договором.</w:t>
      </w:r>
    </w:p>
    <w:p w:rsidR="00F077A7"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EC7BA5">
        <w:rPr>
          <w:rFonts w:ascii="Times New Roman" w:hAnsi="Times New Roman" w:cs="Times New Roman"/>
          <w:sz w:val="24"/>
          <w:szCs w:val="24"/>
        </w:rPr>
        <w:t xml:space="preserve">    </w:t>
      </w:r>
      <w:r w:rsidRPr="007D3E80">
        <w:rPr>
          <w:rFonts w:ascii="Times New Roman" w:hAnsi="Times New Roman" w:cs="Times New Roman"/>
          <w:sz w:val="24"/>
          <w:szCs w:val="24"/>
        </w:rPr>
        <w:t>12.6</w:t>
      </w:r>
      <w:r w:rsidR="00561D50" w:rsidRPr="007D3E80">
        <w:rPr>
          <w:rFonts w:ascii="Times New Roman" w:hAnsi="Times New Roman" w:cs="Times New Roman"/>
          <w:sz w:val="24"/>
          <w:szCs w:val="24"/>
        </w:rPr>
        <w:t>. При выполнении настоящего Договора Стороны руководствуются нормами действующего законодательства Российской Федерации.</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EC7BA5">
        <w:rPr>
          <w:rFonts w:ascii="Times New Roman" w:hAnsi="Times New Roman" w:cs="Times New Roman"/>
          <w:sz w:val="24"/>
          <w:szCs w:val="24"/>
        </w:rPr>
        <w:t xml:space="preserve">    </w:t>
      </w:r>
      <w:r w:rsidRPr="007D3E80">
        <w:rPr>
          <w:rFonts w:ascii="Times New Roman" w:hAnsi="Times New Roman" w:cs="Times New Roman"/>
          <w:sz w:val="24"/>
          <w:szCs w:val="24"/>
        </w:rPr>
        <w:t>12.7</w:t>
      </w:r>
      <w:r w:rsidR="00561D50" w:rsidRPr="007D3E80">
        <w:rPr>
          <w:rFonts w:ascii="Times New Roman" w:hAnsi="Times New Roman" w:cs="Times New Roman"/>
          <w:sz w:val="24"/>
          <w:szCs w:val="24"/>
        </w:rPr>
        <w:t>. Все указанные в настоящем Договоре приложения являются его неотъемлемой частью.</w:t>
      </w:r>
    </w:p>
    <w:p w:rsidR="00561D50" w:rsidRPr="007D3E80" w:rsidRDefault="00561D50" w:rsidP="00561D50">
      <w:pPr>
        <w:pStyle w:val="ConsNonformat"/>
        <w:widowControl/>
        <w:spacing w:line="264" w:lineRule="auto"/>
        <w:rPr>
          <w:rFonts w:ascii="Times New Roman" w:hAnsi="Times New Roman" w:cs="Times New Roman"/>
          <w:sz w:val="24"/>
          <w:szCs w:val="24"/>
        </w:rPr>
      </w:pPr>
    </w:p>
    <w:p w:rsidR="000E4CDB" w:rsidRDefault="00561D50" w:rsidP="000E4CDB">
      <w:pPr>
        <w:pStyle w:val="10"/>
        <w:numPr>
          <w:ilvl w:val="0"/>
          <w:numId w:val="11"/>
        </w:numPr>
      </w:pPr>
      <w:r w:rsidRPr="007D3E80">
        <w:t>КОНФИДЕНЦИАЛЬНОСТЬ</w:t>
      </w:r>
    </w:p>
    <w:p w:rsidR="001D76EE" w:rsidRPr="001D76EE" w:rsidRDefault="001D76EE" w:rsidP="001D76EE"/>
    <w:p w:rsidR="00D12F43" w:rsidRPr="007D3E80" w:rsidRDefault="00886B5D" w:rsidP="00F077A7">
      <w:pPr>
        <w:pStyle w:val="a5"/>
        <w:ind w:firstLine="0"/>
        <w:jc w:val="both"/>
      </w:pPr>
      <w:r w:rsidRPr="00EC7BA5">
        <w:t xml:space="preserve">    </w:t>
      </w:r>
      <w:r w:rsidR="00F077A7" w:rsidRPr="007D3E80">
        <w:t xml:space="preserve">     </w:t>
      </w:r>
      <w:r w:rsidR="00D12F43" w:rsidRPr="007D3E80">
        <w:t>13.1.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CF67BC" w:rsidRPr="00EC7BA5" w:rsidRDefault="00F077A7" w:rsidP="00F077A7">
      <w:pPr>
        <w:pStyle w:val="a5"/>
        <w:ind w:firstLine="0"/>
        <w:jc w:val="both"/>
      </w:pPr>
      <w:r w:rsidRPr="007D3E80">
        <w:t xml:space="preserve">    </w:t>
      </w:r>
      <w:r w:rsidR="00886B5D" w:rsidRPr="00EC7BA5">
        <w:t xml:space="preserve">    </w:t>
      </w:r>
      <w:r w:rsidR="00D12F43" w:rsidRPr="007D3E80">
        <w:t xml:space="preserve">13.2. </w:t>
      </w:r>
      <w:r w:rsidR="00CF67BC">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D12F43" w:rsidRPr="007D3E80" w:rsidRDefault="00F077A7" w:rsidP="00F077A7">
      <w:pPr>
        <w:pStyle w:val="a5"/>
        <w:ind w:firstLine="0"/>
        <w:jc w:val="both"/>
      </w:pPr>
      <w:r w:rsidRPr="007D3E80">
        <w:t xml:space="preserve">     </w:t>
      </w:r>
      <w:r w:rsidR="00886B5D" w:rsidRPr="00EC7BA5">
        <w:t xml:space="preserve">   </w:t>
      </w:r>
      <w:r w:rsidR="00D12F43" w:rsidRPr="007D3E80">
        <w:t xml:space="preserve">13.3. Заявления для печати и иных средств массовой информации или иные публичные заявления относительно услуг, оказываемых в соответствии с настоящим </w:t>
      </w:r>
      <w:r w:rsidR="00D12F43" w:rsidRPr="007D3E80">
        <w:lastRenderedPageBreak/>
        <w:t>Договором, любой из Сторон, требуют предварительного письменного согласия другой Стороны.</w:t>
      </w:r>
    </w:p>
    <w:p w:rsidR="00D12F43" w:rsidRPr="007D3E80" w:rsidRDefault="00F077A7" w:rsidP="00F077A7">
      <w:pPr>
        <w:pStyle w:val="a5"/>
        <w:ind w:firstLine="0"/>
        <w:jc w:val="both"/>
      </w:pPr>
      <w:r w:rsidRPr="007D3E80">
        <w:t xml:space="preserve">   </w:t>
      </w:r>
      <w:r w:rsidR="00886B5D" w:rsidRPr="00EC7BA5">
        <w:t xml:space="preserve">   </w:t>
      </w:r>
      <w:r w:rsidRPr="007D3E80">
        <w:t xml:space="preserve">  </w:t>
      </w:r>
      <w:r w:rsidR="00D12F43" w:rsidRPr="007D3E80">
        <w:t xml:space="preserve">13.4. Все оригиналы документов, полученные Подрядчиком от Заказчика в ходе </w:t>
      </w:r>
      <w:r w:rsidR="00EA69C0">
        <w:t>исполнения настоящего</w:t>
      </w:r>
      <w:r w:rsidR="00D12F43" w:rsidRPr="007D3E80">
        <w:t xml:space="preserve"> Догов</w:t>
      </w:r>
      <w:r w:rsidR="00EA69C0">
        <w:t>ора</w:t>
      </w:r>
      <w:r w:rsidR="00D12F43" w:rsidRPr="007D3E80">
        <w:t>, подлежат возврату.</w:t>
      </w:r>
    </w:p>
    <w:p w:rsidR="00D12F43" w:rsidRPr="007D3E80" w:rsidRDefault="00F077A7" w:rsidP="00F077A7">
      <w:pPr>
        <w:pStyle w:val="a5"/>
        <w:ind w:firstLine="0"/>
        <w:jc w:val="both"/>
      </w:pPr>
      <w:r w:rsidRPr="007D3E80">
        <w:t xml:space="preserve">    </w:t>
      </w:r>
      <w:r w:rsidR="00886B5D" w:rsidRPr="00EC7BA5">
        <w:t xml:space="preserve">   </w:t>
      </w:r>
      <w:r w:rsidRPr="007D3E80">
        <w:t xml:space="preserve"> </w:t>
      </w:r>
      <w:r w:rsidR="00D12F43" w:rsidRPr="007D3E80">
        <w:t xml:space="preserve">13.5. Подрядчик при привлечении третьих лиц к исполнению </w:t>
      </w:r>
      <w:r w:rsidR="00EA69C0">
        <w:t>настоящего Договора</w:t>
      </w:r>
      <w:r w:rsidR="00D12F43" w:rsidRPr="007D3E80">
        <w:t xml:space="preserve">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561D50" w:rsidRPr="007D3E80" w:rsidRDefault="00561D50" w:rsidP="00561D50">
      <w:pPr>
        <w:pStyle w:val="ConsNonformat"/>
        <w:widowControl/>
        <w:spacing w:line="264" w:lineRule="auto"/>
        <w:jc w:val="center"/>
        <w:rPr>
          <w:rFonts w:ascii="Times New Roman" w:hAnsi="Times New Roman" w:cs="Times New Roman"/>
          <w:sz w:val="24"/>
          <w:szCs w:val="24"/>
        </w:rPr>
      </w:pPr>
    </w:p>
    <w:p w:rsidR="000E4CDB" w:rsidRDefault="00561D50" w:rsidP="000E4CDB">
      <w:pPr>
        <w:pStyle w:val="10"/>
        <w:numPr>
          <w:ilvl w:val="0"/>
          <w:numId w:val="12"/>
        </w:numPr>
      </w:pPr>
      <w:r w:rsidRPr="007D3E80">
        <w:t>РАЗРЕШЕНИЕ СПОРОВ</w:t>
      </w:r>
    </w:p>
    <w:p w:rsidR="001D76EE" w:rsidRPr="001D76EE" w:rsidRDefault="001D76EE" w:rsidP="001D76EE"/>
    <w:p w:rsidR="00171598" w:rsidRPr="000F2CB7" w:rsidRDefault="00F077A7" w:rsidP="000F2CB7">
      <w:pPr>
        <w:widowControl w:val="0"/>
        <w:shd w:val="clear" w:color="auto" w:fill="FFFFFF"/>
        <w:tabs>
          <w:tab w:val="left" w:pos="1253"/>
        </w:tabs>
        <w:autoSpaceDE w:val="0"/>
        <w:autoSpaceDN w:val="0"/>
        <w:adjustRightInd w:val="0"/>
        <w:jc w:val="both"/>
      </w:pPr>
      <w:r w:rsidRPr="007D3E80">
        <w:t xml:space="preserve">    </w:t>
      </w:r>
      <w:r w:rsidR="00886B5D" w:rsidRPr="00EC7BA5">
        <w:t xml:space="preserve">   </w:t>
      </w:r>
      <w:r w:rsidRPr="007D3E80">
        <w:t xml:space="preserve"> </w:t>
      </w:r>
      <w:r w:rsidR="007A397C" w:rsidRPr="007D3E80">
        <w:t xml:space="preserve">14.1. </w:t>
      </w:r>
      <w:proofErr w:type="gramStart"/>
      <w:r w:rsidR="00ED695C" w:rsidRPr="00E36E3C">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00ED695C" w:rsidRPr="00E36E3C">
        <w:rPr>
          <w:vertAlign w:val="superscript"/>
        </w:rPr>
        <w:t xml:space="preserve"> </w:t>
      </w:r>
      <w:r w:rsidR="00ED695C" w:rsidRPr="00E36E3C">
        <w:rPr>
          <w:vertAlign w:val="superscript"/>
        </w:rPr>
        <w:footnoteReference w:id="14"/>
      </w:r>
      <w:proofErr w:type="gramEnd"/>
    </w:p>
    <w:p w:rsidR="00586D7C" w:rsidRPr="00586D7C" w:rsidRDefault="00586D7C" w:rsidP="00586D7C">
      <w:pPr>
        <w:widowControl w:val="0"/>
        <w:shd w:val="clear" w:color="auto" w:fill="FFFFFF"/>
        <w:tabs>
          <w:tab w:val="left" w:pos="1253"/>
        </w:tabs>
        <w:autoSpaceDE w:val="0"/>
        <w:autoSpaceDN w:val="0"/>
        <w:adjustRightInd w:val="0"/>
        <w:jc w:val="both"/>
      </w:pPr>
      <w:r w:rsidRPr="00586D7C">
        <w:t xml:space="preserve">             До обращения в Арбитражный суд г. Москвы</w:t>
      </w:r>
      <w:r w:rsidRPr="00586D7C">
        <w:rPr>
          <w:vertAlign w:val="superscript"/>
        </w:rPr>
        <w:footnoteReference w:id="15"/>
      </w:r>
      <w:r w:rsidRPr="00586D7C">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886B5D" w:rsidRPr="00586D7C" w:rsidRDefault="00886B5D" w:rsidP="00ED695C">
      <w:pPr>
        <w:pStyle w:val="a3"/>
        <w:rPr>
          <w:b/>
        </w:rPr>
      </w:pPr>
    </w:p>
    <w:p w:rsidR="000E4CDB" w:rsidRDefault="00561D50" w:rsidP="005447EB">
      <w:pPr>
        <w:numPr>
          <w:ilvl w:val="0"/>
          <w:numId w:val="12"/>
        </w:numPr>
        <w:spacing w:line="264" w:lineRule="auto"/>
        <w:jc w:val="center"/>
        <w:rPr>
          <w:b/>
        </w:rPr>
      </w:pPr>
      <w:r w:rsidRPr="007D3E80">
        <w:rPr>
          <w:b/>
        </w:rPr>
        <w:t>ЗАКЛЮЧИТЕЛЬНЫЕ ПОЛОЖЕНИЯ</w:t>
      </w:r>
    </w:p>
    <w:p w:rsidR="001D76EE" w:rsidRPr="005447EB" w:rsidRDefault="001D76EE" w:rsidP="001D76EE">
      <w:pPr>
        <w:spacing w:line="264" w:lineRule="auto"/>
        <w:ind w:left="1080"/>
        <w:rPr>
          <w:b/>
        </w:rPr>
      </w:pPr>
    </w:p>
    <w:p w:rsidR="006B180B" w:rsidRPr="007D3E80" w:rsidRDefault="00F077A7" w:rsidP="00F077A7">
      <w:pPr>
        <w:widowControl w:val="0"/>
        <w:shd w:val="clear" w:color="auto" w:fill="FFFFFF"/>
        <w:spacing w:before="14" w:after="14"/>
        <w:jc w:val="both"/>
      </w:pPr>
      <w:r w:rsidRPr="007D3E80">
        <w:t xml:space="preserve">   </w:t>
      </w:r>
      <w:r w:rsidR="00886B5D" w:rsidRPr="00EC7BA5">
        <w:t xml:space="preserve">   </w:t>
      </w:r>
      <w:r w:rsidRPr="007D3E80">
        <w:t xml:space="preserve">  </w:t>
      </w:r>
      <w:r w:rsidR="00561D50" w:rsidRPr="007D3E80">
        <w:t>15.1.</w:t>
      </w:r>
      <w:r w:rsidRPr="007D3E80">
        <w:t xml:space="preserve"> </w:t>
      </w:r>
      <w:r w:rsidR="006B180B" w:rsidRPr="007D3E80">
        <w:t xml:space="preserve">Договор вступает в силу и считается заключенным </w:t>
      </w:r>
      <w:r w:rsidRPr="007D3E80">
        <w:t xml:space="preserve">с момента его подписания Сторонами и действует до полного исполнения Сторонами принятых на себя обязательств по Договору. </w:t>
      </w:r>
    </w:p>
    <w:p w:rsidR="00561D50" w:rsidRPr="007D3E80" w:rsidRDefault="00F077A7" w:rsidP="00F077A7">
      <w:pPr>
        <w:spacing w:line="264" w:lineRule="auto"/>
        <w:jc w:val="both"/>
      </w:pPr>
      <w:r w:rsidRPr="007D3E80">
        <w:t xml:space="preserve">     </w:t>
      </w:r>
      <w:r w:rsidR="00886B5D" w:rsidRPr="00EC7BA5">
        <w:t xml:space="preserve">   </w:t>
      </w:r>
      <w:r w:rsidR="00473DD9" w:rsidRPr="007D3E80">
        <w:t>15</w:t>
      </w:r>
      <w:r w:rsidRPr="007D3E80">
        <w:t>.2</w:t>
      </w:r>
      <w:r w:rsidR="00561D50" w:rsidRPr="007D3E80">
        <w:t>. Любые изменения или дополнения к настоящему Договору будут действительны, если они совершены в письменной форме и подписаны обеими Сторонами.</w:t>
      </w:r>
    </w:p>
    <w:p w:rsidR="00561D50" w:rsidRPr="007D3E80" w:rsidRDefault="00F077A7" w:rsidP="00F077A7">
      <w:pPr>
        <w:spacing w:line="264" w:lineRule="auto"/>
        <w:jc w:val="both"/>
      </w:pPr>
      <w:r w:rsidRPr="007D3E80">
        <w:t xml:space="preserve">    </w:t>
      </w:r>
      <w:r w:rsidR="00886B5D" w:rsidRPr="00EC7BA5">
        <w:t xml:space="preserve">   </w:t>
      </w:r>
      <w:r w:rsidRPr="007D3E80">
        <w:t xml:space="preserve"> 15.3</w:t>
      </w:r>
      <w:r w:rsidR="00561D50" w:rsidRPr="007D3E80">
        <w:t xml:space="preserve">. Настоящий Договор составлен в двух подлинных экземплярах, имеющих одинаковую юридическую силу, по одному для каждой из Сторон. </w:t>
      </w:r>
    </w:p>
    <w:p w:rsidR="00F077A7" w:rsidRPr="007D3E80" w:rsidRDefault="00F077A7" w:rsidP="00F077A7">
      <w:pPr>
        <w:spacing w:line="264" w:lineRule="auto"/>
        <w:jc w:val="both"/>
      </w:pPr>
      <w:r w:rsidRPr="007D3E80">
        <w:t xml:space="preserve">    </w:t>
      </w:r>
      <w:r w:rsidR="00886B5D" w:rsidRPr="00EC7BA5">
        <w:t xml:space="preserve">   </w:t>
      </w:r>
      <w:r w:rsidRPr="007D3E80">
        <w:t xml:space="preserve"> 15.4</w:t>
      </w:r>
      <w:r w:rsidR="00FF113F" w:rsidRPr="007D3E80">
        <w:t>. Приложения к настоящему Договору:</w:t>
      </w:r>
    </w:p>
    <w:p w:rsidR="00F077A7" w:rsidRPr="007D3E80" w:rsidRDefault="00F077A7" w:rsidP="00F077A7">
      <w:pPr>
        <w:spacing w:line="264" w:lineRule="auto"/>
        <w:jc w:val="both"/>
      </w:pPr>
      <w:r w:rsidRPr="007D3E80">
        <w:t xml:space="preserve">   </w:t>
      </w:r>
      <w:r w:rsidR="00886B5D" w:rsidRPr="00886B5D">
        <w:t xml:space="preserve">    </w:t>
      </w:r>
      <w:r w:rsidRPr="007D3E80">
        <w:t xml:space="preserve">  </w:t>
      </w:r>
      <w:r w:rsidR="00FF113F" w:rsidRPr="007D3E80">
        <w:t>- Приложение №1: Проектно-сметная документация,</w:t>
      </w:r>
    </w:p>
    <w:p w:rsidR="00FF113F" w:rsidRPr="007D3E80" w:rsidRDefault="00F077A7" w:rsidP="00F077A7">
      <w:pPr>
        <w:spacing w:line="264" w:lineRule="auto"/>
        <w:jc w:val="both"/>
      </w:pPr>
      <w:r w:rsidRPr="007D3E80">
        <w:t xml:space="preserve">    </w:t>
      </w:r>
      <w:r w:rsidR="00886B5D" w:rsidRPr="00886B5D">
        <w:t xml:space="preserve">    </w:t>
      </w:r>
      <w:r w:rsidRPr="007D3E80">
        <w:t xml:space="preserve"> </w:t>
      </w:r>
      <w:r w:rsidR="00FF113F" w:rsidRPr="007D3E80">
        <w:t>- Приложение №2: Календарный план выполнения работ,</w:t>
      </w:r>
    </w:p>
    <w:p w:rsidR="00561D50" w:rsidRDefault="00F077A7" w:rsidP="00F3190A">
      <w:pPr>
        <w:spacing w:line="264" w:lineRule="auto"/>
        <w:jc w:val="both"/>
      </w:pPr>
      <w:r w:rsidRPr="007D3E80">
        <w:t xml:space="preserve">    </w:t>
      </w:r>
      <w:r w:rsidR="00886B5D" w:rsidRPr="00886B5D">
        <w:t xml:space="preserve">    </w:t>
      </w:r>
      <w:r w:rsidRPr="007D3E80">
        <w:t xml:space="preserve"> </w:t>
      </w:r>
      <w:r w:rsidR="00FF113F" w:rsidRPr="007D3E80">
        <w:t>- Приложение №3: Передаваемые Заказчиком Подрядчику материалы, ко</w:t>
      </w:r>
      <w:r w:rsidR="008E7D3F">
        <w:t>нструкции, комплектующие;</w:t>
      </w:r>
    </w:p>
    <w:p w:rsidR="008E7D3F" w:rsidRDefault="008E7D3F" w:rsidP="00F3190A">
      <w:pPr>
        <w:spacing w:line="264" w:lineRule="auto"/>
        <w:jc w:val="both"/>
      </w:pPr>
      <w:r>
        <w:t xml:space="preserve">    </w:t>
      </w:r>
      <w:r w:rsidR="00886B5D" w:rsidRPr="00886B5D">
        <w:t xml:space="preserve">     </w:t>
      </w:r>
      <w:r>
        <w:t xml:space="preserve">- Приложение № 4: </w:t>
      </w:r>
      <w:r w:rsidRPr="008E7D3F">
        <w:t>Формат предоставления информации</w:t>
      </w:r>
      <w:r>
        <w:t>;</w:t>
      </w:r>
    </w:p>
    <w:p w:rsidR="008E7D3F" w:rsidRDefault="008E7D3F" w:rsidP="00F3190A">
      <w:pPr>
        <w:spacing w:line="264" w:lineRule="auto"/>
        <w:jc w:val="both"/>
      </w:pPr>
      <w:r>
        <w:t xml:space="preserve">   </w:t>
      </w:r>
      <w:r w:rsidR="00886B5D" w:rsidRPr="00886B5D">
        <w:t xml:space="preserve">     </w:t>
      </w:r>
      <w:r>
        <w:t xml:space="preserve"> - Приложение № 5: </w:t>
      </w:r>
      <w:r w:rsidRPr="008E7D3F">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t>.</w:t>
      </w:r>
    </w:p>
    <w:p w:rsidR="00770E0A" w:rsidRDefault="000E4CDB" w:rsidP="00F3190A">
      <w:pPr>
        <w:spacing w:line="264" w:lineRule="auto"/>
        <w:jc w:val="both"/>
      </w:pPr>
      <w:r w:rsidRPr="000E4CDB">
        <w:t xml:space="preserve">   </w:t>
      </w:r>
      <w:r w:rsidR="00886B5D" w:rsidRPr="00886B5D">
        <w:t xml:space="preserve">     </w:t>
      </w:r>
      <w:r w:rsidRPr="000E4CDB">
        <w:t xml:space="preserve"> </w:t>
      </w:r>
      <w:r w:rsidR="00770E0A">
        <w:t>- Приложение № 6:</w:t>
      </w:r>
      <w:r w:rsidR="00770E0A" w:rsidRPr="00770E0A">
        <w:t xml:space="preserve"> Форма Акта о приемке-передаче оборудования в монтаж</w:t>
      </w:r>
      <w:r w:rsidR="00770E0A">
        <w:t>.</w:t>
      </w:r>
    </w:p>
    <w:p w:rsidR="00770E0A" w:rsidRDefault="000E4CDB" w:rsidP="00F3190A">
      <w:pPr>
        <w:spacing w:line="264" w:lineRule="auto"/>
        <w:jc w:val="both"/>
      </w:pPr>
      <w:r w:rsidRPr="000E4CDB">
        <w:t xml:space="preserve">    </w:t>
      </w:r>
      <w:r w:rsidR="00886B5D" w:rsidRPr="00886B5D">
        <w:t xml:space="preserve">     </w:t>
      </w:r>
      <w:r w:rsidR="00770E0A">
        <w:t>- Приложение № 7: Форма Акта выполненных работ.</w:t>
      </w:r>
    </w:p>
    <w:p w:rsidR="000F2CB7" w:rsidRDefault="000F2CB7" w:rsidP="00F3190A">
      <w:pPr>
        <w:spacing w:line="264" w:lineRule="auto"/>
        <w:jc w:val="both"/>
      </w:pPr>
    </w:p>
    <w:p w:rsidR="000F2CB7" w:rsidRDefault="000F2CB7" w:rsidP="00F3190A">
      <w:pPr>
        <w:spacing w:line="264" w:lineRule="auto"/>
        <w:jc w:val="both"/>
      </w:pPr>
    </w:p>
    <w:p w:rsidR="000F2CB7" w:rsidRDefault="000F2CB7" w:rsidP="00F3190A">
      <w:pPr>
        <w:spacing w:line="264" w:lineRule="auto"/>
        <w:jc w:val="both"/>
      </w:pPr>
    </w:p>
    <w:p w:rsidR="000F2CB7" w:rsidRDefault="000F2CB7" w:rsidP="00F3190A">
      <w:pPr>
        <w:spacing w:line="264" w:lineRule="auto"/>
        <w:jc w:val="both"/>
      </w:pPr>
    </w:p>
    <w:p w:rsidR="000F2CB7" w:rsidRPr="00EC7BA5" w:rsidRDefault="000F2CB7" w:rsidP="00F3190A">
      <w:pPr>
        <w:spacing w:line="264" w:lineRule="auto"/>
        <w:jc w:val="both"/>
      </w:pPr>
    </w:p>
    <w:p w:rsidR="00171598" w:rsidRDefault="00171598" w:rsidP="00171598">
      <w:pPr>
        <w:pStyle w:val="20"/>
        <w:ind w:left="720"/>
        <w:jc w:val="center"/>
        <w:rPr>
          <w:rFonts w:ascii="Times New Roman" w:hAnsi="Times New Roman"/>
          <w:bCs w:val="0"/>
          <w:i w:val="0"/>
          <w:iCs w:val="0"/>
          <w:sz w:val="24"/>
          <w:szCs w:val="24"/>
        </w:rPr>
      </w:pPr>
      <w:r w:rsidRPr="007D3E80">
        <w:rPr>
          <w:rFonts w:ascii="Times New Roman" w:hAnsi="Times New Roman"/>
          <w:i w:val="0"/>
          <w:sz w:val="24"/>
          <w:szCs w:val="24"/>
        </w:rPr>
        <w:lastRenderedPageBreak/>
        <w:t xml:space="preserve">16. </w:t>
      </w:r>
      <w:r w:rsidRPr="007D3E80">
        <w:rPr>
          <w:rFonts w:ascii="Times New Roman" w:hAnsi="Times New Roman"/>
          <w:bCs w:val="0"/>
          <w:i w:val="0"/>
          <w:iCs w:val="0"/>
          <w:sz w:val="24"/>
          <w:szCs w:val="24"/>
        </w:rPr>
        <w:t>АДРЕСА, РЕКВИЗИТЫ И ПОДПИСИ СТОРОН</w:t>
      </w:r>
    </w:p>
    <w:p w:rsidR="005447EB" w:rsidRPr="005447EB" w:rsidRDefault="005447EB" w:rsidP="005447EB"/>
    <w:tbl>
      <w:tblPr>
        <w:tblW w:w="9956" w:type="dxa"/>
        <w:tblInd w:w="-176" w:type="dxa"/>
        <w:tblLook w:val="01E0" w:firstRow="1" w:lastRow="1" w:firstColumn="1" w:lastColumn="1" w:noHBand="0" w:noVBand="0"/>
      </w:tblPr>
      <w:tblGrid>
        <w:gridCol w:w="177"/>
        <w:gridCol w:w="4752"/>
        <w:gridCol w:w="238"/>
        <w:gridCol w:w="4755"/>
        <w:gridCol w:w="34"/>
      </w:tblGrid>
      <w:tr w:rsidR="00A70AB2" w:rsidRPr="007D3E80" w:rsidTr="006B174A">
        <w:trPr>
          <w:trHeight w:val="163"/>
        </w:trPr>
        <w:tc>
          <w:tcPr>
            <w:tcW w:w="4929" w:type="dxa"/>
            <w:gridSpan w:val="2"/>
            <w:vAlign w:val="center"/>
          </w:tcPr>
          <w:p w:rsidR="00A70AB2" w:rsidRPr="007D3E80" w:rsidRDefault="00E80D4F" w:rsidP="006B174A">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tc>
        <w:tc>
          <w:tcPr>
            <w:tcW w:w="5027" w:type="dxa"/>
            <w:gridSpan w:val="3"/>
            <w:vAlign w:val="center"/>
          </w:tcPr>
          <w:p w:rsidR="00A70AB2" w:rsidRPr="007D3E80" w:rsidRDefault="00E80D4F" w:rsidP="00464267">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ПОДРЯДЧИК:</w:t>
            </w:r>
          </w:p>
        </w:tc>
      </w:tr>
      <w:tr w:rsidR="00A70AB2" w:rsidRPr="007D3E80" w:rsidTr="006B174A">
        <w:trPr>
          <w:trHeight w:val="73"/>
        </w:trPr>
        <w:tc>
          <w:tcPr>
            <w:tcW w:w="4929" w:type="dxa"/>
            <w:gridSpan w:val="2"/>
          </w:tcPr>
          <w:p w:rsidR="00A70AB2" w:rsidRPr="007D3E80" w:rsidRDefault="00A70AB2" w:rsidP="00464267">
            <w:pPr>
              <w:jc w:val="center"/>
              <w:rPr>
                <w:b/>
                <w:bCs/>
                <w:color w:val="000000"/>
                <w:spacing w:val="-2"/>
              </w:rPr>
            </w:pPr>
            <w:r w:rsidRPr="007D3E80">
              <w:t xml:space="preserve">ОАО «МРСК Центра» </w:t>
            </w:r>
            <w:r w:rsidRPr="007D3E80">
              <w:rPr>
                <w:rStyle w:val="a9"/>
                <w:b/>
              </w:rPr>
              <w:footnoteReference w:id="16"/>
            </w:r>
          </w:p>
          <w:p w:rsidR="00A70AB2" w:rsidRPr="007D3E80" w:rsidRDefault="00A70AB2" w:rsidP="00464267">
            <w:pPr>
              <w:jc w:val="center"/>
              <w:rPr>
                <w:b/>
                <w:bCs/>
                <w:color w:val="000000"/>
                <w:spacing w:val="-2"/>
              </w:rPr>
            </w:pPr>
          </w:p>
        </w:tc>
        <w:tc>
          <w:tcPr>
            <w:tcW w:w="5027" w:type="dxa"/>
            <w:gridSpan w:val="3"/>
          </w:tcPr>
          <w:p w:rsidR="00A70AB2" w:rsidRPr="007D3E80" w:rsidRDefault="00A70AB2" w:rsidP="00464267">
            <w:pPr>
              <w:jc w:val="center"/>
              <w:rPr>
                <w:b/>
                <w:bCs/>
                <w:color w:val="000000"/>
                <w:spacing w:val="-2"/>
              </w:rPr>
            </w:pPr>
            <w:r w:rsidRPr="007D3E80">
              <w:rPr>
                <w:b/>
                <w:bCs/>
                <w:color w:val="000000"/>
                <w:spacing w:val="-2"/>
              </w:rPr>
              <w:t>_____________________________</w:t>
            </w:r>
          </w:p>
          <w:p w:rsidR="00A70AB2" w:rsidRPr="00E80D4F" w:rsidRDefault="00A70AB2" w:rsidP="00464267">
            <w:pPr>
              <w:jc w:val="center"/>
              <w:rPr>
                <w:b/>
                <w:bCs/>
                <w:i/>
                <w:color w:val="000000"/>
                <w:spacing w:val="-2"/>
              </w:rPr>
            </w:pPr>
            <w:r w:rsidRPr="00E80D4F">
              <w:rPr>
                <w:i/>
              </w:rPr>
              <w:t>(наименование)</w:t>
            </w:r>
          </w:p>
        </w:tc>
      </w:tr>
      <w:tr w:rsidR="00A70AB2" w:rsidRPr="007D3E80" w:rsidTr="006B174A">
        <w:trPr>
          <w:trHeight w:val="75"/>
        </w:trPr>
        <w:tc>
          <w:tcPr>
            <w:tcW w:w="4929" w:type="dxa"/>
            <w:gridSpan w:val="2"/>
          </w:tcPr>
          <w:p w:rsidR="00130DCA" w:rsidRPr="00130DCA" w:rsidRDefault="00130DCA" w:rsidP="00130DCA">
            <w:pPr>
              <w:widowControl w:val="0"/>
              <w:autoSpaceDE w:val="0"/>
              <w:autoSpaceDN w:val="0"/>
              <w:adjustRightInd w:val="0"/>
              <w:ind w:firstLine="6"/>
              <w:jc w:val="both"/>
            </w:pPr>
            <w:r w:rsidRPr="00130DCA">
              <w:t>Место нахождения юридического лица:</w:t>
            </w:r>
          </w:p>
          <w:p w:rsidR="00130DCA" w:rsidRPr="00130DCA" w:rsidRDefault="00130DCA" w:rsidP="00130DCA">
            <w:pPr>
              <w:widowControl w:val="0"/>
              <w:autoSpaceDE w:val="0"/>
              <w:autoSpaceDN w:val="0"/>
              <w:adjustRightInd w:val="0"/>
              <w:jc w:val="both"/>
            </w:pPr>
            <w:r w:rsidRPr="00130DCA">
              <w:t>_____________________________________</w:t>
            </w:r>
          </w:p>
          <w:p w:rsidR="00A70AB2" w:rsidRPr="007D3E80" w:rsidRDefault="00A70AB2" w:rsidP="00D455E4">
            <w:pPr>
              <w:ind w:firstLine="6"/>
            </w:pPr>
          </w:p>
        </w:tc>
        <w:tc>
          <w:tcPr>
            <w:tcW w:w="5027" w:type="dxa"/>
            <w:gridSpan w:val="3"/>
          </w:tcPr>
          <w:p w:rsidR="00130DCA" w:rsidRPr="00130DCA" w:rsidRDefault="00130DCA" w:rsidP="00130DCA">
            <w:pPr>
              <w:widowControl w:val="0"/>
              <w:autoSpaceDE w:val="0"/>
              <w:autoSpaceDN w:val="0"/>
              <w:adjustRightInd w:val="0"/>
              <w:ind w:firstLine="6"/>
              <w:jc w:val="both"/>
            </w:pPr>
            <w:r w:rsidRPr="00130DCA">
              <w:t>Место нахождения юридического лица:</w:t>
            </w:r>
          </w:p>
          <w:p w:rsidR="00130DCA" w:rsidRPr="00130DCA" w:rsidRDefault="00130DCA" w:rsidP="00130DCA">
            <w:pPr>
              <w:widowControl w:val="0"/>
              <w:autoSpaceDE w:val="0"/>
              <w:autoSpaceDN w:val="0"/>
              <w:adjustRightInd w:val="0"/>
              <w:jc w:val="both"/>
            </w:pPr>
            <w:r w:rsidRPr="00130DCA">
              <w:t>_____________________________________</w:t>
            </w:r>
          </w:p>
          <w:p w:rsidR="00A70AB2" w:rsidRPr="007D3E80" w:rsidRDefault="00A70AB2" w:rsidP="00B92034">
            <w:pPr>
              <w:ind w:firstLine="6"/>
            </w:pPr>
          </w:p>
        </w:tc>
      </w:tr>
      <w:tr w:rsidR="00A70AB2" w:rsidRPr="007D3E80" w:rsidTr="006B174A">
        <w:trPr>
          <w:trHeight w:val="82"/>
        </w:trPr>
        <w:tc>
          <w:tcPr>
            <w:tcW w:w="4929" w:type="dxa"/>
            <w:gridSpan w:val="2"/>
          </w:tcPr>
          <w:p w:rsidR="00A70AB2" w:rsidRPr="007D3E80" w:rsidRDefault="00A70AB2" w:rsidP="00464267">
            <w:pPr>
              <w:ind w:firstLine="6"/>
            </w:pPr>
            <w:r w:rsidRPr="007D3E80">
              <w:t>_____________________________________</w:t>
            </w:r>
            <w:r w:rsidRPr="007D3E80">
              <w:rPr>
                <w:rStyle w:val="a9"/>
              </w:rPr>
              <w:footnoteReference w:id="17"/>
            </w:r>
          </w:p>
          <w:p w:rsidR="00A70AB2" w:rsidRPr="007D3E80" w:rsidRDefault="00A70AB2" w:rsidP="00464267">
            <w:pPr>
              <w:ind w:firstLine="6"/>
            </w:pPr>
            <w:r w:rsidRPr="007D3E80">
              <w:t xml:space="preserve">ИНН/КПП: </w:t>
            </w:r>
            <w:r w:rsidR="00D455E4" w:rsidRPr="007D3E80">
              <w:t>______________/_____________</w:t>
            </w:r>
          </w:p>
          <w:p w:rsidR="00A70AB2" w:rsidRPr="007D3E80" w:rsidRDefault="00A70AB2" w:rsidP="00464267">
            <w:pPr>
              <w:ind w:firstLine="6"/>
            </w:pPr>
            <w:proofErr w:type="gramStart"/>
            <w:r w:rsidRPr="007D3E80">
              <w:t>р</w:t>
            </w:r>
            <w:proofErr w:type="gramEnd"/>
            <w:r w:rsidRPr="007D3E80">
              <w:t>/с:  _______________</w:t>
            </w:r>
            <w:r w:rsidR="00B92034">
              <w:t xml:space="preserve"> в __________________</w:t>
            </w:r>
          </w:p>
          <w:p w:rsidR="00A70AB2" w:rsidRPr="007D3E80" w:rsidRDefault="00A70AB2" w:rsidP="00464267">
            <w:pPr>
              <w:ind w:firstLine="6"/>
            </w:pPr>
            <w:r w:rsidRPr="007D3E80">
              <w:t>БИК:   ________________________________</w:t>
            </w:r>
          </w:p>
          <w:p w:rsidR="00A70AB2" w:rsidRPr="007D3E80" w:rsidRDefault="00A70AB2" w:rsidP="00464267">
            <w:pPr>
              <w:ind w:firstLine="6"/>
            </w:pPr>
            <w:r w:rsidRPr="007D3E80">
              <w:t>к/с:  __________________________________</w:t>
            </w:r>
          </w:p>
          <w:p w:rsidR="00A70AB2" w:rsidRPr="00EC7BA5" w:rsidRDefault="00A70AB2" w:rsidP="000E4CDB">
            <w:pPr>
              <w:ind w:firstLine="6"/>
            </w:pPr>
            <w:r w:rsidRPr="007D3E80">
              <w:t>ОКПО</w:t>
            </w:r>
            <w:r w:rsidR="007A44C2">
              <w:t>/ОГРН/ОКАТО: __________________</w:t>
            </w:r>
          </w:p>
        </w:tc>
        <w:tc>
          <w:tcPr>
            <w:tcW w:w="5027" w:type="dxa"/>
            <w:gridSpan w:val="3"/>
          </w:tcPr>
          <w:p w:rsidR="00A70AB2" w:rsidRPr="007D3E80" w:rsidRDefault="00A70AB2" w:rsidP="00464267">
            <w:pPr>
              <w:ind w:firstLine="6"/>
            </w:pPr>
            <w:r w:rsidRPr="007D3E80">
              <w:t>ИНН/КПП: ______________/______________</w:t>
            </w:r>
          </w:p>
          <w:p w:rsidR="00A70AB2" w:rsidRPr="007D3E80" w:rsidRDefault="00A70AB2" w:rsidP="00464267">
            <w:pPr>
              <w:ind w:firstLine="6"/>
            </w:pPr>
            <w:proofErr w:type="gramStart"/>
            <w:r w:rsidRPr="007D3E80">
              <w:t>р</w:t>
            </w:r>
            <w:proofErr w:type="gramEnd"/>
            <w:r w:rsidRPr="007D3E80">
              <w:t>/с:  ______________</w:t>
            </w:r>
            <w:r w:rsidR="00B92034">
              <w:t xml:space="preserve"> в ____________________</w:t>
            </w:r>
          </w:p>
          <w:p w:rsidR="00A70AB2" w:rsidRPr="007D3E80" w:rsidRDefault="00A70AB2" w:rsidP="00464267">
            <w:pPr>
              <w:ind w:firstLine="6"/>
            </w:pPr>
            <w:r w:rsidRPr="007D3E80">
              <w:t>БИК:   _________________________________</w:t>
            </w:r>
          </w:p>
          <w:p w:rsidR="00A70AB2" w:rsidRPr="007D3E80" w:rsidRDefault="00A70AB2" w:rsidP="00464267">
            <w:pPr>
              <w:ind w:firstLine="6"/>
            </w:pPr>
            <w:r w:rsidRPr="007D3E80">
              <w:t>к/с:  ___________________________________</w:t>
            </w:r>
          </w:p>
          <w:p w:rsidR="00A70AB2" w:rsidRPr="007D3E80" w:rsidRDefault="00A70AB2" w:rsidP="007A44C2">
            <w:pPr>
              <w:ind w:firstLine="6"/>
            </w:pPr>
            <w:r w:rsidRPr="007D3E80">
              <w:t>ОКПО</w:t>
            </w:r>
            <w:r w:rsidR="007A44C2">
              <w:t>/ОГРН/ОКАТО: ___________________</w:t>
            </w:r>
          </w:p>
          <w:p w:rsidR="00A70AB2" w:rsidRPr="007D3E80" w:rsidRDefault="00A70AB2" w:rsidP="00464267">
            <w:pPr>
              <w:ind w:firstLine="6"/>
            </w:pPr>
          </w:p>
        </w:tc>
      </w:tr>
      <w:tr w:rsidR="00A70AB2" w:rsidRPr="007D3E80" w:rsidTr="006B174A">
        <w:trPr>
          <w:trHeight w:val="82"/>
        </w:trPr>
        <w:tc>
          <w:tcPr>
            <w:tcW w:w="4929" w:type="dxa"/>
            <w:gridSpan w:val="2"/>
          </w:tcPr>
          <w:p w:rsidR="00A70AB2" w:rsidRPr="007D3E80" w:rsidRDefault="00A70AB2" w:rsidP="00464267">
            <w:pPr>
              <w:ind w:firstLine="6"/>
            </w:pPr>
          </w:p>
          <w:p w:rsidR="00A70AB2" w:rsidRPr="007D3E80" w:rsidRDefault="00A70AB2" w:rsidP="00464267">
            <w:pPr>
              <w:ind w:firstLine="6"/>
              <w:jc w:val="center"/>
            </w:pPr>
            <w:r w:rsidRPr="007D3E80">
              <w:t>___________________________</w:t>
            </w:r>
          </w:p>
          <w:p w:rsidR="00A70AB2" w:rsidRPr="00E80D4F" w:rsidRDefault="00A70AB2" w:rsidP="00464267">
            <w:pPr>
              <w:ind w:firstLine="6"/>
              <w:jc w:val="center"/>
              <w:rPr>
                <w:i/>
              </w:rPr>
            </w:pPr>
            <w:r w:rsidRPr="00E80D4F">
              <w:rPr>
                <w:i/>
              </w:rPr>
              <w:t>(должность)</w:t>
            </w:r>
          </w:p>
          <w:p w:rsidR="00A70AB2" w:rsidRPr="007D3E80" w:rsidRDefault="00A70AB2" w:rsidP="00464267">
            <w:pPr>
              <w:ind w:firstLine="6"/>
            </w:pPr>
          </w:p>
          <w:p w:rsidR="00A70AB2" w:rsidRPr="007D3E80" w:rsidRDefault="00A70AB2" w:rsidP="00464267">
            <w:pPr>
              <w:ind w:firstLine="6"/>
            </w:pPr>
            <w:r w:rsidRPr="007D3E80">
              <w:t>___________________________________</w:t>
            </w:r>
          </w:p>
          <w:p w:rsidR="00A70AB2" w:rsidRPr="00E80D4F" w:rsidRDefault="00A70AB2" w:rsidP="00B92034">
            <w:pPr>
              <w:ind w:firstLine="6"/>
              <w:jc w:val="center"/>
              <w:rPr>
                <w:i/>
              </w:rPr>
            </w:pPr>
            <w:r w:rsidRPr="00E80D4F">
              <w:rPr>
                <w:i/>
              </w:rPr>
              <w:t>(Ф.И.О.)</w:t>
            </w:r>
          </w:p>
          <w:p w:rsidR="00A70AB2" w:rsidRPr="007D3E80" w:rsidRDefault="00A70AB2" w:rsidP="00464267">
            <w:pPr>
              <w:ind w:firstLine="6"/>
            </w:pPr>
            <w:r w:rsidRPr="007D3E80">
              <w:t xml:space="preserve">        М.П.   «_____» _____________20___г.                     </w:t>
            </w:r>
          </w:p>
        </w:tc>
        <w:tc>
          <w:tcPr>
            <w:tcW w:w="5027" w:type="dxa"/>
            <w:gridSpan w:val="3"/>
          </w:tcPr>
          <w:p w:rsidR="00A70AB2" w:rsidRPr="007D3E80" w:rsidRDefault="00A70AB2" w:rsidP="00464267">
            <w:pPr>
              <w:ind w:firstLine="6"/>
            </w:pPr>
          </w:p>
          <w:p w:rsidR="00A70AB2" w:rsidRPr="007D3E80" w:rsidRDefault="00A70AB2" w:rsidP="00464267">
            <w:pPr>
              <w:ind w:firstLine="6"/>
              <w:jc w:val="center"/>
            </w:pPr>
            <w:r w:rsidRPr="007D3E80">
              <w:t>___________________________</w:t>
            </w:r>
          </w:p>
          <w:p w:rsidR="00A70AB2" w:rsidRPr="00E80D4F" w:rsidRDefault="00A70AB2" w:rsidP="00464267">
            <w:pPr>
              <w:ind w:firstLine="6"/>
              <w:jc w:val="center"/>
              <w:rPr>
                <w:i/>
              </w:rPr>
            </w:pPr>
            <w:r w:rsidRPr="00E80D4F">
              <w:rPr>
                <w:i/>
              </w:rPr>
              <w:t>(должность)</w:t>
            </w:r>
          </w:p>
          <w:p w:rsidR="00A70AB2" w:rsidRPr="007D3E80" w:rsidRDefault="00A70AB2" w:rsidP="00464267">
            <w:pPr>
              <w:ind w:firstLine="6"/>
            </w:pPr>
          </w:p>
          <w:p w:rsidR="00A70AB2" w:rsidRPr="007D3E80" w:rsidRDefault="00A70AB2" w:rsidP="00464267">
            <w:pPr>
              <w:ind w:firstLine="6"/>
            </w:pPr>
            <w:r w:rsidRPr="007D3E80">
              <w:t>___________________________________</w:t>
            </w:r>
          </w:p>
          <w:p w:rsidR="00A70AB2" w:rsidRPr="00E80D4F" w:rsidRDefault="00A70AB2" w:rsidP="00B92034">
            <w:pPr>
              <w:ind w:firstLine="6"/>
              <w:jc w:val="center"/>
              <w:rPr>
                <w:i/>
              </w:rPr>
            </w:pPr>
            <w:r w:rsidRPr="00E80D4F">
              <w:rPr>
                <w:i/>
              </w:rPr>
              <w:t>(Ф.И.О.)</w:t>
            </w:r>
          </w:p>
          <w:p w:rsidR="00A70AB2" w:rsidRPr="007D3E80" w:rsidRDefault="00A70AB2" w:rsidP="00464267">
            <w:pPr>
              <w:ind w:firstLine="6"/>
            </w:pPr>
            <w:r w:rsidRPr="007D3E80">
              <w:t xml:space="preserve">         М.П.   «_____» _____________20___г.                     </w:t>
            </w:r>
          </w:p>
        </w:tc>
      </w:tr>
      <w:tr w:rsidR="00A70AB2" w:rsidRPr="007D3E80" w:rsidTr="006B174A">
        <w:trPr>
          <w:gridBefore w:val="1"/>
          <w:gridAfter w:val="1"/>
          <w:wBefore w:w="177" w:type="dxa"/>
          <w:wAfter w:w="34" w:type="dxa"/>
          <w:trHeight w:val="37"/>
        </w:trPr>
        <w:tc>
          <w:tcPr>
            <w:tcW w:w="4990" w:type="dxa"/>
            <w:gridSpan w:val="2"/>
            <w:vAlign w:val="center"/>
          </w:tcPr>
          <w:p w:rsidR="00A70AB2" w:rsidRPr="007D3E80" w:rsidRDefault="00A70AB2" w:rsidP="006B3FF9">
            <w:pPr>
              <w:pStyle w:val="ConsNonformat"/>
              <w:widowControl/>
              <w:rPr>
                <w:rFonts w:ascii="Times New Roman" w:hAnsi="Times New Roman" w:cs="Times New Roman"/>
                <w:b/>
                <w:sz w:val="24"/>
                <w:szCs w:val="24"/>
              </w:rPr>
            </w:pPr>
          </w:p>
        </w:tc>
        <w:tc>
          <w:tcPr>
            <w:tcW w:w="4755" w:type="dxa"/>
            <w:vAlign w:val="center"/>
          </w:tcPr>
          <w:p w:rsidR="00A70AB2" w:rsidRPr="007D3E80" w:rsidRDefault="00A70AB2" w:rsidP="00464267">
            <w:pPr>
              <w:pStyle w:val="ConsNonformat"/>
              <w:widowControl/>
              <w:jc w:val="center"/>
              <w:rPr>
                <w:rFonts w:ascii="Times New Roman" w:hAnsi="Times New Roman" w:cs="Times New Roman"/>
                <w:b/>
                <w:sz w:val="24"/>
                <w:szCs w:val="24"/>
              </w:rPr>
            </w:pPr>
          </w:p>
        </w:tc>
      </w:tr>
    </w:tbl>
    <w:p w:rsidR="00B84314" w:rsidRDefault="00B84314" w:rsidP="00561D50"/>
    <w:p w:rsidR="001D76EE" w:rsidRDefault="001D76EE"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337983" w:rsidRDefault="00337983" w:rsidP="00561D50"/>
    <w:p w:rsidR="000F2CB7" w:rsidRDefault="000F2CB7" w:rsidP="00561D50"/>
    <w:p w:rsidR="000F2CB7" w:rsidRDefault="000F2CB7" w:rsidP="00561D50"/>
    <w:p w:rsidR="000F2CB7" w:rsidRDefault="000F2CB7" w:rsidP="00561D50"/>
    <w:p w:rsidR="001D76EE" w:rsidRPr="001D76EE" w:rsidRDefault="001D76EE" w:rsidP="00561D50"/>
    <w:p w:rsidR="00137073" w:rsidRPr="00E80D4F" w:rsidRDefault="00137073" w:rsidP="00137073">
      <w:pPr>
        <w:pStyle w:val="11"/>
        <w:ind w:left="3540" w:firstLine="708"/>
        <w:jc w:val="center"/>
      </w:pPr>
      <w:r w:rsidRPr="00E80D4F">
        <w:lastRenderedPageBreak/>
        <w:t>Приложение №1</w:t>
      </w:r>
    </w:p>
    <w:p w:rsidR="00137073" w:rsidRPr="00E80D4F" w:rsidRDefault="00137073" w:rsidP="00137073">
      <w:pPr>
        <w:pStyle w:val="11"/>
        <w:ind w:left="3540" w:firstLine="708"/>
        <w:jc w:val="center"/>
      </w:pPr>
      <w:r w:rsidRPr="00E80D4F">
        <w:t xml:space="preserve">           к Договору № _______ </w:t>
      </w:r>
    </w:p>
    <w:p w:rsidR="00137073" w:rsidRPr="00E80D4F" w:rsidRDefault="00137073" w:rsidP="00137073">
      <w:pPr>
        <w:jc w:val="right"/>
      </w:pPr>
      <w:r w:rsidRPr="00E80D4F">
        <w:t>от «____ »_____________20___ г.</w:t>
      </w:r>
    </w:p>
    <w:p w:rsidR="00137073" w:rsidRPr="00E80D4F" w:rsidRDefault="00137073" w:rsidP="00561D50"/>
    <w:p w:rsidR="007A397C" w:rsidRPr="007D3E80" w:rsidRDefault="007A397C" w:rsidP="00561D50"/>
    <w:p w:rsidR="007A397C" w:rsidRPr="007D3E80" w:rsidRDefault="007A397C" w:rsidP="00561D50"/>
    <w:p w:rsidR="007A397C" w:rsidRPr="007D3E80" w:rsidRDefault="007A397C" w:rsidP="00561D50"/>
    <w:p w:rsidR="00137073" w:rsidRPr="007D3E80" w:rsidRDefault="00137073" w:rsidP="00561D50"/>
    <w:p w:rsidR="00137073" w:rsidRPr="007D3E80" w:rsidRDefault="007A397C" w:rsidP="007A397C">
      <w:pPr>
        <w:jc w:val="center"/>
        <w:rPr>
          <w:b/>
        </w:rPr>
      </w:pPr>
      <w:r w:rsidRPr="007D3E80">
        <w:rPr>
          <w:b/>
        </w:rPr>
        <w:t>ПРОЕКТНО-СМЕТНАЯ ДОКУМЕНТАЦИЯ</w:t>
      </w:r>
    </w:p>
    <w:p w:rsidR="00137073" w:rsidRPr="007D3E80" w:rsidRDefault="00137073" w:rsidP="00561D50"/>
    <w:p w:rsidR="00137073" w:rsidRPr="007D3E80" w:rsidRDefault="00137073" w:rsidP="00561D50"/>
    <w:p w:rsidR="00137073" w:rsidRPr="007D3E80" w:rsidRDefault="00137073"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Default="007A397C" w:rsidP="00561D50"/>
    <w:p w:rsidR="00686A31" w:rsidRPr="007D3E80" w:rsidRDefault="00686A31" w:rsidP="00561D50"/>
    <w:p w:rsidR="007A397C" w:rsidRPr="007D3E80" w:rsidRDefault="007A397C" w:rsidP="00561D50"/>
    <w:p w:rsidR="007A397C" w:rsidRPr="007D3E80" w:rsidRDefault="007A397C" w:rsidP="00561D50"/>
    <w:p w:rsidR="007A397C" w:rsidRPr="007D3E80" w:rsidRDefault="007A397C" w:rsidP="00561D50"/>
    <w:p w:rsidR="00137073" w:rsidRPr="007D3E80" w:rsidRDefault="00137073" w:rsidP="00561D50"/>
    <w:p w:rsidR="00137073" w:rsidRPr="007D3E80" w:rsidRDefault="00137073" w:rsidP="00561D50"/>
    <w:p w:rsidR="00137073" w:rsidRPr="007D3E80" w:rsidRDefault="00137073" w:rsidP="00561D50"/>
    <w:tbl>
      <w:tblPr>
        <w:tblW w:w="9889" w:type="dxa"/>
        <w:tblInd w:w="-176" w:type="dxa"/>
        <w:tblLook w:val="01E0" w:firstRow="1" w:lastRow="1" w:firstColumn="1" w:lastColumn="1" w:noHBand="0" w:noVBand="0"/>
      </w:tblPr>
      <w:tblGrid>
        <w:gridCol w:w="4896"/>
        <w:gridCol w:w="4993"/>
      </w:tblGrid>
      <w:tr w:rsidR="007A397C" w:rsidRPr="007D3E80" w:rsidTr="006B0CB4">
        <w:trPr>
          <w:trHeight w:val="641"/>
        </w:trPr>
        <w:tc>
          <w:tcPr>
            <w:tcW w:w="4896" w:type="dxa"/>
          </w:tcPr>
          <w:p w:rsidR="007A397C" w:rsidRPr="007D3E80" w:rsidRDefault="007A397C" w:rsidP="006B0CB4">
            <w:pPr>
              <w:ind w:firstLine="6"/>
              <w:jc w:val="center"/>
            </w:pPr>
            <w:r w:rsidRPr="007D3E80">
              <w:rPr>
                <w:b/>
              </w:rPr>
              <w:t>От ЗАКАЗЧИКА</w:t>
            </w:r>
            <w:r w:rsidR="00E80D4F">
              <w:rPr>
                <w:b/>
              </w:rPr>
              <w:t>:</w:t>
            </w:r>
          </w:p>
          <w:p w:rsidR="007A397C" w:rsidRPr="007D3E80" w:rsidRDefault="007A397C" w:rsidP="006B0CB4">
            <w:pPr>
              <w:ind w:firstLine="6"/>
              <w:jc w:val="center"/>
            </w:pPr>
          </w:p>
          <w:p w:rsidR="007A397C" w:rsidRPr="007D3E80" w:rsidRDefault="007A397C" w:rsidP="006B0CB4">
            <w:pPr>
              <w:ind w:firstLine="6"/>
              <w:jc w:val="center"/>
            </w:pPr>
          </w:p>
          <w:p w:rsidR="007A397C" w:rsidRPr="007D3E80" w:rsidRDefault="007A397C" w:rsidP="006B0CB4">
            <w:pPr>
              <w:ind w:firstLine="6"/>
              <w:jc w:val="center"/>
            </w:pPr>
            <w:r w:rsidRPr="007D3E80">
              <w:t>___________________________</w:t>
            </w:r>
          </w:p>
          <w:p w:rsidR="007A397C" w:rsidRPr="00E80D4F" w:rsidRDefault="007A397C" w:rsidP="006B0CB4">
            <w:pPr>
              <w:ind w:firstLine="6"/>
              <w:jc w:val="center"/>
              <w:rPr>
                <w:i/>
              </w:rPr>
            </w:pPr>
            <w:r w:rsidRPr="00E80D4F">
              <w:rPr>
                <w:i/>
              </w:rPr>
              <w:t>(должность)</w:t>
            </w:r>
          </w:p>
          <w:p w:rsidR="007A397C" w:rsidRPr="007D3E80" w:rsidRDefault="007A397C" w:rsidP="006B0CB4">
            <w:pPr>
              <w:ind w:firstLine="6"/>
            </w:pPr>
          </w:p>
          <w:p w:rsidR="007A397C" w:rsidRPr="007D3E80" w:rsidRDefault="007A397C" w:rsidP="006B0CB4">
            <w:pPr>
              <w:ind w:firstLine="6"/>
            </w:pPr>
            <w:r w:rsidRPr="007D3E80">
              <w:t>___________________________________</w:t>
            </w:r>
          </w:p>
          <w:p w:rsidR="007A397C" w:rsidRPr="00E80D4F" w:rsidRDefault="007A397C" w:rsidP="006B0CB4">
            <w:pPr>
              <w:ind w:firstLine="6"/>
              <w:jc w:val="center"/>
              <w:rPr>
                <w:i/>
              </w:rPr>
            </w:pPr>
            <w:r w:rsidRPr="00E80D4F">
              <w:rPr>
                <w:i/>
              </w:rPr>
              <w:t>(Ф.И.О.)</w:t>
            </w:r>
          </w:p>
          <w:p w:rsidR="007A397C" w:rsidRPr="007D3E80" w:rsidRDefault="007A397C" w:rsidP="006B0CB4">
            <w:pPr>
              <w:ind w:firstLine="6"/>
            </w:pPr>
            <w:r w:rsidRPr="007D3E80">
              <w:t xml:space="preserve">                            </w:t>
            </w:r>
          </w:p>
          <w:p w:rsidR="007A397C" w:rsidRPr="007D3E80" w:rsidRDefault="007A397C" w:rsidP="006B0CB4">
            <w:pPr>
              <w:ind w:firstLine="6"/>
            </w:pPr>
            <w:r w:rsidRPr="007D3E80">
              <w:t xml:space="preserve">        М.П.   «_____» _____________20___г.                     </w:t>
            </w:r>
          </w:p>
        </w:tc>
        <w:tc>
          <w:tcPr>
            <w:tcW w:w="4993" w:type="dxa"/>
          </w:tcPr>
          <w:p w:rsidR="007A397C" w:rsidRPr="007D3E80" w:rsidRDefault="007A397C" w:rsidP="006B0CB4">
            <w:pPr>
              <w:ind w:firstLine="6"/>
              <w:jc w:val="center"/>
              <w:rPr>
                <w:b/>
              </w:rPr>
            </w:pPr>
            <w:r w:rsidRPr="007D3E80">
              <w:rPr>
                <w:b/>
              </w:rPr>
              <w:t>От ПОДРЯДЧИКА</w:t>
            </w:r>
            <w:r w:rsidR="00E80D4F">
              <w:rPr>
                <w:b/>
              </w:rPr>
              <w:t>:</w:t>
            </w:r>
          </w:p>
          <w:p w:rsidR="007A397C" w:rsidRPr="007D3E80" w:rsidRDefault="007A397C" w:rsidP="006B0CB4">
            <w:pPr>
              <w:ind w:firstLine="6"/>
              <w:jc w:val="center"/>
            </w:pPr>
          </w:p>
          <w:p w:rsidR="007A397C" w:rsidRPr="007D3E80" w:rsidRDefault="007A397C" w:rsidP="006B0CB4">
            <w:pPr>
              <w:ind w:firstLine="6"/>
              <w:jc w:val="center"/>
            </w:pPr>
          </w:p>
          <w:p w:rsidR="007A397C" w:rsidRPr="007D3E80" w:rsidRDefault="007A397C" w:rsidP="006B0CB4">
            <w:pPr>
              <w:ind w:firstLine="6"/>
              <w:jc w:val="center"/>
            </w:pPr>
            <w:r w:rsidRPr="007D3E80">
              <w:t>___________________________</w:t>
            </w:r>
          </w:p>
          <w:p w:rsidR="007A397C" w:rsidRPr="00E80D4F" w:rsidRDefault="007A397C" w:rsidP="006B0CB4">
            <w:pPr>
              <w:ind w:firstLine="6"/>
              <w:jc w:val="center"/>
              <w:rPr>
                <w:i/>
              </w:rPr>
            </w:pPr>
            <w:r w:rsidRPr="00E80D4F">
              <w:rPr>
                <w:i/>
              </w:rPr>
              <w:t>(должность)</w:t>
            </w:r>
          </w:p>
          <w:p w:rsidR="007A397C" w:rsidRPr="007D3E80" w:rsidRDefault="007A397C" w:rsidP="006B0CB4">
            <w:pPr>
              <w:ind w:firstLine="6"/>
            </w:pPr>
          </w:p>
          <w:p w:rsidR="007A397C" w:rsidRPr="007D3E80" w:rsidRDefault="007A397C" w:rsidP="006B0CB4">
            <w:pPr>
              <w:ind w:firstLine="6"/>
            </w:pPr>
            <w:r w:rsidRPr="007D3E80">
              <w:t>___________________________________</w:t>
            </w:r>
          </w:p>
          <w:p w:rsidR="007A397C" w:rsidRPr="00E80D4F" w:rsidRDefault="007A397C" w:rsidP="006B0CB4">
            <w:pPr>
              <w:ind w:firstLine="6"/>
              <w:jc w:val="center"/>
              <w:rPr>
                <w:i/>
              </w:rPr>
            </w:pPr>
            <w:r w:rsidRPr="00E80D4F">
              <w:rPr>
                <w:i/>
              </w:rPr>
              <w:t>(Ф.И.О.)</w:t>
            </w:r>
          </w:p>
          <w:p w:rsidR="007A397C" w:rsidRPr="00E80D4F" w:rsidRDefault="007A397C" w:rsidP="006B0CB4">
            <w:pPr>
              <w:ind w:firstLine="6"/>
              <w:rPr>
                <w:i/>
              </w:rPr>
            </w:pPr>
            <w:r w:rsidRPr="00E80D4F">
              <w:rPr>
                <w:i/>
              </w:rPr>
              <w:t xml:space="preserve">                            </w:t>
            </w:r>
          </w:p>
          <w:p w:rsidR="007A397C" w:rsidRPr="007D3E80" w:rsidRDefault="007A397C" w:rsidP="006B0CB4">
            <w:pPr>
              <w:ind w:firstLine="6"/>
            </w:pPr>
            <w:r w:rsidRPr="007D3E80">
              <w:t xml:space="preserve">         М.П.   «_____» _____________20___г.                     </w:t>
            </w:r>
          </w:p>
        </w:tc>
      </w:tr>
    </w:tbl>
    <w:p w:rsidR="00137073" w:rsidRPr="007D3E80" w:rsidRDefault="00137073" w:rsidP="00561D50"/>
    <w:p w:rsidR="00137073" w:rsidRPr="007D3E80" w:rsidRDefault="00137073" w:rsidP="00561D50"/>
    <w:p w:rsidR="00137073" w:rsidRPr="007D3E80" w:rsidRDefault="00137073" w:rsidP="00561D50"/>
    <w:p w:rsidR="00137073" w:rsidRDefault="00137073" w:rsidP="00561D50"/>
    <w:p w:rsidR="00F7180F" w:rsidRPr="007D3E80" w:rsidRDefault="00F7180F" w:rsidP="00561D50"/>
    <w:p w:rsidR="00137073" w:rsidRPr="007D3E80" w:rsidRDefault="00137073" w:rsidP="00561D50"/>
    <w:p w:rsidR="00516873" w:rsidRPr="00E80D4F" w:rsidRDefault="00137073" w:rsidP="00137073">
      <w:pPr>
        <w:pStyle w:val="11"/>
        <w:ind w:left="3540" w:firstLine="708"/>
        <w:jc w:val="center"/>
      </w:pPr>
      <w:r w:rsidRPr="00E80D4F">
        <w:lastRenderedPageBreak/>
        <w:t>Приложение №2</w:t>
      </w:r>
    </w:p>
    <w:p w:rsidR="00516873" w:rsidRPr="00E80D4F" w:rsidRDefault="00137073" w:rsidP="00137073">
      <w:pPr>
        <w:pStyle w:val="11"/>
        <w:ind w:left="3540" w:firstLine="708"/>
        <w:jc w:val="center"/>
      </w:pPr>
      <w:r w:rsidRPr="00E80D4F">
        <w:t xml:space="preserve">           </w:t>
      </w:r>
      <w:r w:rsidR="00516873" w:rsidRPr="00E80D4F">
        <w:t xml:space="preserve">к Договору № _______ </w:t>
      </w:r>
    </w:p>
    <w:p w:rsidR="00516873" w:rsidRPr="00E80D4F" w:rsidRDefault="00516873" w:rsidP="00516873">
      <w:pPr>
        <w:jc w:val="right"/>
      </w:pPr>
      <w:r w:rsidRPr="00E80D4F">
        <w:t>от «____ »_____________20___ г.</w:t>
      </w:r>
    </w:p>
    <w:p w:rsidR="00516873" w:rsidRPr="007D3E80" w:rsidRDefault="00516873" w:rsidP="00516873"/>
    <w:p w:rsidR="00516873" w:rsidRPr="007D3E80" w:rsidRDefault="00516873" w:rsidP="00516873">
      <w:pPr>
        <w:jc w:val="right"/>
        <w:rPr>
          <w:sz w:val="20"/>
        </w:rPr>
      </w:pPr>
    </w:p>
    <w:p w:rsidR="00516873" w:rsidRPr="007D3E80" w:rsidRDefault="00516873" w:rsidP="00516873"/>
    <w:p w:rsidR="00516873" w:rsidRPr="007D3E80" w:rsidRDefault="00516873" w:rsidP="00516873">
      <w:pPr>
        <w:pStyle w:val="FR1"/>
        <w:spacing w:line="240" w:lineRule="auto"/>
        <w:jc w:val="center"/>
        <w:rPr>
          <w:rFonts w:ascii="Times New Roman" w:hAnsi="Times New Roman"/>
          <w:b/>
        </w:rPr>
      </w:pPr>
      <w:r w:rsidRPr="007D3E80">
        <w:rPr>
          <w:rFonts w:ascii="Times New Roman" w:hAnsi="Times New Roman"/>
          <w:b/>
        </w:rPr>
        <w:t>КАЛЕНДАРНЫЙ   ПЛАН</w:t>
      </w:r>
      <w:r w:rsidR="00FF113F" w:rsidRPr="007D3E80">
        <w:rPr>
          <w:rFonts w:ascii="Times New Roman" w:hAnsi="Times New Roman"/>
          <w:b/>
        </w:rPr>
        <w:t xml:space="preserve"> ВЫПОЛНЕНИЯ РАБОТ</w:t>
      </w:r>
    </w:p>
    <w:p w:rsidR="00516873" w:rsidRPr="007D3E80" w:rsidRDefault="00516873" w:rsidP="00516873">
      <w:pPr>
        <w:pStyle w:val="FR1"/>
        <w:spacing w:line="240" w:lineRule="auto"/>
        <w:jc w:val="center"/>
        <w:rPr>
          <w:rFonts w:ascii="Times New Roman" w:hAnsi="Times New Roman"/>
          <w:b/>
        </w:rPr>
      </w:pPr>
      <w:r w:rsidRPr="007D3E80">
        <w:rPr>
          <w:rFonts w:ascii="Times New Roman" w:hAnsi="Times New Roman"/>
          <w:b/>
        </w:rPr>
        <w:t>к Договору № _______ от «___»______________20___ г.</w:t>
      </w:r>
    </w:p>
    <w:p w:rsidR="00516873" w:rsidRPr="007D3E80" w:rsidRDefault="00516873" w:rsidP="00516873">
      <w:pPr>
        <w:pStyle w:val="FR1"/>
        <w:spacing w:line="240" w:lineRule="auto"/>
        <w:jc w:val="center"/>
        <w:rPr>
          <w:rFonts w:ascii="Times New Roman" w:hAnsi="Times New Roman"/>
          <w:b/>
        </w:rPr>
      </w:pPr>
    </w:p>
    <w:p w:rsidR="005C1C86" w:rsidRPr="007D3E80" w:rsidRDefault="005C1C86" w:rsidP="00516873">
      <w:pPr>
        <w:pStyle w:val="FR1"/>
        <w:spacing w:line="240" w:lineRule="auto"/>
        <w:jc w:val="center"/>
        <w:rPr>
          <w:rFonts w:ascii="Times New Roman" w:hAnsi="Times New Roman"/>
          <w:b/>
        </w:rPr>
      </w:pPr>
    </w:p>
    <w:p w:rsidR="005C1C86" w:rsidRPr="007D3E80" w:rsidRDefault="005C1C86" w:rsidP="00516873">
      <w:pPr>
        <w:pStyle w:val="FR1"/>
        <w:spacing w:line="240" w:lineRule="auto"/>
        <w:jc w:val="center"/>
        <w:rPr>
          <w:rFonts w:ascii="Times New Roman" w:hAnsi="Times New Roman"/>
          <w:b/>
        </w:rPr>
      </w:pPr>
    </w:p>
    <w:tbl>
      <w:tblPr>
        <w:tblpPr w:leftFromText="180" w:rightFromText="180" w:vertAnchor="text" w:horzAnchor="margin" w:tblpXSpec="center" w:tblpY="192"/>
        <w:tblW w:w="101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20"/>
        <w:gridCol w:w="4266"/>
        <w:gridCol w:w="1528"/>
        <w:gridCol w:w="1024"/>
        <w:gridCol w:w="1417"/>
        <w:gridCol w:w="1375"/>
      </w:tblGrid>
      <w:tr w:rsidR="00516873" w:rsidRPr="007D3E80" w:rsidTr="00D17A3D">
        <w:trPr>
          <w:cantSplit/>
          <w:trHeight w:val="557"/>
        </w:trPr>
        <w:tc>
          <w:tcPr>
            <w:tcW w:w="520" w:type="dxa"/>
            <w:tcBorders>
              <w:bottom w:val="nil"/>
            </w:tcBorders>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w:t>
            </w:r>
          </w:p>
          <w:p w:rsidR="00516873" w:rsidRPr="007D3E80" w:rsidRDefault="00516873" w:rsidP="00D17A3D">
            <w:pPr>
              <w:pStyle w:val="FR1"/>
              <w:spacing w:line="240" w:lineRule="auto"/>
              <w:ind w:left="0" w:firstLine="0"/>
              <w:jc w:val="center"/>
              <w:rPr>
                <w:rFonts w:ascii="Times New Roman" w:hAnsi="Times New Roman"/>
                <w:b/>
                <w:sz w:val="20"/>
              </w:rPr>
            </w:pPr>
            <w:proofErr w:type="gramStart"/>
            <w:r w:rsidRPr="007D3E80">
              <w:rPr>
                <w:rFonts w:ascii="Times New Roman" w:hAnsi="Times New Roman"/>
                <w:b/>
                <w:sz w:val="20"/>
              </w:rPr>
              <w:t>п</w:t>
            </w:r>
            <w:proofErr w:type="gramEnd"/>
            <w:r w:rsidRPr="007D3E80">
              <w:rPr>
                <w:rFonts w:ascii="Times New Roman" w:hAnsi="Times New Roman"/>
                <w:b/>
                <w:sz w:val="20"/>
              </w:rPr>
              <w:t>/п</w:t>
            </w:r>
          </w:p>
        </w:tc>
        <w:tc>
          <w:tcPr>
            <w:tcW w:w="4266" w:type="dxa"/>
            <w:tcBorders>
              <w:bottom w:val="nil"/>
            </w:tcBorders>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 xml:space="preserve">Наименование работ по договору </w:t>
            </w:r>
          </w:p>
        </w:tc>
        <w:tc>
          <w:tcPr>
            <w:tcW w:w="2552" w:type="dxa"/>
            <w:gridSpan w:val="2"/>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 xml:space="preserve">Сроки исполнения </w:t>
            </w:r>
          </w:p>
        </w:tc>
        <w:tc>
          <w:tcPr>
            <w:tcW w:w="1417" w:type="dxa"/>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Договорная цена</w:t>
            </w:r>
          </w:p>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(руб.)</w:t>
            </w:r>
            <w:r w:rsidR="004C4DF5" w:rsidRPr="007D3E80">
              <w:rPr>
                <w:rFonts w:ascii="Times New Roman" w:hAnsi="Times New Roman"/>
                <w:b/>
                <w:sz w:val="20"/>
              </w:rPr>
              <w:t>, НДС</w:t>
            </w:r>
          </w:p>
        </w:tc>
        <w:tc>
          <w:tcPr>
            <w:tcW w:w="1375" w:type="dxa"/>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Примечание</w:t>
            </w:r>
          </w:p>
        </w:tc>
      </w:tr>
      <w:tr w:rsidR="00516873" w:rsidRPr="007D3E80" w:rsidTr="00D17A3D">
        <w:trPr>
          <w:cantSplit/>
          <w:trHeight w:val="279"/>
        </w:trPr>
        <w:tc>
          <w:tcPr>
            <w:tcW w:w="520" w:type="dxa"/>
            <w:tcBorders>
              <w:top w:val="nil"/>
            </w:tcBorders>
          </w:tcPr>
          <w:p w:rsidR="00516873" w:rsidRPr="007D3E80" w:rsidRDefault="00516873" w:rsidP="00D17A3D">
            <w:pPr>
              <w:pStyle w:val="FR1"/>
              <w:spacing w:line="240" w:lineRule="auto"/>
              <w:ind w:left="0" w:firstLine="0"/>
              <w:jc w:val="center"/>
              <w:rPr>
                <w:rFonts w:ascii="Times New Roman" w:hAnsi="Times New Roman"/>
                <w:b/>
                <w:sz w:val="20"/>
              </w:rPr>
            </w:pPr>
          </w:p>
        </w:tc>
        <w:tc>
          <w:tcPr>
            <w:tcW w:w="4266" w:type="dxa"/>
            <w:tcBorders>
              <w:top w:val="nil"/>
            </w:tcBorders>
          </w:tcPr>
          <w:p w:rsidR="00516873" w:rsidRPr="007D3E80" w:rsidRDefault="00516873" w:rsidP="00D17A3D">
            <w:pPr>
              <w:pStyle w:val="FR1"/>
              <w:spacing w:line="240" w:lineRule="auto"/>
              <w:ind w:left="0" w:firstLine="0"/>
              <w:jc w:val="center"/>
              <w:rPr>
                <w:rFonts w:ascii="Times New Roman" w:hAnsi="Times New Roman"/>
                <w:b/>
                <w:sz w:val="20"/>
              </w:rPr>
            </w:pPr>
          </w:p>
        </w:tc>
        <w:tc>
          <w:tcPr>
            <w:tcW w:w="1528" w:type="dxa"/>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начало</w:t>
            </w:r>
          </w:p>
        </w:tc>
        <w:tc>
          <w:tcPr>
            <w:tcW w:w="1024" w:type="dxa"/>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конец</w:t>
            </w:r>
          </w:p>
        </w:tc>
        <w:tc>
          <w:tcPr>
            <w:tcW w:w="1417" w:type="dxa"/>
          </w:tcPr>
          <w:p w:rsidR="00516873" w:rsidRPr="007D3E80" w:rsidRDefault="00516873" w:rsidP="00D17A3D">
            <w:pPr>
              <w:pStyle w:val="FR1"/>
              <w:spacing w:line="240" w:lineRule="auto"/>
              <w:ind w:left="0" w:firstLine="0"/>
              <w:jc w:val="center"/>
              <w:rPr>
                <w:rFonts w:ascii="Times New Roman" w:hAnsi="Times New Roman"/>
                <w:b/>
                <w:sz w:val="20"/>
              </w:rPr>
            </w:pPr>
          </w:p>
        </w:tc>
        <w:tc>
          <w:tcPr>
            <w:tcW w:w="1375" w:type="dxa"/>
          </w:tcPr>
          <w:p w:rsidR="00516873" w:rsidRPr="007D3E80" w:rsidRDefault="00516873" w:rsidP="00D17A3D">
            <w:pPr>
              <w:pStyle w:val="FR1"/>
              <w:spacing w:line="240" w:lineRule="auto"/>
              <w:ind w:left="0" w:firstLine="0"/>
              <w:jc w:val="center"/>
              <w:rPr>
                <w:rFonts w:ascii="Times New Roman" w:hAnsi="Times New Roman"/>
                <w:b/>
                <w:sz w:val="20"/>
              </w:rPr>
            </w:pPr>
          </w:p>
        </w:tc>
      </w:tr>
      <w:tr w:rsidR="00516873" w:rsidRPr="007D3E80" w:rsidTr="00D17A3D">
        <w:trPr>
          <w:cantSplit/>
          <w:trHeight w:val="279"/>
        </w:trPr>
        <w:tc>
          <w:tcPr>
            <w:tcW w:w="520" w:type="dxa"/>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1</w:t>
            </w:r>
          </w:p>
        </w:tc>
        <w:tc>
          <w:tcPr>
            <w:tcW w:w="4266" w:type="dxa"/>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2</w:t>
            </w:r>
          </w:p>
        </w:tc>
        <w:tc>
          <w:tcPr>
            <w:tcW w:w="1528" w:type="dxa"/>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3</w:t>
            </w:r>
          </w:p>
        </w:tc>
        <w:tc>
          <w:tcPr>
            <w:tcW w:w="1024" w:type="dxa"/>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4</w:t>
            </w:r>
          </w:p>
        </w:tc>
        <w:tc>
          <w:tcPr>
            <w:tcW w:w="1417" w:type="dxa"/>
          </w:tcPr>
          <w:p w:rsidR="00516873" w:rsidRPr="007D3E80" w:rsidRDefault="00516873" w:rsidP="00D17A3D">
            <w:pPr>
              <w:pStyle w:val="FR1"/>
              <w:spacing w:line="240" w:lineRule="auto"/>
              <w:ind w:left="0" w:firstLine="0"/>
              <w:jc w:val="center"/>
              <w:rPr>
                <w:rFonts w:ascii="Times New Roman" w:hAnsi="Times New Roman"/>
                <w:b/>
                <w:sz w:val="20"/>
              </w:rPr>
            </w:pPr>
            <w:r w:rsidRPr="007D3E80">
              <w:rPr>
                <w:rFonts w:ascii="Times New Roman" w:hAnsi="Times New Roman"/>
                <w:b/>
                <w:sz w:val="20"/>
              </w:rPr>
              <w:t>5</w:t>
            </w:r>
          </w:p>
        </w:tc>
        <w:tc>
          <w:tcPr>
            <w:tcW w:w="1375" w:type="dxa"/>
          </w:tcPr>
          <w:p w:rsidR="00516873" w:rsidRPr="007D3E80" w:rsidRDefault="00516873" w:rsidP="00D17A3D">
            <w:pPr>
              <w:pStyle w:val="FR1"/>
              <w:spacing w:line="240" w:lineRule="auto"/>
              <w:ind w:left="0" w:firstLine="0"/>
              <w:jc w:val="center"/>
              <w:rPr>
                <w:rFonts w:ascii="Times New Roman" w:hAnsi="Times New Roman"/>
                <w:b/>
                <w:spacing w:val="-20"/>
                <w:sz w:val="20"/>
              </w:rPr>
            </w:pPr>
            <w:r w:rsidRPr="007D3E80">
              <w:rPr>
                <w:rFonts w:ascii="Times New Roman" w:hAnsi="Times New Roman"/>
                <w:b/>
                <w:spacing w:val="-20"/>
                <w:sz w:val="20"/>
              </w:rPr>
              <w:t>6</w:t>
            </w:r>
          </w:p>
        </w:tc>
      </w:tr>
      <w:tr w:rsidR="00516873" w:rsidRPr="007D3E80" w:rsidTr="00D17A3D">
        <w:trPr>
          <w:cantSplit/>
          <w:trHeight w:val="822"/>
        </w:trPr>
        <w:tc>
          <w:tcPr>
            <w:tcW w:w="520" w:type="dxa"/>
          </w:tcPr>
          <w:p w:rsidR="00516873" w:rsidRPr="007D3E80" w:rsidRDefault="00516873" w:rsidP="00D17A3D">
            <w:pPr>
              <w:pStyle w:val="FR1"/>
              <w:spacing w:line="240" w:lineRule="auto"/>
              <w:ind w:left="0" w:firstLine="0"/>
              <w:jc w:val="both"/>
              <w:rPr>
                <w:rFonts w:ascii="Times New Roman" w:hAnsi="Times New Roman"/>
                <w:i/>
                <w:sz w:val="20"/>
              </w:rPr>
            </w:pPr>
          </w:p>
        </w:tc>
        <w:tc>
          <w:tcPr>
            <w:tcW w:w="4266" w:type="dxa"/>
          </w:tcPr>
          <w:p w:rsidR="00516873" w:rsidRPr="007D3E80" w:rsidRDefault="00516873" w:rsidP="00D17A3D">
            <w:pPr>
              <w:pStyle w:val="FR1"/>
              <w:spacing w:line="240" w:lineRule="auto"/>
              <w:ind w:left="0" w:firstLine="0"/>
              <w:jc w:val="both"/>
              <w:rPr>
                <w:rFonts w:ascii="Times New Roman" w:hAnsi="Times New Roman"/>
                <w:i/>
                <w:sz w:val="20"/>
              </w:rPr>
            </w:pPr>
          </w:p>
        </w:tc>
        <w:tc>
          <w:tcPr>
            <w:tcW w:w="1528" w:type="dxa"/>
          </w:tcPr>
          <w:p w:rsidR="00516873" w:rsidRPr="007D3E80" w:rsidRDefault="00516873" w:rsidP="00D17A3D">
            <w:pPr>
              <w:pStyle w:val="FR1"/>
              <w:spacing w:line="240" w:lineRule="auto"/>
              <w:ind w:left="0" w:firstLine="0"/>
              <w:jc w:val="center"/>
              <w:rPr>
                <w:rFonts w:ascii="Times New Roman" w:hAnsi="Times New Roman"/>
                <w:i/>
                <w:sz w:val="20"/>
              </w:rPr>
            </w:pPr>
          </w:p>
        </w:tc>
        <w:tc>
          <w:tcPr>
            <w:tcW w:w="1024" w:type="dxa"/>
          </w:tcPr>
          <w:p w:rsidR="00516873" w:rsidRPr="007D3E80" w:rsidRDefault="00516873" w:rsidP="00D17A3D">
            <w:pPr>
              <w:pStyle w:val="FR1"/>
              <w:spacing w:line="240" w:lineRule="auto"/>
              <w:ind w:left="0" w:firstLine="0"/>
              <w:jc w:val="center"/>
              <w:rPr>
                <w:rFonts w:ascii="Times New Roman" w:hAnsi="Times New Roman"/>
                <w:i/>
                <w:sz w:val="20"/>
              </w:rPr>
            </w:pPr>
          </w:p>
        </w:tc>
        <w:tc>
          <w:tcPr>
            <w:tcW w:w="1417" w:type="dxa"/>
          </w:tcPr>
          <w:p w:rsidR="00516873" w:rsidRPr="007D3E80" w:rsidRDefault="00516873" w:rsidP="00D17A3D">
            <w:pPr>
              <w:pStyle w:val="FR1"/>
              <w:spacing w:line="240" w:lineRule="auto"/>
              <w:ind w:left="0" w:firstLine="0"/>
              <w:jc w:val="center"/>
              <w:rPr>
                <w:rFonts w:ascii="Times New Roman" w:hAnsi="Times New Roman"/>
                <w:i/>
                <w:sz w:val="20"/>
              </w:rPr>
            </w:pPr>
          </w:p>
        </w:tc>
        <w:tc>
          <w:tcPr>
            <w:tcW w:w="1375" w:type="dxa"/>
          </w:tcPr>
          <w:p w:rsidR="00516873" w:rsidRPr="007D3E80" w:rsidRDefault="00516873" w:rsidP="00D17A3D">
            <w:pPr>
              <w:pStyle w:val="FR1"/>
              <w:spacing w:line="240" w:lineRule="auto"/>
              <w:ind w:left="0" w:firstLine="0"/>
              <w:jc w:val="both"/>
              <w:rPr>
                <w:rFonts w:ascii="Times New Roman" w:hAnsi="Times New Roman"/>
                <w:i/>
                <w:spacing w:val="-20"/>
                <w:sz w:val="20"/>
              </w:rPr>
            </w:pPr>
          </w:p>
        </w:tc>
      </w:tr>
    </w:tbl>
    <w:p w:rsidR="00516873" w:rsidRPr="007D3E80" w:rsidRDefault="00516873" w:rsidP="00516873">
      <w:pPr>
        <w:pStyle w:val="FR1"/>
        <w:spacing w:line="240" w:lineRule="auto"/>
        <w:rPr>
          <w:rFonts w:ascii="Times New Roman" w:hAnsi="Times New Roman"/>
        </w:rPr>
      </w:pPr>
    </w:p>
    <w:p w:rsidR="00516873" w:rsidRPr="007D3E80" w:rsidRDefault="00516873" w:rsidP="00516873">
      <w:pPr>
        <w:pStyle w:val="FR1"/>
        <w:spacing w:line="240" w:lineRule="auto"/>
        <w:rPr>
          <w:rFonts w:ascii="Times New Roman" w:hAnsi="Times New Roman"/>
        </w:rPr>
      </w:pPr>
      <w:r w:rsidRPr="007D3E80">
        <w:rPr>
          <w:rFonts w:ascii="Times New Roman" w:hAnsi="Times New Roman"/>
          <w:b/>
        </w:rPr>
        <w:tab/>
      </w:r>
    </w:p>
    <w:tbl>
      <w:tblPr>
        <w:tblW w:w="9889" w:type="dxa"/>
        <w:tblInd w:w="-176" w:type="dxa"/>
        <w:tblLook w:val="01E0" w:firstRow="1" w:lastRow="1" w:firstColumn="1" w:lastColumn="1" w:noHBand="0" w:noVBand="0"/>
      </w:tblPr>
      <w:tblGrid>
        <w:gridCol w:w="176"/>
        <w:gridCol w:w="4720"/>
        <w:gridCol w:w="236"/>
        <w:gridCol w:w="4723"/>
        <w:gridCol w:w="34"/>
      </w:tblGrid>
      <w:tr w:rsidR="00516873" w:rsidRPr="007D3E80" w:rsidTr="00D17A3D">
        <w:trPr>
          <w:trHeight w:val="641"/>
        </w:trPr>
        <w:tc>
          <w:tcPr>
            <w:tcW w:w="4896" w:type="dxa"/>
            <w:gridSpan w:val="2"/>
          </w:tcPr>
          <w:p w:rsidR="00516873" w:rsidRPr="007D3E80" w:rsidRDefault="00516873" w:rsidP="00D17A3D">
            <w:pPr>
              <w:ind w:firstLine="6"/>
              <w:jc w:val="center"/>
            </w:pPr>
            <w:r w:rsidRPr="007D3E80">
              <w:rPr>
                <w:b/>
              </w:rPr>
              <w:t>От ЗАКАЗЧИКА</w:t>
            </w:r>
            <w:r w:rsidR="00E80D4F">
              <w:rPr>
                <w:b/>
              </w:rPr>
              <w:t>:</w:t>
            </w:r>
          </w:p>
          <w:p w:rsidR="00516873" w:rsidRPr="007D3E80" w:rsidRDefault="00516873" w:rsidP="00D17A3D">
            <w:pPr>
              <w:ind w:firstLine="6"/>
              <w:jc w:val="center"/>
            </w:pPr>
          </w:p>
          <w:p w:rsidR="00516873" w:rsidRPr="007D3E80" w:rsidRDefault="00516873" w:rsidP="00D17A3D">
            <w:pPr>
              <w:ind w:firstLine="6"/>
              <w:jc w:val="center"/>
            </w:pPr>
          </w:p>
          <w:p w:rsidR="00516873" w:rsidRPr="007D3E80" w:rsidRDefault="00516873" w:rsidP="00D17A3D">
            <w:pPr>
              <w:ind w:firstLine="6"/>
              <w:jc w:val="center"/>
            </w:pPr>
            <w:r w:rsidRPr="007D3E80">
              <w:t>___________________________</w:t>
            </w:r>
          </w:p>
          <w:p w:rsidR="00516873" w:rsidRPr="00E80D4F" w:rsidRDefault="00516873" w:rsidP="00D17A3D">
            <w:pPr>
              <w:ind w:firstLine="6"/>
              <w:jc w:val="center"/>
              <w:rPr>
                <w:i/>
              </w:rPr>
            </w:pPr>
            <w:r w:rsidRPr="00E80D4F">
              <w:rPr>
                <w:i/>
              </w:rPr>
              <w:t>(должность)</w:t>
            </w:r>
          </w:p>
          <w:p w:rsidR="00516873" w:rsidRPr="007D3E80" w:rsidRDefault="00516873" w:rsidP="00D17A3D">
            <w:pPr>
              <w:ind w:firstLine="6"/>
            </w:pPr>
          </w:p>
          <w:p w:rsidR="00516873" w:rsidRPr="007D3E80" w:rsidRDefault="00516873" w:rsidP="00D17A3D">
            <w:pPr>
              <w:ind w:firstLine="6"/>
            </w:pPr>
            <w:r w:rsidRPr="007D3E80">
              <w:t>___________________________________</w:t>
            </w:r>
          </w:p>
          <w:p w:rsidR="00516873" w:rsidRPr="00E80D4F" w:rsidRDefault="00516873" w:rsidP="00D17A3D">
            <w:pPr>
              <w:ind w:firstLine="6"/>
              <w:jc w:val="center"/>
              <w:rPr>
                <w:i/>
              </w:rPr>
            </w:pPr>
            <w:r w:rsidRPr="00E80D4F">
              <w:rPr>
                <w:i/>
              </w:rPr>
              <w:t>(Ф.И.О.)</w:t>
            </w:r>
          </w:p>
          <w:p w:rsidR="00516873" w:rsidRPr="007D3E80" w:rsidRDefault="00516873" w:rsidP="00D17A3D">
            <w:pPr>
              <w:ind w:firstLine="6"/>
            </w:pPr>
            <w:r w:rsidRPr="007D3E80">
              <w:t xml:space="preserve">                            </w:t>
            </w:r>
          </w:p>
          <w:p w:rsidR="00516873" w:rsidRPr="007D3E80" w:rsidRDefault="00516873" w:rsidP="00D17A3D">
            <w:pPr>
              <w:ind w:firstLine="6"/>
            </w:pPr>
            <w:r w:rsidRPr="007D3E80">
              <w:t xml:space="preserve">        М.П.   «_____» _____________20___г.                     </w:t>
            </w:r>
          </w:p>
        </w:tc>
        <w:tc>
          <w:tcPr>
            <w:tcW w:w="4993" w:type="dxa"/>
            <w:gridSpan w:val="3"/>
          </w:tcPr>
          <w:p w:rsidR="00516873" w:rsidRPr="007D3E80" w:rsidRDefault="00516873" w:rsidP="00D17A3D">
            <w:pPr>
              <w:ind w:firstLine="6"/>
              <w:jc w:val="center"/>
              <w:rPr>
                <w:b/>
              </w:rPr>
            </w:pPr>
            <w:r w:rsidRPr="007D3E80">
              <w:rPr>
                <w:b/>
              </w:rPr>
              <w:t>От ПОДРЯДЧИКА</w:t>
            </w:r>
            <w:r w:rsidR="00E80D4F">
              <w:rPr>
                <w:b/>
              </w:rPr>
              <w:t>:</w:t>
            </w:r>
          </w:p>
          <w:p w:rsidR="00516873" w:rsidRPr="007D3E80" w:rsidRDefault="00516873" w:rsidP="00D17A3D">
            <w:pPr>
              <w:ind w:firstLine="6"/>
              <w:jc w:val="center"/>
            </w:pPr>
          </w:p>
          <w:p w:rsidR="00516873" w:rsidRPr="007D3E80" w:rsidRDefault="00516873" w:rsidP="00D17A3D">
            <w:pPr>
              <w:ind w:firstLine="6"/>
              <w:jc w:val="center"/>
            </w:pPr>
          </w:p>
          <w:p w:rsidR="00516873" w:rsidRPr="007D3E80" w:rsidRDefault="00516873" w:rsidP="00D17A3D">
            <w:pPr>
              <w:ind w:firstLine="6"/>
              <w:jc w:val="center"/>
            </w:pPr>
            <w:r w:rsidRPr="007D3E80">
              <w:t>___________________________</w:t>
            </w:r>
          </w:p>
          <w:p w:rsidR="00516873" w:rsidRPr="00E80D4F" w:rsidRDefault="00516873" w:rsidP="00D17A3D">
            <w:pPr>
              <w:ind w:firstLine="6"/>
              <w:jc w:val="center"/>
              <w:rPr>
                <w:i/>
              </w:rPr>
            </w:pPr>
            <w:r w:rsidRPr="00E80D4F">
              <w:rPr>
                <w:i/>
              </w:rPr>
              <w:t>(должность)</w:t>
            </w:r>
          </w:p>
          <w:p w:rsidR="00516873" w:rsidRPr="007D3E80" w:rsidRDefault="00516873" w:rsidP="00D17A3D">
            <w:pPr>
              <w:ind w:firstLine="6"/>
            </w:pPr>
          </w:p>
          <w:p w:rsidR="00516873" w:rsidRPr="007D3E80" w:rsidRDefault="00516873" w:rsidP="00D17A3D">
            <w:pPr>
              <w:ind w:firstLine="6"/>
            </w:pPr>
            <w:r w:rsidRPr="007D3E80">
              <w:t>___________________________________</w:t>
            </w:r>
          </w:p>
          <w:p w:rsidR="00516873" w:rsidRPr="00E80D4F" w:rsidRDefault="00516873" w:rsidP="00D17A3D">
            <w:pPr>
              <w:ind w:firstLine="6"/>
              <w:jc w:val="center"/>
              <w:rPr>
                <w:i/>
              </w:rPr>
            </w:pPr>
            <w:r w:rsidRPr="00E80D4F">
              <w:rPr>
                <w:i/>
              </w:rPr>
              <w:t>(Ф.И.О.)</w:t>
            </w:r>
          </w:p>
          <w:p w:rsidR="00516873" w:rsidRPr="007D3E80" w:rsidRDefault="00516873" w:rsidP="00D17A3D">
            <w:pPr>
              <w:ind w:firstLine="6"/>
            </w:pPr>
            <w:r w:rsidRPr="007D3E80">
              <w:t xml:space="preserve">                            </w:t>
            </w:r>
          </w:p>
          <w:p w:rsidR="00516873" w:rsidRPr="007D3E80" w:rsidRDefault="00516873" w:rsidP="00D17A3D">
            <w:pPr>
              <w:ind w:firstLine="6"/>
            </w:pPr>
            <w:r w:rsidRPr="007D3E80">
              <w:t xml:space="preserve">         М.П.   «_____» _____________20___г.                     </w:t>
            </w:r>
          </w:p>
        </w:tc>
      </w:tr>
      <w:tr w:rsidR="00516873" w:rsidRPr="007D3E80" w:rsidTr="00D17A3D">
        <w:trPr>
          <w:gridBefore w:val="1"/>
          <w:gridAfter w:val="1"/>
          <w:wBefore w:w="176" w:type="dxa"/>
          <w:wAfter w:w="34" w:type="dxa"/>
          <w:trHeight w:val="288"/>
        </w:trPr>
        <w:tc>
          <w:tcPr>
            <w:tcW w:w="4956" w:type="dxa"/>
            <w:gridSpan w:val="2"/>
            <w:vAlign w:val="center"/>
          </w:tcPr>
          <w:p w:rsidR="00516873" w:rsidRPr="007D3E80" w:rsidRDefault="00516873" w:rsidP="00D17A3D">
            <w:pPr>
              <w:pStyle w:val="ConsNonformat"/>
              <w:widowControl/>
              <w:jc w:val="center"/>
              <w:rPr>
                <w:rFonts w:ascii="Times New Roman" w:hAnsi="Times New Roman" w:cs="Times New Roman"/>
                <w:b/>
                <w:sz w:val="24"/>
                <w:szCs w:val="24"/>
              </w:rPr>
            </w:pPr>
          </w:p>
        </w:tc>
        <w:tc>
          <w:tcPr>
            <w:tcW w:w="4723" w:type="dxa"/>
            <w:vAlign w:val="center"/>
          </w:tcPr>
          <w:p w:rsidR="00516873" w:rsidRPr="007D3E80" w:rsidRDefault="00516873" w:rsidP="00D17A3D">
            <w:pPr>
              <w:pStyle w:val="ConsNonformat"/>
              <w:widowControl/>
              <w:jc w:val="center"/>
              <w:rPr>
                <w:rFonts w:ascii="Times New Roman" w:hAnsi="Times New Roman" w:cs="Times New Roman"/>
                <w:b/>
                <w:sz w:val="24"/>
                <w:szCs w:val="24"/>
              </w:rPr>
            </w:pPr>
          </w:p>
        </w:tc>
      </w:tr>
    </w:tbl>
    <w:p w:rsidR="00516873" w:rsidRPr="007D3E80" w:rsidRDefault="00516873" w:rsidP="00516873">
      <w:pPr>
        <w:pStyle w:val="FR1"/>
        <w:spacing w:line="240" w:lineRule="auto"/>
        <w:rPr>
          <w:rFonts w:ascii="Times New Roman" w:hAnsi="Times New Roman"/>
        </w:rPr>
      </w:pPr>
    </w:p>
    <w:p w:rsidR="00516873" w:rsidRPr="007D3E80" w:rsidRDefault="00516873"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7D3E80" w:rsidRDefault="007A397C" w:rsidP="00561D50"/>
    <w:p w:rsidR="007A397C" w:rsidRPr="00F7180F" w:rsidRDefault="007A397C" w:rsidP="00561D50"/>
    <w:p w:rsidR="007A397C" w:rsidRPr="00E80D4F" w:rsidRDefault="007A397C" w:rsidP="007A397C">
      <w:pPr>
        <w:pStyle w:val="11"/>
        <w:ind w:left="3540" w:firstLine="708"/>
        <w:jc w:val="center"/>
      </w:pPr>
      <w:r w:rsidRPr="00E80D4F">
        <w:lastRenderedPageBreak/>
        <w:t>Приложение №3</w:t>
      </w:r>
    </w:p>
    <w:p w:rsidR="007A397C" w:rsidRPr="00E80D4F" w:rsidRDefault="007A397C" w:rsidP="007A397C">
      <w:pPr>
        <w:pStyle w:val="11"/>
        <w:ind w:left="3540" w:firstLine="708"/>
        <w:jc w:val="center"/>
      </w:pPr>
      <w:r w:rsidRPr="00E80D4F">
        <w:t xml:space="preserve">           к Договору № _______ </w:t>
      </w:r>
    </w:p>
    <w:p w:rsidR="007A397C" w:rsidRPr="00E80D4F" w:rsidRDefault="007A397C" w:rsidP="007A397C">
      <w:pPr>
        <w:jc w:val="right"/>
      </w:pPr>
      <w:r w:rsidRPr="00E80D4F">
        <w:t>от «____ »_____________20___ г.</w:t>
      </w:r>
    </w:p>
    <w:p w:rsidR="007A397C" w:rsidRPr="00E80D4F" w:rsidRDefault="007A397C" w:rsidP="00561D50"/>
    <w:p w:rsidR="007A397C" w:rsidRPr="007D3E80" w:rsidRDefault="007A397C" w:rsidP="00561D50"/>
    <w:p w:rsidR="007A397C" w:rsidRPr="007D3E80" w:rsidRDefault="007A397C" w:rsidP="00561D50"/>
    <w:p w:rsidR="007A397C" w:rsidRPr="007D3E80" w:rsidRDefault="007A397C" w:rsidP="007A397C">
      <w:pPr>
        <w:jc w:val="center"/>
        <w:rPr>
          <w:b/>
        </w:rPr>
      </w:pPr>
      <w:r w:rsidRPr="007D3E80">
        <w:rPr>
          <w:b/>
        </w:rPr>
        <w:t>ПЕРЕЧЕНЬ МАТЕРИАЛОВ, КОНСТРУКЦИЙ, КОМПЛЕКТУЮЩИХ,</w:t>
      </w:r>
    </w:p>
    <w:p w:rsidR="007A397C" w:rsidRPr="007D3E80" w:rsidRDefault="007A397C" w:rsidP="007A397C">
      <w:pPr>
        <w:jc w:val="center"/>
        <w:rPr>
          <w:b/>
        </w:rPr>
      </w:pPr>
      <w:proofErr w:type="gramStart"/>
      <w:r w:rsidRPr="007D3E80">
        <w:rPr>
          <w:b/>
        </w:rPr>
        <w:t>ПЕРЕДАВАЕМЫХ</w:t>
      </w:r>
      <w:proofErr w:type="gramEnd"/>
      <w:r w:rsidRPr="007D3E80">
        <w:rPr>
          <w:b/>
        </w:rPr>
        <w:t xml:space="preserve"> ЗАКАЗЧИКОМ ПОДРЯДЧИКУ</w:t>
      </w:r>
      <w:r w:rsidR="005C1C86" w:rsidRPr="007D3E80">
        <w:rPr>
          <w:rStyle w:val="a9"/>
          <w:b/>
        </w:rPr>
        <w:footnoteReference w:id="18"/>
      </w:r>
    </w:p>
    <w:p w:rsidR="007A397C" w:rsidRPr="007D3E80" w:rsidRDefault="007A397C" w:rsidP="007A397C">
      <w:pPr>
        <w:jc w:val="center"/>
        <w:rPr>
          <w:b/>
        </w:rPr>
      </w:pPr>
    </w:p>
    <w:p w:rsidR="007A397C" w:rsidRPr="007D3E80" w:rsidRDefault="007A397C" w:rsidP="007A397C">
      <w:pPr>
        <w:jc w:val="center"/>
        <w:rPr>
          <w:b/>
        </w:rPr>
      </w:pPr>
    </w:p>
    <w:p w:rsidR="007A397C" w:rsidRPr="007D3E80" w:rsidRDefault="007A397C" w:rsidP="007A397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1984"/>
        <w:gridCol w:w="1368"/>
        <w:gridCol w:w="1530"/>
        <w:gridCol w:w="1811"/>
        <w:gridCol w:w="2233"/>
      </w:tblGrid>
      <w:tr w:rsidR="007A397C" w:rsidRPr="007D3E80" w:rsidTr="006B0CB4">
        <w:tc>
          <w:tcPr>
            <w:tcW w:w="645" w:type="dxa"/>
            <w:shd w:val="clear" w:color="auto" w:fill="auto"/>
          </w:tcPr>
          <w:p w:rsidR="007A397C" w:rsidRPr="007D3E80" w:rsidRDefault="007A397C" w:rsidP="006B0CB4">
            <w:pPr>
              <w:jc w:val="center"/>
              <w:rPr>
                <w:b/>
                <w:sz w:val="20"/>
                <w:szCs w:val="20"/>
              </w:rPr>
            </w:pPr>
            <w:r w:rsidRPr="007D3E80">
              <w:rPr>
                <w:b/>
                <w:sz w:val="20"/>
                <w:szCs w:val="20"/>
              </w:rPr>
              <w:t xml:space="preserve">№ </w:t>
            </w:r>
            <w:proofErr w:type="gramStart"/>
            <w:r w:rsidRPr="007D3E80">
              <w:rPr>
                <w:b/>
                <w:sz w:val="20"/>
                <w:szCs w:val="20"/>
              </w:rPr>
              <w:t>п</w:t>
            </w:r>
            <w:proofErr w:type="gramEnd"/>
            <w:r w:rsidRPr="007D3E80">
              <w:rPr>
                <w:b/>
                <w:sz w:val="20"/>
                <w:szCs w:val="20"/>
              </w:rPr>
              <w:t>/п</w:t>
            </w:r>
          </w:p>
        </w:tc>
        <w:tc>
          <w:tcPr>
            <w:tcW w:w="1984" w:type="dxa"/>
            <w:shd w:val="clear" w:color="auto" w:fill="auto"/>
          </w:tcPr>
          <w:p w:rsidR="007A397C" w:rsidRPr="007D3E80" w:rsidRDefault="007A397C" w:rsidP="006B0CB4">
            <w:pPr>
              <w:jc w:val="center"/>
              <w:rPr>
                <w:b/>
                <w:sz w:val="20"/>
                <w:szCs w:val="20"/>
              </w:rPr>
            </w:pPr>
            <w:r w:rsidRPr="007D3E80">
              <w:rPr>
                <w:b/>
                <w:sz w:val="20"/>
                <w:szCs w:val="20"/>
              </w:rPr>
              <w:t xml:space="preserve">Наименование и технические характеристики  </w:t>
            </w:r>
          </w:p>
          <w:p w:rsidR="007A397C" w:rsidRPr="007D3E80" w:rsidRDefault="007A397C" w:rsidP="006B0CB4">
            <w:pPr>
              <w:jc w:val="center"/>
              <w:rPr>
                <w:b/>
                <w:sz w:val="20"/>
                <w:szCs w:val="20"/>
              </w:rPr>
            </w:pPr>
            <w:r w:rsidRPr="007D3E80">
              <w:rPr>
                <w:b/>
                <w:sz w:val="20"/>
                <w:szCs w:val="20"/>
              </w:rPr>
              <w:t>материала</w:t>
            </w:r>
          </w:p>
        </w:tc>
        <w:tc>
          <w:tcPr>
            <w:tcW w:w="1368" w:type="dxa"/>
            <w:shd w:val="clear" w:color="auto" w:fill="auto"/>
          </w:tcPr>
          <w:p w:rsidR="007A397C" w:rsidRPr="007D3E80" w:rsidRDefault="007A397C" w:rsidP="006B0CB4">
            <w:pPr>
              <w:jc w:val="center"/>
              <w:rPr>
                <w:b/>
                <w:sz w:val="20"/>
                <w:szCs w:val="20"/>
              </w:rPr>
            </w:pPr>
            <w:r w:rsidRPr="007D3E80">
              <w:rPr>
                <w:b/>
                <w:sz w:val="20"/>
                <w:szCs w:val="20"/>
              </w:rPr>
              <w:t>Единица измерения</w:t>
            </w:r>
          </w:p>
        </w:tc>
        <w:tc>
          <w:tcPr>
            <w:tcW w:w="1530" w:type="dxa"/>
            <w:shd w:val="clear" w:color="auto" w:fill="auto"/>
          </w:tcPr>
          <w:p w:rsidR="007A397C" w:rsidRPr="007D3E80" w:rsidRDefault="007A397C" w:rsidP="006B0CB4">
            <w:pPr>
              <w:jc w:val="center"/>
              <w:rPr>
                <w:b/>
                <w:sz w:val="20"/>
                <w:szCs w:val="20"/>
              </w:rPr>
            </w:pPr>
            <w:r w:rsidRPr="007D3E80">
              <w:rPr>
                <w:b/>
                <w:sz w:val="20"/>
                <w:szCs w:val="20"/>
              </w:rPr>
              <w:t>Количество</w:t>
            </w:r>
          </w:p>
          <w:p w:rsidR="007A397C" w:rsidRPr="007D3E80" w:rsidRDefault="007A397C" w:rsidP="006B0CB4">
            <w:pPr>
              <w:jc w:val="center"/>
              <w:rPr>
                <w:b/>
                <w:sz w:val="20"/>
                <w:szCs w:val="20"/>
              </w:rPr>
            </w:pPr>
            <w:r w:rsidRPr="007D3E80">
              <w:rPr>
                <w:b/>
                <w:sz w:val="20"/>
                <w:szCs w:val="20"/>
              </w:rPr>
              <w:t>(общее)</w:t>
            </w:r>
          </w:p>
        </w:tc>
        <w:tc>
          <w:tcPr>
            <w:tcW w:w="1811" w:type="dxa"/>
            <w:shd w:val="clear" w:color="auto" w:fill="auto"/>
          </w:tcPr>
          <w:p w:rsidR="007A397C" w:rsidRPr="007D3E80" w:rsidRDefault="007A397C" w:rsidP="006B0CB4">
            <w:pPr>
              <w:jc w:val="center"/>
              <w:rPr>
                <w:b/>
                <w:sz w:val="20"/>
                <w:szCs w:val="20"/>
              </w:rPr>
            </w:pPr>
            <w:r w:rsidRPr="007D3E80">
              <w:rPr>
                <w:b/>
                <w:sz w:val="20"/>
                <w:szCs w:val="20"/>
              </w:rPr>
              <w:t>Цена за единицу материала, в рублях с учетом НДС (18%)</w:t>
            </w:r>
          </w:p>
        </w:tc>
        <w:tc>
          <w:tcPr>
            <w:tcW w:w="2233" w:type="dxa"/>
            <w:shd w:val="clear" w:color="auto" w:fill="auto"/>
          </w:tcPr>
          <w:p w:rsidR="007A397C" w:rsidRPr="007D3E80" w:rsidRDefault="007A397C" w:rsidP="006B0CB4">
            <w:pPr>
              <w:jc w:val="center"/>
              <w:rPr>
                <w:b/>
                <w:sz w:val="20"/>
                <w:szCs w:val="20"/>
              </w:rPr>
            </w:pPr>
            <w:r w:rsidRPr="007D3E80">
              <w:rPr>
                <w:b/>
                <w:sz w:val="20"/>
                <w:szCs w:val="20"/>
              </w:rPr>
              <w:t>Общая стоимость, в рублях с учетом НДС (18%)</w:t>
            </w:r>
          </w:p>
        </w:tc>
      </w:tr>
      <w:tr w:rsidR="007A397C" w:rsidRPr="007D3E80" w:rsidTr="006B0CB4">
        <w:tc>
          <w:tcPr>
            <w:tcW w:w="645" w:type="dxa"/>
            <w:shd w:val="clear" w:color="auto" w:fill="auto"/>
          </w:tcPr>
          <w:p w:rsidR="007A397C" w:rsidRPr="007D3E80" w:rsidRDefault="007A397C" w:rsidP="006B0CB4">
            <w:pPr>
              <w:jc w:val="center"/>
              <w:rPr>
                <w:b/>
                <w:sz w:val="20"/>
                <w:szCs w:val="20"/>
              </w:rPr>
            </w:pPr>
          </w:p>
          <w:p w:rsidR="007A397C" w:rsidRPr="007D3E80" w:rsidRDefault="007A397C" w:rsidP="006B0CB4">
            <w:pPr>
              <w:jc w:val="center"/>
              <w:rPr>
                <w:b/>
                <w:sz w:val="20"/>
                <w:szCs w:val="20"/>
              </w:rPr>
            </w:pPr>
            <w:r w:rsidRPr="007D3E80">
              <w:rPr>
                <w:b/>
                <w:sz w:val="20"/>
                <w:szCs w:val="20"/>
              </w:rPr>
              <w:t>1.</w:t>
            </w:r>
          </w:p>
          <w:p w:rsidR="007A397C" w:rsidRPr="007D3E80" w:rsidRDefault="007A397C" w:rsidP="006B0CB4">
            <w:pPr>
              <w:jc w:val="center"/>
              <w:rPr>
                <w:b/>
                <w:sz w:val="20"/>
                <w:szCs w:val="20"/>
              </w:rPr>
            </w:pPr>
          </w:p>
        </w:tc>
        <w:tc>
          <w:tcPr>
            <w:tcW w:w="1984" w:type="dxa"/>
            <w:shd w:val="clear" w:color="auto" w:fill="auto"/>
          </w:tcPr>
          <w:p w:rsidR="007A397C" w:rsidRPr="007D3E80" w:rsidRDefault="007A397C" w:rsidP="006B0CB4">
            <w:pPr>
              <w:jc w:val="center"/>
              <w:rPr>
                <w:b/>
                <w:sz w:val="20"/>
                <w:szCs w:val="20"/>
              </w:rPr>
            </w:pPr>
          </w:p>
        </w:tc>
        <w:tc>
          <w:tcPr>
            <w:tcW w:w="1368" w:type="dxa"/>
            <w:shd w:val="clear" w:color="auto" w:fill="auto"/>
          </w:tcPr>
          <w:p w:rsidR="007A397C" w:rsidRPr="007D3E80" w:rsidRDefault="007A397C" w:rsidP="006B0CB4">
            <w:pPr>
              <w:jc w:val="center"/>
              <w:rPr>
                <w:b/>
                <w:sz w:val="20"/>
                <w:szCs w:val="20"/>
              </w:rPr>
            </w:pPr>
          </w:p>
        </w:tc>
        <w:tc>
          <w:tcPr>
            <w:tcW w:w="1530" w:type="dxa"/>
            <w:shd w:val="clear" w:color="auto" w:fill="auto"/>
          </w:tcPr>
          <w:p w:rsidR="007A397C" w:rsidRPr="007D3E80" w:rsidRDefault="007A397C" w:rsidP="006B0CB4">
            <w:pPr>
              <w:jc w:val="center"/>
              <w:rPr>
                <w:b/>
                <w:sz w:val="20"/>
                <w:szCs w:val="20"/>
              </w:rPr>
            </w:pPr>
          </w:p>
        </w:tc>
        <w:tc>
          <w:tcPr>
            <w:tcW w:w="1811" w:type="dxa"/>
            <w:shd w:val="clear" w:color="auto" w:fill="auto"/>
          </w:tcPr>
          <w:p w:rsidR="007A397C" w:rsidRPr="007D3E80" w:rsidRDefault="007A397C" w:rsidP="006B0CB4">
            <w:pPr>
              <w:jc w:val="center"/>
              <w:rPr>
                <w:b/>
                <w:sz w:val="20"/>
                <w:szCs w:val="20"/>
              </w:rPr>
            </w:pPr>
          </w:p>
        </w:tc>
        <w:tc>
          <w:tcPr>
            <w:tcW w:w="2233" w:type="dxa"/>
            <w:shd w:val="clear" w:color="auto" w:fill="auto"/>
          </w:tcPr>
          <w:p w:rsidR="007A397C" w:rsidRPr="007D3E80" w:rsidRDefault="007A397C" w:rsidP="006B0CB4">
            <w:pPr>
              <w:jc w:val="center"/>
              <w:rPr>
                <w:b/>
                <w:sz w:val="20"/>
                <w:szCs w:val="20"/>
              </w:rPr>
            </w:pPr>
          </w:p>
        </w:tc>
      </w:tr>
      <w:tr w:rsidR="007A397C" w:rsidRPr="007D3E80" w:rsidTr="006B0CB4">
        <w:tc>
          <w:tcPr>
            <w:tcW w:w="645" w:type="dxa"/>
            <w:shd w:val="clear" w:color="auto" w:fill="auto"/>
          </w:tcPr>
          <w:p w:rsidR="007A397C" w:rsidRPr="007D3E80" w:rsidRDefault="007A397C" w:rsidP="006B0CB4">
            <w:pPr>
              <w:jc w:val="center"/>
              <w:rPr>
                <w:b/>
                <w:sz w:val="20"/>
                <w:szCs w:val="20"/>
              </w:rPr>
            </w:pPr>
          </w:p>
          <w:p w:rsidR="007A397C" w:rsidRPr="007D3E80" w:rsidRDefault="007A397C" w:rsidP="006B0CB4">
            <w:pPr>
              <w:jc w:val="center"/>
              <w:rPr>
                <w:b/>
                <w:sz w:val="20"/>
                <w:szCs w:val="20"/>
              </w:rPr>
            </w:pPr>
            <w:r w:rsidRPr="007D3E80">
              <w:rPr>
                <w:b/>
                <w:sz w:val="20"/>
                <w:szCs w:val="20"/>
              </w:rPr>
              <w:t>…</w:t>
            </w:r>
          </w:p>
          <w:p w:rsidR="007A397C" w:rsidRPr="007D3E80" w:rsidRDefault="007A397C" w:rsidP="006B0CB4">
            <w:pPr>
              <w:jc w:val="center"/>
              <w:rPr>
                <w:b/>
                <w:sz w:val="20"/>
                <w:szCs w:val="20"/>
              </w:rPr>
            </w:pPr>
          </w:p>
        </w:tc>
        <w:tc>
          <w:tcPr>
            <w:tcW w:w="1984" w:type="dxa"/>
            <w:shd w:val="clear" w:color="auto" w:fill="auto"/>
          </w:tcPr>
          <w:p w:rsidR="007A397C" w:rsidRPr="007D3E80" w:rsidRDefault="007A397C" w:rsidP="006B0CB4">
            <w:pPr>
              <w:jc w:val="center"/>
              <w:rPr>
                <w:b/>
                <w:sz w:val="20"/>
                <w:szCs w:val="20"/>
              </w:rPr>
            </w:pPr>
          </w:p>
        </w:tc>
        <w:tc>
          <w:tcPr>
            <w:tcW w:w="1368" w:type="dxa"/>
            <w:shd w:val="clear" w:color="auto" w:fill="auto"/>
          </w:tcPr>
          <w:p w:rsidR="007A397C" w:rsidRPr="007D3E80" w:rsidRDefault="007A397C" w:rsidP="006B0CB4">
            <w:pPr>
              <w:jc w:val="center"/>
              <w:rPr>
                <w:b/>
                <w:sz w:val="20"/>
                <w:szCs w:val="20"/>
              </w:rPr>
            </w:pPr>
          </w:p>
        </w:tc>
        <w:tc>
          <w:tcPr>
            <w:tcW w:w="1530" w:type="dxa"/>
            <w:shd w:val="clear" w:color="auto" w:fill="auto"/>
          </w:tcPr>
          <w:p w:rsidR="007A397C" w:rsidRPr="007D3E80" w:rsidRDefault="007A397C" w:rsidP="006B0CB4">
            <w:pPr>
              <w:jc w:val="center"/>
              <w:rPr>
                <w:b/>
                <w:sz w:val="20"/>
                <w:szCs w:val="20"/>
              </w:rPr>
            </w:pPr>
          </w:p>
        </w:tc>
        <w:tc>
          <w:tcPr>
            <w:tcW w:w="1811" w:type="dxa"/>
            <w:shd w:val="clear" w:color="auto" w:fill="auto"/>
          </w:tcPr>
          <w:p w:rsidR="007A397C" w:rsidRPr="007D3E80" w:rsidRDefault="007A397C" w:rsidP="006B0CB4">
            <w:pPr>
              <w:jc w:val="center"/>
              <w:rPr>
                <w:b/>
                <w:sz w:val="20"/>
                <w:szCs w:val="20"/>
              </w:rPr>
            </w:pPr>
          </w:p>
        </w:tc>
        <w:tc>
          <w:tcPr>
            <w:tcW w:w="2233" w:type="dxa"/>
            <w:shd w:val="clear" w:color="auto" w:fill="auto"/>
          </w:tcPr>
          <w:p w:rsidR="007A397C" w:rsidRPr="007D3E80" w:rsidRDefault="007A397C" w:rsidP="006B0CB4">
            <w:pPr>
              <w:jc w:val="center"/>
              <w:rPr>
                <w:b/>
                <w:sz w:val="20"/>
                <w:szCs w:val="20"/>
              </w:rPr>
            </w:pPr>
          </w:p>
        </w:tc>
      </w:tr>
      <w:tr w:rsidR="007A397C" w:rsidRPr="007D3E80" w:rsidTr="006B0CB4">
        <w:tc>
          <w:tcPr>
            <w:tcW w:w="7338" w:type="dxa"/>
            <w:gridSpan w:val="5"/>
            <w:shd w:val="clear" w:color="auto" w:fill="auto"/>
          </w:tcPr>
          <w:p w:rsidR="007A397C" w:rsidRPr="007D3E80" w:rsidRDefault="007A397C" w:rsidP="007A397C">
            <w:pPr>
              <w:rPr>
                <w:b/>
                <w:sz w:val="20"/>
                <w:szCs w:val="20"/>
              </w:rPr>
            </w:pPr>
          </w:p>
          <w:p w:rsidR="007A397C" w:rsidRPr="007D3E80" w:rsidRDefault="007A397C" w:rsidP="006B0CB4">
            <w:pPr>
              <w:jc w:val="center"/>
              <w:rPr>
                <w:b/>
                <w:sz w:val="20"/>
                <w:szCs w:val="20"/>
              </w:rPr>
            </w:pPr>
            <w:r w:rsidRPr="007D3E80">
              <w:rPr>
                <w:b/>
                <w:sz w:val="20"/>
                <w:szCs w:val="20"/>
              </w:rPr>
              <w:t>ИТОГО, стоимость материала, в рублях, с учетом НДС (18%)</w:t>
            </w:r>
          </w:p>
          <w:p w:rsidR="007A397C" w:rsidRPr="007D3E80" w:rsidRDefault="007A397C" w:rsidP="007A397C">
            <w:pPr>
              <w:rPr>
                <w:b/>
                <w:sz w:val="20"/>
                <w:szCs w:val="20"/>
              </w:rPr>
            </w:pPr>
          </w:p>
        </w:tc>
        <w:tc>
          <w:tcPr>
            <w:tcW w:w="2233" w:type="dxa"/>
            <w:shd w:val="clear" w:color="auto" w:fill="auto"/>
          </w:tcPr>
          <w:p w:rsidR="007A397C" w:rsidRPr="007D3E80" w:rsidRDefault="007A397C" w:rsidP="006B0CB4">
            <w:pPr>
              <w:jc w:val="center"/>
              <w:rPr>
                <w:b/>
                <w:sz w:val="20"/>
                <w:szCs w:val="20"/>
              </w:rPr>
            </w:pPr>
          </w:p>
        </w:tc>
      </w:tr>
    </w:tbl>
    <w:p w:rsidR="007A397C" w:rsidRPr="007D3E80" w:rsidRDefault="007A397C" w:rsidP="007A397C">
      <w:pPr>
        <w:jc w:val="center"/>
        <w:rPr>
          <w:b/>
        </w:rPr>
      </w:pPr>
    </w:p>
    <w:p w:rsidR="007A397C" w:rsidRPr="007D3E80" w:rsidRDefault="007A397C" w:rsidP="007A397C">
      <w:pPr>
        <w:jc w:val="center"/>
        <w:rPr>
          <w:b/>
        </w:rPr>
      </w:pPr>
    </w:p>
    <w:p w:rsidR="007A397C" w:rsidRPr="007D3E80" w:rsidRDefault="007A397C" w:rsidP="007A397C">
      <w:pPr>
        <w:jc w:val="center"/>
        <w:rPr>
          <w:b/>
        </w:rPr>
      </w:pPr>
    </w:p>
    <w:p w:rsidR="007A397C" w:rsidRPr="007D3E80" w:rsidRDefault="007A397C" w:rsidP="007A397C">
      <w:pPr>
        <w:jc w:val="center"/>
        <w:rPr>
          <w:b/>
        </w:rPr>
      </w:pPr>
    </w:p>
    <w:tbl>
      <w:tblPr>
        <w:tblW w:w="9889" w:type="dxa"/>
        <w:tblInd w:w="-176" w:type="dxa"/>
        <w:tblLook w:val="01E0" w:firstRow="1" w:lastRow="1" w:firstColumn="1" w:lastColumn="1" w:noHBand="0" w:noVBand="0"/>
      </w:tblPr>
      <w:tblGrid>
        <w:gridCol w:w="176"/>
        <w:gridCol w:w="4720"/>
        <w:gridCol w:w="236"/>
        <w:gridCol w:w="4723"/>
        <w:gridCol w:w="34"/>
      </w:tblGrid>
      <w:tr w:rsidR="007A397C" w:rsidRPr="00782B3A" w:rsidTr="006B0CB4">
        <w:trPr>
          <w:trHeight w:val="641"/>
        </w:trPr>
        <w:tc>
          <w:tcPr>
            <w:tcW w:w="4896" w:type="dxa"/>
            <w:gridSpan w:val="2"/>
          </w:tcPr>
          <w:p w:rsidR="007A397C" w:rsidRPr="007D3E80" w:rsidRDefault="007A397C" w:rsidP="006B0CB4">
            <w:pPr>
              <w:ind w:firstLine="6"/>
              <w:jc w:val="center"/>
            </w:pPr>
            <w:r w:rsidRPr="007D3E80">
              <w:rPr>
                <w:b/>
              </w:rPr>
              <w:t>От ЗАКАЗЧИКА</w:t>
            </w:r>
            <w:r w:rsidR="00E80D4F">
              <w:rPr>
                <w:b/>
              </w:rPr>
              <w:t>:</w:t>
            </w:r>
          </w:p>
          <w:p w:rsidR="007A397C" w:rsidRPr="007D3E80" w:rsidRDefault="007A397C" w:rsidP="006B0CB4">
            <w:pPr>
              <w:ind w:firstLine="6"/>
              <w:jc w:val="center"/>
            </w:pPr>
          </w:p>
          <w:p w:rsidR="007A397C" w:rsidRPr="007D3E80" w:rsidRDefault="007A397C" w:rsidP="006B0CB4">
            <w:pPr>
              <w:ind w:firstLine="6"/>
              <w:jc w:val="center"/>
            </w:pPr>
          </w:p>
          <w:p w:rsidR="007A397C" w:rsidRPr="007D3E80" w:rsidRDefault="007A397C" w:rsidP="006B0CB4">
            <w:pPr>
              <w:ind w:firstLine="6"/>
              <w:jc w:val="center"/>
            </w:pPr>
            <w:r w:rsidRPr="007D3E80">
              <w:t>___________________________</w:t>
            </w:r>
          </w:p>
          <w:p w:rsidR="007A397C" w:rsidRPr="00E80D4F" w:rsidRDefault="007A397C" w:rsidP="006B0CB4">
            <w:pPr>
              <w:ind w:firstLine="6"/>
              <w:jc w:val="center"/>
              <w:rPr>
                <w:i/>
              </w:rPr>
            </w:pPr>
            <w:r w:rsidRPr="00E80D4F">
              <w:rPr>
                <w:i/>
              </w:rPr>
              <w:t>(должность)</w:t>
            </w:r>
          </w:p>
          <w:p w:rsidR="007A397C" w:rsidRPr="007D3E80" w:rsidRDefault="007A397C" w:rsidP="006B0CB4">
            <w:pPr>
              <w:ind w:firstLine="6"/>
            </w:pPr>
          </w:p>
          <w:p w:rsidR="007A397C" w:rsidRPr="007D3E80" w:rsidRDefault="007A397C" w:rsidP="006B0CB4">
            <w:pPr>
              <w:ind w:firstLine="6"/>
            </w:pPr>
            <w:r w:rsidRPr="007D3E80">
              <w:t>___________________________________</w:t>
            </w:r>
          </w:p>
          <w:p w:rsidR="007A397C" w:rsidRPr="00E80D4F" w:rsidRDefault="007A397C" w:rsidP="006B0CB4">
            <w:pPr>
              <w:ind w:firstLine="6"/>
              <w:jc w:val="center"/>
              <w:rPr>
                <w:i/>
              </w:rPr>
            </w:pPr>
            <w:r w:rsidRPr="00E80D4F">
              <w:rPr>
                <w:i/>
              </w:rPr>
              <w:t>(Ф.И.О.)</w:t>
            </w:r>
          </w:p>
          <w:p w:rsidR="007A397C" w:rsidRPr="00E80D4F" w:rsidRDefault="007A397C" w:rsidP="006B0CB4">
            <w:pPr>
              <w:ind w:firstLine="6"/>
              <w:rPr>
                <w:i/>
              </w:rPr>
            </w:pPr>
            <w:r w:rsidRPr="00E80D4F">
              <w:rPr>
                <w:i/>
              </w:rPr>
              <w:t xml:space="preserve">                            </w:t>
            </w:r>
          </w:p>
          <w:p w:rsidR="007A397C" w:rsidRPr="007D3E80" w:rsidRDefault="007A397C" w:rsidP="006B0CB4">
            <w:pPr>
              <w:ind w:firstLine="6"/>
            </w:pPr>
            <w:r w:rsidRPr="007D3E80">
              <w:t xml:space="preserve">        М.П.   «_____» _____________20___г.                     </w:t>
            </w:r>
          </w:p>
        </w:tc>
        <w:tc>
          <w:tcPr>
            <w:tcW w:w="4993" w:type="dxa"/>
            <w:gridSpan w:val="3"/>
          </w:tcPr>
          <w:p w:rsidR="007A397C" w:rsidRPr="007D3E80" w:rsidRDefault="007A397C" w:rsidP="006B0CB4">
            <w:pPr>
              <w:ind w:firstLine="6"/>
              <w:jc w:val="center"/>
              <w:rPr>
                <w:b/>
              </w:rPr>
            </w:pPr>
            <w:r w:rsidRPr="007D3E80">
              <w:rPr>
                <w:b/>
              </w:rPr>
              <w:t>От ПОДРЯДЧИКА</w:t>
            </w:r>
            <w:r w:rsidR="00E80D4F">
              <w:rPr>
                <w:b/>
              </w:rPr>
              <w:t>:</w:t>
            </w:r>
          </w:p>
          <w:p w:rsidR="007A397C" w:rsidRPr="007D3E80" w:rsidRDefault="007A397C" w:rsidP="006B0CB4">
            <w:pPr>
              <w:ind w:firstLine="6"/>
              <w:jc w:val="center"/>
            </w:pPr>
          </w:p>
          <w:p w:rsidR="007A397C" w:rsidRPr="007D3E80" w:rsidRDefault="007A397C" w:rsidP="006B0CB4">
            <w:pPr>
              <w:ind w:firstLine="6"/>
              <w:jc w:val="center"/>
            </w:pPr>
          </w:p>
          <w:p w:rsidR="007A397C" w:rsidRPr="007D3E80" w:rsidRDefault="007A397C" w:rsidP="006B0CB4">
            <w:pPr>
              <w:ind w:firstLine="6"/>
              <w:jc w:val="center"/>
            </w:pPr>
            <w:r w:rsidRPr="007D3E80">
              <w:t>___________________________</w:t>
            </w:r>
          </w:p>
          <w:p w:rsidR="007A397C" w:rsidRPr="00E80D4F" w:rsidRDefault="007A397C" w:rsidP="006B0CB4">
            <w:pPr>
              <w:ind w:firstLine="6"/>
              <w:jc w:val="center"/>
              <w:rPr>
                <w:i/>
              </w:rPr>
            </w:pPr>
            <w:r w:rsidRPr="00E80D4F">
              <w:rPr>
                <w:i/>
              </w:rPr>
              <w:t>(должность)</w:t>
            </w:r>
          </w:p>
          <w:p w:rsidR="007A397C" w:rsidRPr="00E80D4F" w:rsidRDefault="007A397C" w:rsidP="006B0CB4">
            <w:pPr>
              <w:ind w:firstLine="6"/>
              <w:rPr>
                <w:i/>
              </w:rPr>
            </w:pPr>
          </w:p>
          <w:p w:rsidR="007A397C" w:rsidRPr="007D3E80" w:rsidRDefault="007A397C" w:rsidP="006B0CB4">
            <w:pPr>
              <w:ind w:firstLine="6"/>
            </w:pPr>
            <w:r w:rsidRPr="007D3E80">
              <w:t>___________________________________</w:t>
            </w:r>
          </w:p>
          <w:p w:rsidR="007A397C" w:rsidRPr="00E80D4F" w:rsidRDefault="007A397C" w:rsidP="006B0CB4">
            <w:pPr>
              <w:ind w:firstLine="6"/>
              <w:jc w:val="center"/>
              <w:rPr>
                <w:i/>
              </w:rPr>
            </w:pPr>
            <w:r w:rsidRPr="00E80D4F">
              <w:rPr>
                <w:i/>
              </w:rPr>
              <w:t>(Ф.И.О.)</w:t>
            </w:r>
          </w:p>
          <w:p w:rsidR="007A397C" w:rsidRPr="007D3E80" w:rsidRDefault="007A397C" w:rsidP="006B0CB4">
            <w:pPr>
              <w:ind w:firstLine="6"/>
            </w:pPr>
            <w:r w:rsidRPr="007D3E80">
              <w:t xml:space="preserve">                            </w:t>
            </w:r>
          </w:p>
          <w:p w:rsidR="007A397C" w:rsidRPr="00782B3A" w:rsidRDefault="007A397C" w:rsidP="006B0CB4">
            <w:pPr>
              <w:ind w:firstLine="6"/>
            </w:pPr>
            <w:r w:rsidRPr="007D3E80">
              <w:t xml:space="preserve">         М.П.   «_____» _____________20___г.</w:t>
            </w:r>
            <w:r w:rsidRPr="00782B3A">
              <w:t xml:space="preserve">                     </w:t>
            </w:r>
          </w:p>
        </w:tc>
      </w:tr>
      <w:tr w:rsidR="007A397C" w:rsidRPr="00227830" w:rsidTr="006B0CB4">
        <w:trPr>
          <w:gridBefore w:val="1"/>
          <w:gridAfter w:val="1"/>
          <w:wBefore w:w="176" w:type="dxa"/>
          <w:wAfter w:w="34" w:type="dxa"/>
          <w:trHeight w:val="288"/>
        </w:trPr>
        <w:tc>
          <w:tcPr>
            <w:tcW w:w="4956" w:type="dxa"/>
            <w:gridSpan w:val="2"/>
            <w:vAlign w:val="center"/>
          </w:tcPr>
          <w:p w:rsidR="007A397C" w:rsidRPr="00227830" w:rsidRDefault="007A397C" w:rsidP="006B0CB4">
            <w:pPr>
              <w:pStyle w:val="ConsNonformat"/>
              <w:widowControl/>
              <w:jc w:val="center"/>
              <w:rPr>
                <w:rFonts w:ascii="Times New Roman" w:hAnsi="Times New Roman" w:cs="Times New Roman"/>
                <w:b/>
                <w:sz w:val="24"/>
                <w:szCs w:val="24"/>
              </w:rPr>
            </w:pPr>
          </w:p>
        </w:tc>
        <w:tc>
          <w:tcPr>
            <w:tcW w:w="4723" w:type="dxa"/>
            <w:vAlign w:val="center"/>
          </w:tcPr>
          <w:p w:rsidR="007A397C" w:rsidRPr="00227830" w:rsidRDefault="007A397C" w:rsidP="006B0CB4">
            <w:pPr>
              <w:pStyle w:val="ConsNonformat"/>
              <w:widowControl/>
              <w:jc w:val="center"/>
              <w:rPr>
                <w:rFonts w:ascii="Times New Roman" w:hAnsi="Times New Roman" w:cs="Times New Roman"/>
                <w:b/>
                <w:sz w:val="24"/>
                <w:szCs w:val="24"/>
              </w:rPr>
            </w:pPr>
          </w:p>
        </w:tc>
      </w:tr>
    </w:tbl>
    <w:p w:rsidR="007A397C" w:rsidRDefault="007A397C" w:rsidP="007A397C">
      <w:pPr>
        <w:jc w:val="center"/>
        <w:rPr>
          <w:b/>
        </w:rPr>
      </w:pPr>
    </w:p>
    <w:p w:rsidR="007A397C" w:rsidRDefault="007A397C" w:rsidP="007A397C">
      <w:pPr>
        <w:jc w:val="center"/>
        <w:rPr>
          <w:b/>
        </w:rPr>
      </w:pPr>
    </w:p>
    <w:p w:rsidR="007A397C" w:rsidRDefault="007A397C" w:rsidP="007A397C">
      <w:pPr>
        <w:jc w:val="center"/>
        <w:rPr>
          <w:b/>
        </w:rPr>
      </w:pPr>
    </w:p>
    <w:p w:rsidR="007A397C" w:rsidRDefault="007A397C" w:rsidP="007A397C">
      <w:pPr>
        <w:jc w:val="center"/>
        <w:rPr>
          <w:b/>
        </w:rPr>
      </w:pPr>
    </w:p>
    <w:p w:rsidR="007A397C" w:rsidRDefault="007A397C" w:rsidP="007A397C">
      <w:pPr>
        <w:jc w:val="center"/>
        <w:rPr>
          <w:b/>
        </w:rPr>
      </w:pPr>
    </w:p>
    <w:p w:rsidR="007A397C" w:rsidRDefault="007A397C" w:rsidP="007A397C">
      <w:pPr>
        <w:jc w:val="center"/>
        <w:rPr>
          <w:b/>
        </w:rPr>
      </w:pPr>
    </w:p>
    <w:p w:rsidR="007A397C" w:rsidRDefault="007A397C" w:rsidP="007A397C">
      <w:pPr>
        <w:jc w:val="center"/>
        <w:rPr>
          <w:b/>
        </w:rPr>
      </w:pPr>
    </w:p>
    <w:p w:rsidR="007A397C" w:rsidRDefault="007A397C" w:rsidP="007A397C">
      <w:pPr>
        <w:jc w:val="center"/>
        <w:rPr>
          <w:b/>
        </w:rPr>
      </w:pPr>
    </w:p>
    <w:p w:rsidR="008E7D3F" w:rsidRPr="00F30EFA" w:rsidRDefault="008E7D3F" w:rsidP="00F30EFA">
      <w:pPr>
        <w:rPr>
          <w:b/>
          <w:lang w:val="en-US"/>
        </w:rPr>
      </w:pPr>
    </w:p>
    <w:p w:rsidR="008E7D3F" w:rsidRDefault="008E7D3F" w:rsidP="007A397C">
      <w:pPr>
        <w:jc w:val="center"/>
        <w:rPr>
          <w:b/>
        </w:rPr>
        <w:sectPr w:rsidR="008E7D3F" w:rsidSect="00890DF3">
          <w:headerReference w:type="default" r:id="rId9"/>
          <w:pgSz w:w="11906" w:h="16838" w:code="9"/>
          <w:pgMar w:top="1134" w:right="851" w:bottom="1134" w:left="1701" w:header="709" w:footer="709" w:gutter="0"/>
          <w:cols w:space="708"/>
          <w:docGrid w:linePitch="360"/>
        </w:sectPr>
      </w:pPr>
    </w:p>
    <w:p w:rsidR="008E7D3F" w:rsidRPr="00BD139A" w:rsidRDefault="008E7D3F" w:rsidP="008E7D3F">
      <w:pPr>
        <w:rPr>
          <w:rFonts w:eastAsia="Calibri"/>
          <w:lang w:eastAsia="en-US"/>
        </w:rPr>
      </w:pPr>
      <w:r w:rsidRPr="00BD139A">
        <w:rPr>
          <w:rFonts w:eastAsia="Calibri"/>
          <w:lang w:eastAsia="en-US"/>
        </w:rPr>
        <w:lastRenderedPageBreak/>
        <w:t xml:space="preserve">                                                                                                                                               Приложение № </w:t>
      </w:r>
      <w:r>
        <w:rPr>
          <w:rFonts w:eastAsia="Calibri"/>
          <w:lang w:eastAsia="en-US"/>
        </w:rPr>
        <w:t>4</w:t>
      </w:r>
      <w:r w:rsidRPr="00BD139A">
        <w:rPr>
          <w:rFonts w:eastAsia="Calibri"/>
          <w:lang w:eastAsia="en-US"/>
        </w:rPr>
        <w:t xml:space="preserve"> </w:t>
      </w:r>
    </w:p>
    <w:p w:rsidR="008E7D3F" w:rsidRPr="00BD139A" w:rsidRDefault="008E7D3F" w:rsidP="008E7D3F">
      <w:pPr>
        <w:spacing w:after="200" w:line="276" w:lineRule="auto"/>
        <w:jc w:val="both"/>
        <w:rPr>
          <w:rFonts w:eastAsia="Calibri"/>
          <w:lang w:eastAsia="en-US"/>
        </w:rPr>
      </w:pPr>
      <w:r w:rsidRPr="00BD139A">
        <w:rPr>
          <w:rFonts w:eastAsia="Calibri"/>
          <w:lang w:eastAsia="en-US"/>
        </w:rPr>
        <w:t xml:space="preserve">                                                                                                                                               к Договору № ___________ от «___» _______ 20 __ г.</w:t>
      </w:r>
    </w:p>
    <w:p w:rsidR="008E7D3F" w:rsidRPr="00BD139A" w:rsidRDefault="008E7D3F" w:rsidP="008E7D3F"/>
    <w:p w:rsidR="001D76EE" w:rsidRPr="00534BAF" w:rsidRDefault="001D76EE" w:rsidP="001D76EE">
      <w:pPr>
        <w:keepNext/>
        <w:tabs>
          <w:tab w:val="left" w:pos="708"/>
        </w:tabs>
        <w:outlineLvl w:val="0"/>
        <w:rPr>
          <w:b/>
          <w:bCs/>
          <w:sz w:val="28"/>
        </w:rPr>
      </w:pPr>
      <w:r w:rsidRPr="00534BAF">
        <w:rPr>
          <w:b/>
          <w:bCs/>
          <w:sz w:val="28"/>
        </w:rPr>
        <w:t>Формат предоставления информации  утверждаем:</w:t>
      </w:r>
    </w:p>
    <w:p w:rsidR="001D76EE" w:rsidRPr="00534BAF" w:rsidRDefault="001D76EE" w:rsidP="001D76EE"/>
    <w:tbl>
      <w:tblPr>
        <w:tblW w:w="9679" w:type="dxa"/>
        <w:tblLook w:val="01E0" w:firstRow="1" w:lastRow="1" w:firstColumn="1" w:lastColumn="1" w:noHBand="0" w:noVBand="0"/>
      </w:tblPr>
      <w:tblGrid>
        <w:gridCol w:w="4956"/>
        <w:gridCol w:w="4723"/>
      </w:tblGrid>
      <w:tr w:rsidR="001D76EE" w:rsidRPr="00534BAF" w:rsidTr="00D65A62">
        <w:trPr>
          <w:trHeight w:val="641"/>
        </w:trPr>
        <w:tc>
          <w:tcPr>
            <w:tcW w:w="4956" w:type="dxa"/>
          </w:tcPr>
          <w:p w:rsidR="001D76EE" w:rsidRPr="00534BAF" w:rsidRDefault="001D76EE" w:rsidP="00D65A62">
            <w:pPr>
              <w:ind w:firstLine="6"/>
              <w:jc w:val="center"/>
              <w:rPr>
                <w:b/>
              </w:rPr>
            </w:pPr>
            <w:r w:rsidRPr="00534BAF">
              <w:rPr>
                <w:b/>
              </w:rPr>
              <w:t xml:space="preserve">От </w:t>
            </w:r>
            <w:r>
              <w:rPr>
                <w:b/>
              </w:rPr>
              <w:t>Заказчика</w:t>
            </w:r>
            <w:r w:rsidRPr="00534BAF">
              <w:rPr>
                <w:b/>
              </w:rPr>
              <w:t>:</w:t>
            </w:r>
          </w:p>
          <w:p w:rsidR="001D76EE" w:rsidRPr="00534BAF" w:rsidRDefault="001D76EE" w:rsidP="00D65A62">
            <w:pPr>
              <w:ind w:firstLine="6"/>
              <w:jc w:val="center"/>
              <w:rPr>
                <w:b/>
              </w:rPr>
            </w:pPr>
          </w:p>
          <w:p w:rsidR="001D76EE" w:rsidRPr="00534BAF" w:rsidRDefault="001D76EE" w:rsidP="00D65A62">
            <w:pPr>
              <w:ind w:firstLine="6"/>
              <w:jc w:val="center"/>
            </w:pPr>
            <w:r w:rsidRPr="00534BAF">
              <w:t>___________________________</w:t>
            </w:r>
          </w:p>
          <w:p w:rsidR="001D76EE" w:rsidRPr="00534BAF" w:rsidRDefault="001D76EE" w:rsidP="00D65A62">
            <w:pPr>
              <w:ind w:firstLine="6"/>
              <w:jc w:val="center"/>
              <w:rPr>
                <w:i/>
              </w:rPr>
            </w:pPr>
            <w:r w:rsidRPr="00534BAF">
              <w:rPr>
                <w:i/>
              </w:rPr>
              <w:t>(должность)</w:t>
            </w:r>
          </w:p>
          <w:p w:rsidR="001D76EE" w:rsidRPr="00534BAF" w:rsidRDefault="001D76EE" w:rsidP="00D65A62">
            <w:r w:rsidRPr="00534BAF">
              <w:t>___________________________________</w:t>
            </w:r>
          </w:p>
          <w:p w:rsidR="001D76EE" w:rsidRPr="00534BAF" w:rsidRDefault="001D76EE" w:rsidP="00D65A62">
            <w:pPr>
              <w:ind w:firstLine="6"/>
              <w:jc w:val="center"/>
              <w:rPr>
                <w:i/>
              </w:rPr>
            </w:pPr>
            <w:r w:rsidRPr="00534BAF">
              <w:rPr>
                <w:i/>
              </w:rPr>
              <w:t>(Ф.И.О.)</w:t>
            </w:r>
          </w:p>
          <w:p w:rsidR="001D76EE" w:rsidRPr="00534BAF" w:rsidRDefault="001D76EE" w:rsidP="00D65A62">
            <w:r w:rsidRPr="00534BAF">
              <w:t xml:space="preserve">М.П.   «_____» _____________20___г.                     </w:t>
            </w:r>
          </w:p>
        </w:tc>
        <w:tc>
          <w:tcPr>
            <w:tcW w:w="4723" w:type="dxa"/>
          </w:tcPr>
          <w:p w:rsidR="001D76EE" w:rsidRPr="00534BAF" w:rsidRDefault="001D76EE" w:rsidP="00D65A62">
            <w:pPr>
              <w:ind w:firstLine="6"/>
              <w:jc w:val="center"/>
              <w:rPr>
                <w:b/>
              </w:rPr>
            </w:pPr>
            <w:r w:rsidRPr="00534BAF">
              <w:rPr>
                <w:b/>
              </w:rPr>
              <w:t xml:space="preserve">От </w:t>
            </w:r>
            <w:r>
              <w:rPr>
                <w:b/>
              </w:rPr>
              <w:t>Подрядчика</w:t>
            </w:r>
            <w:r w:rsidRPr="00534BAF">
              <w:rPr>
                <w:b/>
              </w:rPr>
              <w:t>:</w:t>
            </w:r>
          </w:p>
          <w:p w:rsidR="001D76EE" w:rsidRPr="00534BAF" w:rsidRDefault="001D76EE" w:rsidP="00D65A62">
            <w:pPr>
              <w:ind w:firstLine="6"/>
              <w:jc w:val="center"/>
              <w:rPr>
                <w:b/>
              </w:rPr>
            </w:pPr>
          </w:p>
          <w:p w:rsidR="001D76EE" w:rsidRPr="00534BAF" w:rsidRDefault="001D76EE" w:rsidP="00D65A62">
            <w:pPr>
              <w:ind w:firstLine="6"/>
              <w:jc w:val="center"/>
            </w:pPr>
            <w:r w:rsidRPr="00534BAF">
              <w:t>___________________________</w:t>
            </w:r>
          </w:p>
          <w:p w:rsidR="001D76EE" w:rsidRPr="00534BAF" w:rsidRDefault="001D76EE" w:rsidP="00D65A62">
            <w:pPr>
              <w:ind w:firstLine="6"/>
              <w:jc w:val="center"/>
              <w:rPr>
                <w:i/>
              </w:rPr>
            </w:pPr>
            <w:r w:rsidRPr="00534BAF">
              <w:rPr>
                <w:i/>
              </w:rPr>
              <w:t>(должность)</w:t>
            </w:r>
          </w:p>
          <w:p w:rsidR="001D76EE" w:rsidRPr="00534BAF" w:rsidRDefault="001D76EE" w:rsidP="00D65A62">
            <w:r w:rsidRPr="00534BAF">
              <w:t>___________________________________</w:t>
            </w:r>
          </w:p>
          <w:p w:rsidR="001D76EE" w:rsidRPr="00534BAF" w:rsidRDefault="001D76EE" w:rsidP="00D65A62">
            <w:pPr>
              <w:ind w:firstLine="6"/>
              <w:jc w:val="center"/>
              <w:rPr>
                <w:i/>
              </w:rPr>
            </w:pPr>
            <w:r w:rsidRPr="00534BAF">
              <w:rPr>
                <w:i/>
              </w:rPr>
              <w:t>(Ф.И.О.)</w:t>
            </w:r>
            <w:r w:rsidRPr="00534BAF">
              <w:t xml:space="preserve">             </w:t>
            </w:r>
          </w:p>
          <w:p w:rsidR="001D76EE" w:rsidRPr="00534BAF" w:rsidRDefault="001D76EE" w:rsidP="00D65A62">
            <w:r w:rsidRPr="00534BAF">
              <w:t xml:space="preserve">М.П.   «_____» _____________20___г.                     </w:t>
            </w:r>
          </w:p>
        </w:tc>
      </w:tr>
    </w:tbl>
    <w:p w:rsidR="001D76EE" w:rsidRPr="00534BAF" w:rsidRDefault="001D76EE" w:rsidP="001D76EE">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1D76EE" w:rsidRPr="000975CB" w:rsidTr="00D65A62">
        <w:trPr>
          <w:trHeight w:val="300"/>
        </w:trPr>
        <w:tc>
          <w:tcPr>
            <w:tcW w:w="16160" w:type="dxa"/>
            <w:gridSpan w:val="15"/>
            <w:shd w:val="clear" w:color="auto" w:fill="auto"/>
            <w:noWrap/>
            <w:hideMark/>
          </w:tcPr>
          <w:p w:rsidR="001D76EE" w:rsidRPr="000975CB" w:rsidRDefault="001D76EE" w:rsidP="00D65A62">
            <w:pPr>
              <w:jc w:val="center"/>
              <w:rPr>
                <w:rFonts w:eastAsia="Calibri"/>
                <w:sz w:val="18"/>
                <w:szCs w:val="18"/>
                <w:lang w:eastAsia="en-US"/>
              </w:rPr>
            </w:pPr>
          </w:p>
          <w:p w:rsidR="001D76EE" w:rsidRPr="000975CB" w:rsidRDefault="001D76EE" w:rsidP="00D65A62">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1D76EE" w:rsidRPr="000975CB" w:rsidRDefault="001D76EE" w:rsidP="00D65A62">
            <w:pPr>
              <w:jc w:val="center"/>
              <w:rPr>
                <w:rFonts w:eastAsia="Calibri"/>
                <w:sz w:val="18"/>
                <w:szCs w:val="18"/>
                <w:lang w:eastAsia="en-US"/>
              </w:rPr>
            </w:pPr>
          </w:p>
        </w:tc>
      </w:tr>
      <w:tr w:rsidR="001D76EE" w:rsidRPr="000975CB" w:rsidTr="00D65A62">
        <w:trPr>
          <w:trHeight w:val="315"/>
        </w:trPr>
        <w:tc>
          <w:tcPr>
            <w:tcW w:w="5954" w:type="dxa"/>
            <w:gridSpan w:val="6"/>
            <w:shd w:val="clear" w:color="auto" w:fill="auto"/>
            <w:noWrap/>
            <w:hideMark/>
          </w:tcPr>
          <w:p w:rsidR="001D76EE" w:rsidRPr="000975CB" w:rsidRDefault="001D76EE" w:rsidP="00D65A62">
            <w:pPr>
              <w:jc w:val="center"/>
              <w:rPr>
                <w:rFonts w:eastAsia="Calibri"/>
                <w:b/>
                <w:bCs/>
                <w:sz w:val="18"/>
                <w:szCs w:val="18"/>
                <w:lang w:eastAsia="en-US"/>
              </w:rPr>
            </w:pPr>
          </w:p>
          <w:p w:rsidR="001D76EE" w:rsidRPr="000975CB" w:rsidRDefault="001D76EE" w:rsidP="00D65A62">
            <w:pPr>
              <w:jc w:val="center"/>
              <w:rPr>
                <w:rFonts w:eastAsia="Calibri"/>
                <w:b/>
                <w:bCs/>
                <w:sz w:val="18"/>
                <w:szCs w:val="18"/>
                <w:lang w:eastAsia="en-US"/>
              </w:rPr>
            </w:pPr>
            <w:r w:rsidRPr="000975CB">
              <w:rPr>
                <w:rFonts w:eastAsia="Calibri"/>
                <w:b/>
                <w:bCs/>
                <w:sz w:val="18"/>
                <w:szCs w:val="18"/>
                <w:lang w:eastAsia="en-US"/>
              </w:rPr>
              <w:t>Наименование  контрагента</w:t>
            </w:r>
            <w:r>
              <w:rPr>
                <w:rFonts w:eastAsia="Calibri"/>
                <w:b/>
                <w:bCs/>
                <w:sz w:val="18"/>
                <w:szCs w:val="18"/>
                <w:lang w:eastAsia="en-US"/>
              </w:rPr>
              <w:t>/третьего лица, привлекаемого контрагентом к исполнению Договора</w:t>
            </w:r>
          </w:p>
          <w:p w:rsidR="001D76EE" w:rsidRPr="000975CB" w:rsidRDefault="001D76EE" w:rsidP="00D65A62">
            <w:pPr>
              <w:jc w:val="center"/>
              <w:rPr>
                <w:rFonts w:eastAsia="Calibri"/>
                <w:b/>
                <w:bCs/>
                <w:sz w:val="18"/>
                <w:szCs w:val="18"/>
                <w:lang w:eastAsia="en-US"/>
              </w:rPr>
            </w:pPr>
          </w:p>
        </w:tc>
        <w:tc>
          <w:tcPr>
            <w:tcW w:w="10206" w:type="dxa"/>
            <w:gridSpan w:val="9"/>
            <w:shd w:val="clear" w:color="auto" w:fill="auto"/>
            <w:hideMark/>
          </w:tcPr>
          <w:p w:rsidR="001D76EE" w:rsidRPr="000975CB" w:rsidRDefault="001D76EE" w:rsidP="00D65A62">
            <w:pPr>
              <w:jc w:val="center"/>
              <w:rPr>
                <w:rFonts w:eastAsia="Calibri"/>
                <w:b/>
                <w:bCs/>
                <w:sz w:val="18"/>
                <w:szCs w:val="18"/>
                <w:lang w:eastAsia="en-US"/>
              </w:rPr>
            </w:pPr>
          </w:p>
          <w:p w:rsidR="001D76EE" w:rsidRPr="000975CB" w:rsidRDefault="001D76EE" w:rsidP="00D65A62">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1D76EE" w:rsidRPr="000975CB" w:rsidTr="00D65A62">
        <w:trPr>
          <w:trHeight w:val="1290"/>
        </w:trPr>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Код </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удостоверя-ющего</w:t>
            </w:r>
            <w:proofErr w:type="spellEnd"/>
            <w:r w:rsidRPr="000975CB">
              <w:rPr>
                <w:rFonts w:eastAsia="Calibri"/>
                <w:b/>
                <w:bCs/>
                <w:sz w:val="16"/>
                <w:szCs w:val="16"/>
                <w:lang w:eastAsia="en-US"/>
              </w:rPr>
              <w:t xml:space="preserve"> личность руководителя</w:t>
            </w:r>
          </w:p>
        </w:tc>
        <w:tc>
          <w:tcPr>
            <w:tcW w:w="56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roofErr w:type="spellStart"/>
            <w:r w:rsidRPr="000975CB">
              <w:rPr>
                <w:rFonts w:eastAsia="Calibri"/>
                <w:b/>
                <w:bCs/>
                <w:sz w:val="16"/>
                <w:szCs w:val="16"/>
                <w:lang w:eastAsia="en-US"/>
              </w:rPr>
              <w:t>Наименова-ние</w:t>
            </w:r>
            <w:proofErr w:type="spellEnd"/>
            <w:r w:rsidRPr="000975CB">
              <w:rPr>
                <w:rFonts w:eastAsia="Calibri"/>
                <w:b/>
                <w:bCs/>
                <w:sz w:val="16"/>
                <w:szCs w:val="16"/>
                <w:lang w:eastAsia="en-US"/>
              </w:rPr>
              <w:t>/ФИО (полностью)</w:t>
            </w:r>
          </w:p>
        </w:tc>
        <w:tc>
          <w:tcPr>
            <w:tcW w:w="992"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Адрес регистра-</w:t>
            </w:r>
          </w:p>
          <w:p w:rsidR="001D76EE" w:rsidRPr="000975CB" w:rsidRDefault="001D76EE" w:rsidP="00D65A62">
            <w:pPr>
              <w:jc w:val="center"/>
              <w:rPr>
                <w:rFonts w:eastAsia="Calibri"/>
                <w:b/>
                <w:bCs/>
                <w:sz w:val="16"/>
                <w:szCs w:val="16"/>
                <w:lang w:eastAsia="en-US"/>
              </w:rPr>
            </w:pPr>
            <w:proofErr w:type="spellStart"/>
            <w:r w:rsidRPr="000975CB">
              <w:rPr>
                <w:rFonts w:eastAsia="Calibri"/>
                <w:b/>
                <w:bCs/>
                <w:sz w:val="16"/>
                <w:szCs w:val="16"/>
                <w:lang w:eastAsia="en-US"/>
              </w:rPr>
              <w:t>ции</w:t>
            </w:r>
            <w:proofErr w:type="spellEnd"/>
          </w:p>
        </w:tc>
        <w:tc>
          <w:tcPr>
            <w:tcW w:w="1418"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w:t>
            </w:r>
            <w:proofErr w:type="spellEnd"/>
            <w:r w:rsidRPr="000975CB">
              <w:rPr>
                <w:rFonts w:eastAsia="Calibri"/>
                <w:b/>
                <w:bCs/>
                <w:sz w:val="16"/>
                <w:szCs w:val="16"/>
                <w:lang w:eastAsia="en-US"/>
              </w:rPr>
              <w:t>-</w:t>
            </w:r>
          </w:p>
          <w:p w:rsidR="001D76EE" w:rsidRPr="000975CB" w:rsidRDefault="001D76EE" w:rsidP="00D65A62">
            <w:pPr>
              <w:jc w:val="center"/>
              <w:rPr>
                <w:rFonts w:eastAsia="Calibri"/>
                <w:b/>
                <w:bCs/>
                <w:sz w:val="16"/>
                <w:szCs w:val="16"/>
                <w:lang w:eastAsia="en-US"/>
              </w:rPr>
            </w:pPr>
            <w:proofErr w:type="spellStart"/>
            <w:r w:rsidRPr="000975CB">
              <w:rPr>
                <w:rFonts w:eastAsia="Calibri"/>
                <w:b/>
                <w:bCs/>
                <w:sz w:val="16"/>
                <w:szCs w:val="16"/>
                <w:lang w:eastAsia="en-US"/>
              </w:rPr>
              <w:t>ющего</w:t>
            </w:r>
            <w:proofErr w:type="spellEnd"/>
            <w:r w:rsidRPr="000975CB">
              <w:rPr>
                <w:rFonts w:eastAsia="Calibri"/>
                <w:b/>
                <w:bCs/>
                <w:sz w:val="16"/>
                <w:szCs w:val="16"/>
                <w:lang w:eastAsia="en-US"/>
              </w:rPr>
              <w:t xml:space="preserve"> личность </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Категория:</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руководитель/</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участник/ акционер/</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бенефициар/</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Информация о </w:t>
            </w:r>
            <w:proofErr w:type="spellStart"/>
            <w:r w:rsidRPr="000975CB">
              <w:rPr>
                <w:rFonts w:eastAsia="Calibri"/>
                <w:b/>
                <w:bCs/>
                <w:sz w:val="16"/>
                <w:szCs w:val="16"/>
                <w:lang w:eastAsia="en-US"/>
              </w:rPr>
              <w:t>подтве</w:t>
            </w:r>
            <w:r>
              <w:rPr>
                <w:rFonts w:eastAsia="Calibri"/>
                <w:b/>
                <w:bCs/>
                <w:sz w:val="16"/>
                <w:szCs w:val="16"/>
                <w:lang w:eastAsia="en-US"/>
              </w:rPr>
              <w:t>ржда-ющих</w:t>
            </w:r>
            <w:proofErr w:type="spellEnd"/>
            <w:r>
              <w:rPr>
                <w:rFonts w:eastAsia="Calibri"/>
                <w:b/>
                <w:bCs/>
                <w:sz w:val="16"/>
                <w:szCs w:val="16"/>
                <w:lang w:eastAsia="en-US"/>
              </w:rPr>
              <w:t xml:space="preserve"> документах (наименова</w:t>
            </w:r>
            <w:r w:rsidRPr="000975CB">
              <w:rPr>
                <w:rFonts w:eastAsia="Calibri"/>
                <w:b/>
                <w:bCs/>
                <w:sz w:val="16"/>
                <w:szCs w:val="16"/>
                <w:lang w:eastAsia="en-US"/>
              </w:rPr>
              <w:t>ние, реквизиты и другие)</w:t>
            </w:r>
          </w:p>
        </w:tc>
      </w:tr>
      <w:tr w:rsidR="001D76EE" w:rsidRPr="000975CB" w:rsidTr="00D65A62">
        <w:trPr>
          <w:trHeight w:val="315"/>
        </w:trPr>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1D76EE" w:rsidRPr="000975CB" w:rsidRDefault="001D76EE" w:rsidP="00D65A62">
            <w:pPr>
              <w:jc w:val="center"/>
              <w:rPr>
                <w:rFonts w:eastAsia="Calibri"/>
                <w:sz w:val="18"/>
                <w:szCs w:val="18"/>
                <w:lang w:eastAsia="en-US"/>
              </w:rPr>
            </w:pPr>
            <w:r w:rsidRPr="000975CB">
              <w:rPr>
                <w:rFonts w:eastAsia="Calibri"/>
                <w:sz w:val="18"/>
                <w:szCs w:val="18"/>
                <w:lang w:eastAsia="en-US"/>
              </w:rPr>
              <w:t>…</w:t>
            </w:r>
          </w:p>
        </w:tc>
      </w:tr>
    </w:tbl>
    <w:p w:rsidR="001D76EE" w:rsidRPr="00534BAF" w:rsidRDefault="001D76EE" w:rsidP="001D76EE">
      <w:pPr>
        <w:rPr>
          <w:rFonts w:eastAsia="Calibri"/>
          <w:lang w:eastAsia="en-US"/>
        </w:rPr>
      </w:pPr>
    </w:p>
    <w:p w:rsidR="001D76EE" w:rsidRPr="00534BAF" w:rsidRDefault="001D76EE" w:rsidP="001D76EE">
      <w:pPr>
        <w:rPr>
          <w:rFonts w:eastAsia="Calibri"/>
          <w:b/>
          <w:lang w:eastAsia="en-US"/>
        </w:rPr>
      </w:pPr>
      <w:r w:rsidRPr="00534BAF">
        <w:rPr>
          <w:rFonts w:eastAsia="Calibri"/>
          <w:b/>
          <w:lang w:eastAsia="en-US"/>
        </w:rPr>
        <w:t xml:space="preserve">Руководитель:  </w:t>
      </w:r>
    </w:p>
    <w:p w:rsidR="001D76EE" w:rsidRPr="00534BAF" w:rsidRDefault="001D76EE" w:rsidP="001D76EE">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1D76EE" w:rsidRPr="00534BAF" w:rsidRDefault="001D76EE" w:rsidP="001D76EE">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8E7D3F" w:rsidRDefault="008E7D3F" w:rsidP="00F077A7">
      <w:pPr>
        <w:rPr>
          <w:b/>
        </w:rPr>
        <w:sectPr w:rsidR="008E7D3F" w:rsidSect="008E7D3F">
          <w:pgSz w:w="16838" w:h="11906" w:orient="landscape" w:code="9"/>
          <w:pgMar w:top="1701" w:right="1134" w:bottom="851" w:left="1134" w:header="709" w:footer="709" w:gutter="0"/>
          <w:cols w:space="708"/>
          <w:docGrid w:linePitch="360"/>
        </w:sectPr>
      </w:pPr>
    </w:p>
    <w:p w:rsidR="008E7D3F" w:rsidRPr="00BD139A" w:rsidRDefault="008E7D3F" w:rsidP="008E7D3F">
      <w:pPr>
        <w:jc w:val="both"/>
      </w:pPr>
      <w:r w:rsidRPr="00BD139A">
        <w:lastRenderedPageBreak/>
        <w:t xml:space="preserve">                                                            </w:t>
      </w:r>
      <w:r>
        <w:t xml:space="preserve">                 </w:t>
      </w:r>
      <w:r w:rsidRPr="00BD139A">
        <w:t xml:space="preserve">Приложение № </w:t>
      </w:r>
      <w:r>
        <w:t>5</w:t>
      </w:r>
    </w:p>
    <w:p w:rsidR="008E7D3F" w:rsidRPr="00BD139A" w:rsidRDefault="008E7D3F" w:rsidP="008E7D3F">
      <w:pPr>
        <w:jc w:val="both"/>
      </w:pPr>
      <w:r w:rsidRPr="00BD139A">
        <w:t xml:space="preserve">                                                              </w:t>
      </w:r>
      <w:r>
        <w:t xml:space="preserve">               </w:t>
      </w:r>
      <w:r w:rsidRPr="00BD139A">
        <w:t>к Договору № _______ от «__» _____ 20 __ г.</w:t>
      </w:r>
    </w:p>
    <w:p w:rsidR="008E7D3F" w:rsidRPr="00BD139A" w:rsidRDefault="008E7D3F" w:rsidP="008E7D3F">
      <w:pPr>
        <w:widowControl w:val="0"/>
        <w:autoSpaceDE w:val="0"/>
        <w:autoSpaceDN w:val="0"/>
        <w:adjustRightInd w:val="0"/>
        <w:jc w:val="both"/>
      </w:pPr>
    </w:p>
    <w:p w:rsidR="008E7D3F" w:rsidRPr="00BD139A" w:rsidRDefault="008E7D3F" w:rsidP="008E7D3F">
      <w:pPr>
        <w:widowControl w:val="0"/>
        <w:autoSpaceDE w:val="0"/>
        <w:autoSpaceDN w:val="0"/>
        <w:adjustRightInd w:val="0"/>
        <w:jc w:val="both"/>
      </w:pPr>
    </w:p>
    <w:p w:rsidR="008E7D3F" w:rsidRPr="00BD139A" w:rsidRDefault="008E7D3F" w:rsidP="008E7D3F">
      <w:pPr>
        <w:tabs>
          <w:tab w:val="left" w:pos="1134"/>
        </w:tabs>
        <w:jc w:val="center"/>
        <w:rPr>
          <w:b/>
          <w:i/>
          <w:sz w:val="28"/>
          <w:szCs w:val="28"/>
        </w:rPr>
      </w:pPr>
      <w:r w:rsidRPr="00BD139A">
        <w:rPr>
          <w:b/>
          <w:bCs/>
          <w:sz w:val="28"/>
          <w:szCs w:val="28"/>
        </w:rPr>
        <w:t xml:space="preserve">Форму </w:t>
      </w:r>
      <w:r w:rsidRPr="00BD139A">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BD139A">
        <w:rPr>
          <w:b/>
          <w:i/>
          <w:sz w:val="28"/>
          <w:szCs w:val="28"/>
        </w:rPr>
        <w:t xml:space="preserve"> </w:t>
      </w:r>
      <w:r w:rsidRPr="00BD139A">
        <w:rPr>
          <w:b/>
          <w:bCs/>
          <w:sz w:val="28"/>
          <w:szCs w:val="28"/>
        </w:rPr>
        <w:t>утверждаем:</w:t>
      </w:r>
    </w:p>
    <w:p w:rsidR="008E7D3F" w:rsidRPr="00BD139A" w:rsidRDefault="008E7D3F" w:rsidP="008E7D3F"/>
    <w:tbl>
      <w:tblPr>
        <w:tblW w:w="9679" w:type="dxa"/>
        <w:tblLook w:val="01E0" w:firstRow="1" w:lastRow="1" w:firstColumn="1" w:lastColumn="1" w:noHBand="0" w:noVBand="0"/>
      </w:tblPr>
      <w:tblGrid>
        <w:gridCol w:w="4956"/>
        <w:gridCol w:w="4723"/>
      </w:tblGrid>
      <w:tr w:rsidR="008E7D3F" w:rsidRPr="00BD139A" w:rsidTr="00BF4A68">
        <w:trPr>
          <w:trHeight w:val="641"/>
        </w:trPr>
        <w:tc>
          <w:tcPr>
            <w:tcW w:w="4956" w:type="dxa"/>
          </w:tcPr>
          <w:p w:rsidR="008E7D3F" w:rsidRPr="00BD139A" w:rsidRDefault="00610F19" w:rsidP="00BF4A68">
            <w:pPr>
              <w:ind w:firstLine="6"/>
              <w:jc w:val="center"/>
              <w:rPr>
                <w:b/>
              </w:rPr>
            </w:pPr>
            <w:r>
              <w:rPr>
                <w:b/>
              </w:rPr>
              <w:t>От ПОДРЯДЧИКА</w:t>
            </w:r>
            <w:r w:rsidR="008E7D3F" w:rsidRPr="00BD139A">
              <w:rPr>
                <w:b/>
              </w:rPr>
              <w:t>:</w:t>
            </w:r>
          </w:p>
          <w:p w:rsidR="008E7D3F" w:rsidRPr="00BD139A" w:rsidRDefault="008E7D3F" w:rsidP="00BF4A68">
            <w:pPr>
              <w:ind w:firstLine="6"/>
              <w:jc w:val="center"/>
              <w:rPr>
                <w:b/>
              </w:rPr>
            </w:pPr>
          </w:p>
          <w:p w:rsidR="008E7D3F" w:rsidRPr="00BD139A" w:rsidRDefault="008E7D3F" w:rsidP="00BF4A68">
            <w:pPr>
              <w:ind w:firstLine="6"/>
              <w:jc w:val="center"/>
            </w:pPr>
            <w:r w:rsidRPr="00BD139A">
              <w:t>___________________________</w:t>
            </w:r>
          </w:p>
          <w:p w:rsidR="008E7D3F" w:rsidRPr="00BD139A" w:rsidRDefault="008E7D3F" w:rsidP="00BF4A68">
            <w:pPr>
              <w:ind w:firstLine="6"/>
              <w:jc w:val="center"/>
              <w:rPr>
                <w:i/>
              </w:rPr>
            </w:pPr>
            <w:r w:rsidRPr="00BD139A">
              <w:rPr>
                <w:i/>
              </w:rPr>
              <w:t>(должность)</w:t>
            </w:r>
          </w:p>
          <w:p w:rsidR="008E7D3F" w:rsidRPr="00BD139A" w:rsidRDefault="008E7D3F" w:rsidP="00BF4A68">
            <w:r w:rsidRPr="00BD139A">
              <w:t>___________________________________</w:t>
            </w:r>
          </w:p>
          <w:p w:rsidR="008E7D3F" w:rsidRPr="00BD139A" w:rsidRDefault="008E7D3F" w:rsidP="00BF4A68">
            <w:pPr>
              <w:ind w:firstLine="6"/>
              <w:jc w:val="center"/>
              <w:rPr>
                <w:i/>
              </w:rPr>
            </w:pPr>
            <w:r w:rsidRPr="00BD139A">
              <w:rPr>
                <w:i/>
              </w:rPr>
              <w:t>(Ф.И.О.)</w:t>
            </w:r>
          </w:p>
          <w:p w:rsidR="008E7D3F" w:rsidRPr="00BD139A" w:rsidRDefault="008E7D3F" w:rsidP="00BF4A68">
            <w:r w:rsidRPr="00BD139A">
              <w:t xml:space="preserve">М.П.   «_____» _____________20___г.                     </w:t>
            </w:r>
          </w:p>
        </w:tc>
        <w:tc>
          <w:tcPr>
            <w:tcW w:w="4723" w:type="dxa"/>
          </w:tcPr>
          <w:p w:rsidR="008E7D3F" w:rsidRPr="00BD139A" w:rsidRDefault="008E7D3F" w:rsidP="00BF4A68">
            <w:pPr>
              <w:ind w:firstLine="6"/>
              <w:jc w:val="center"/>
              <w:rPr>
                <w:b/>
              </w:rPr>
            </w:pPr>
            <w:r w:rsidRPr="00BD139A">
              <w:rPr>
                <w:b/>
              </w:rPr>
              <w:t xml:space="preserve">От </w:t>
            </w:r>
            <w:r w:rsidR="00610F19">
              <w:rPr>
                <w:b/>
              </w:rPr>
              <w:t>ЗАКАЗЧИКА</w:t>
            </w:r>
            <w:r w:rsidRPr="00BD139A">
              <w:rPr>
                <w:b/>
              </w:rPr>
              <w:t>:</w:t>
            </w:r>
          </w:p>
          <w:p w:rsidR="008E7D3F" w:rsidRPr="00BD139A" w:rsidRDefault="008E7D3F" w:rsidP="00BF4A68">
            <w:pPr>
              <w:ind w:firstLine="6"/>
              <w:jc w:val="center"/>
              <w:rPr>
                <w:b/>
              </w:rPr>
            </w:pPr>
          </w:p>
          <w:p w:rsidR="008E7D3F" w:rsidRPr="00BD139A" w:rsidRDefault="008E7D3F" w:rsidP="00BF4A68">
            <w:pPr>
              <w:ind w:firstLine="6"/>
              <w:jc w:val="center"/>
            </w:pPr>
            <w:r w:rsidRPr="00BD139A">
              <w:t>___________________________</w:t>
            </w:r>
          </w:p>
          <w:p w:rsidR="008E7D3F" w:rsidRPr="00BD139A" w:rsidRDefault="008E7D3F" w:rsidP="00BF4A68">
            <w:pPr>
              <w:ind w:firstLine="6"/>
              <w:jc w:val="center"/>
              <w:rPr>
                <w:i/>
              </w:rPr>
            </w:pPr>
            <w:r w:rsidRPr="00BD139A">
              <w:rPr>
                <w:i/>
              </w:rPr>
              <w:t>(должность)</w:t>
            </w:r>
          </w:p>
          <w:p w:rsidR="008E7D3F" w:rsidRPr="00BD139A" w:rsidRDefault="008E7D3F" w:rsidP="00BF4A68">
            <w:r w:rsidRPr="00BD139A">
              <w:t>___________________________________</w:t>
            </w:r>
          </w:p>
          <w:p w:rsidR="008E7D3F" w:rsidRPr="00BD139A" w:rsidRDefault="008E7D3F" w:rsidP="00BF4A68">
            <w:pPr>
              <w:ind w:firstLine="6"/>
              <w:jc w:val="center"/>
              <w:rPr>
                <w:i/>
              </w:rPr>
            </w:pPr>
            <w:r w:rsidRPr="00BD139A">
              <w:rPr>
                <w:i/>
              </w:rPr>
              <w:t>(Ф.И.О.)</w:t>
            </w:r>
            <w:r w:rsidRPr="00BD139A">
              <w:t xml:space="preserve">             </w:t>
            </w:r>
          </w:p>
          <w:p w:rsidR="008E7D3F" w:rsidRPr="00BD139A" w:rsidRDefault="008E7D3F" w:rsidP="00BF4A68">
            <w:r w:rsidRPr="00BD139A">
              <w:t xml:space="preserve">М.П.   «_____» _____________20___г.                     </w:t>
            </w:r>
          </w:p>
        </w:tc>
      </w:tr>
    </w:tbl>
    <w:p w:rsidR="008E7D3F" w:rsidRPr="00BD139A" w:rsidRDefault="008E7D3F" w:rsidP="008E7D3F">
      <w:pPr>
        <w:widowControl w:val="0"/>
        <w:autoSpaceDE w:val="0"/>
        <w:autoSpaceDN w:val="0"/>
        <w:adjustRightInd w:val="0"/>
        <w:jc w:val="both"/>
      </w:pPr>
    </w:p>
    <w:p w:rsidR="008E7D3F" w:rsidRPr="00BD139A" w:rsidRDefault="008E7D3F" w:rsidP="008E7D3F">
      <w:pPr>
        <w:widowControl w:val="0"/>
        <w:autoSpaceDE w:val="0"/>
        <w:autoSpaceDN w:val="0"/>
        <w:adjustRightInd w:val="0"/>
        <w:jc w:val="both"/>
      </w:pPr>
    </w:p>
    <w:p w:rsidR="001D76EE" w:rsidRPr="006E5E18" w:rsidRDefault="001D76EE" w:rsidP="001D76EE">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1D76EE" w:rsidRPr="00466F10" w:rsidRDefault="001D76EE" w:rsidP="001D76EE">
      <w:pPr>
        <w:jc w:val="center"/>
        <w:rPr>
          <w:rFonts w:eastAsia="Calibri"/>
          <w:lang w:eastAsia="en-US"/>
        </w:rPr>
      </w:pPr>
    </w:p>
    <w:p w:rsidR="001D76EE" w:rsidRPr="00466F10" w:rsidRDefault="001D76EE" w:rsidP="001D76EE">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 xml:space="preserve">ОАО «МРСК Центра» </w:t>
      </w:r>
      <w:r>
        <w:t>и</w:t>
      </w:r>
      <w:r w:rsidRPr="00C443F1">
        <w:rPr>
          <w:i/>
        </w:rPr>
        <w:t xml:space="preserve"> </w:t>
      </w:r>
      <w:r>
        <w:t>ОАО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(участников, учредителей, акционеров) ОАО «</w:t>
      </w:r>
      <w:r>
        <w:t>МРСК Центра»/ОАО «</w:t>
      </w:r>
      <w:proofErr w:type="spellStart"/>
      <w:r w:rsidRPr="00466F10">
        <w:t>Россети</w:t>
      </w:r>
      <w:proofErr w:type="spellEnd"/>
      <w:r w:rsidRPr="00466F10">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1D76EE" w:rsidRPr="00466F10" w:rsidRDefault="001D76EE" w:rsidP="001D76EE">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76EE" w:rsidRDefault="001D76EE" w:rsidP="001D76EE">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76EE" w:rsidRPr="00466F10" w:rsidRDefault="001D76EE" w:rsidP="001D76EE">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1D76EE" w:rsidRDefault="001D76EE" w:rsidP="001D76EE">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1D76EE" w:rsidRPr="006E5E18" w:rsidRDefault="001D76EE" w:rsidP="001D76EE">
      <w:pPr>
        <w:rPr>
          <w:rFonts w:eastAsia="Calibri"/>
          <w:i/>
          <w:color w:val="000000"/>
          <w:sz w:val="20"/>
          <w:szCs w:val="20"/>
          <w:lang w:eastAsia="en-US"/>
        </w:rPr>
      </w:pPr>
      <w:r>
        <w:t>М.П.</w:t>
      </w:r>
    </w:p>
    <w:p w:rsidR="00770E0A" w:rsidRPr="00770E0A" w:rsidRDefault="00770E0A" w:rsidP="00770E0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0E4CDB">
        <w:lastRenderedPageBreak/>
        <w:t xml:space="preserve">Приложение № 6 </w:t>
      </w:r>
      <w:r w:rsidRPr="000E4CDB">
        <w:rPr>
          <w:vertAlign w:val="superscript"/>
        </w:rPr>
        <w:footnoteReference w:id="19"/>
      </w:r>
    </w:p>
    <w:p w:rsidR="00770E0A" w:rsidRPr="00770E0A" w:rsidRDefault="00770E0A" w:rsidP="00770E0A">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770E0A">
        <w:t xml:space="preserve">к Договору на выполнение работ </w:t>
      </w:r>
    </w:p>
    <w:p w:rsidR="00770E0A" w:rsidRPr="00770E0A" w:rsidRDefault="00770E0A" w:rsidP="00770E0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770E0A">
        <w:t>№_____  от «___»______ 20__г.</w:t>
      </w: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770E0A" w:rsidRPr="00770E0A" w:rsidRDefault="00770E0A" w:rsidP="00770E0A">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770E0A" w:rsidRPr="00770E0A" w:rsidTr="0069709A">
        <w:trPr>
          <w:trHeight w:val="641"/>
        </w:trPr>
        <w:tc>
          <w:tcPr>
            <w:tcW w:w="4956" w:type="dxa"/>
          </w:tcPr>
          <w:p w:rsidR="00770E0A" w:rsidRPr="00770E0A" w:rsidRDefault="00770E0A" w:rsidP="00770E0A">
            <w:pPr>
              <w:ind w:firstLine="6"/>
              <w:jc w:val="center"/>
              <w:rPr>
                <w:b/>
              </w:rPr>
            </w:pPr>
            <w:r w:rsidRPr="00770E0A">
              <w:rPr>
                <w:b/>
              </w:rPr>
              <w:t>От ЗАКАЗЧИКА:</w:t>
            </w:r>
          </w:p>
          <w:p w:rsidR="00770E0A" w:rsidRPr="00770E0A" w:rsidRDefault="00770E0A" w:rsidP="00770E0A">
            <w:pPr>
              <w:ind w:firstLine="6"/>
            </w:pPr>
          </w:p>
          <w:p w:rsidR="00770E0A" w:rsidRPr="00770E0A" w:rsidRDefault="00770E0A" w:rsidP="00770E0A">
            <w:pPr>
              <w:ind w:firstLine="6"/>
              <w:jc w:val="center"/>
            </w:pPr>
            <w:r w:rsidRPr="00770E0A">
              <w:t>___________________________</w:t>
            </w:r>
          </w:p>
          <w:p w:rsidR="00770E0A" w:rsidRPr="00770E0A" w:rsidRDefault="00770E0A" w:rsidP="00770E0A">
            <w:pPr>
              <w:ind w:firstLine="6"/>
              <w:jc w:val="center"/>
              <w:rPr>
                <w:i/>
              </w:rPr>
            </w:pPr>
            <w:r w:rsidRPr="00770E0A">
              <w:rPr>
                <w:i/>
              </w:rPr>
              <w:t>(должность)</w:t>
            </w:r>
          </w:p>
          <w:p w:rsidR="00770E0A" w:rsidRPr="00770E0A" w:rsidRDefault="00770E0A" w:rsidP="00770E0A">
            <w:pPr>
              <w:ind w:firstLine="6"/>
            </w:pPr>
          </w:p>
          <w:p w:rsidR="00770E0A" w:rsidRPr="00770E0A" w:rsidRDefault="00770E0A" w:rsidP="00770E0A">
            <w:pPr>
              <w:ind w:firstLine="6"/>
            </w:pPr>
            <w:r w:rsidRPr="00770E0A">
              <w:t>___________________________________</w:t>
            </w:r>
          </w:p>
          <w:p w:rsidR="00770E0A" w:rsidRPr="00770E0A" w:rsidRDefault="00770E0A" w:rsidP="00770E0A">
            <w:pPr>
              <w:ind w:firstLine="6"/>
              <w:jc w:val="center"/>
              <w:rPr>
                <w:i/>
              </w:rPr>
            </w:pPr>
            <w:r w:rsidRPr="00770E0A">
              <w:rPr>
                <w:i/>
              </w:rPr>
              <w:t>(Ф.И.О.)</w:t>
            </w:r>
          </w:p>
          <w:p w:rsidR="00770E0A" w:rsidRPr="00770E0A" w:rsidRDefault="00770E0A" w:rsidP="00770E0A">
            <w:pPr>
              <w:ind w:firstLine="6"/>
            </w:pPr>
            <w:r w:rsidRPr="00770E0A">
              <w:t xml:space="preserve">                            </w:t>
            </w:r>
          </w:p>
          <w:p w:rsidR="00770E0A" w:rsidRPr="00770E0A" w:rsidRDefault="00770E0A" w:rsidP="00770E0A">
            <w:pPr>
              <w:ind w:firstLine="6"/>
            </w:pPr>
            <w:r w:rsidRPr="00770E0A">
              <w:t xml:space="preserve">        М.П.   «_____» _____________20___г.                     </w:t>
            </w:r>
          </w:p>
        </w:tc>
        <w:tc>
          <w:tcPr>
            <w:tcW w:w="4723" w:type="dxa"/>
          </w:tcPr>
          <w:p w:rsidR="00770E0A" w:rsidRPr="00770E0A" w:rsidRDefault="00770E0A" w:rsidP="00770E0A">
            <w:pPr>
              <w:ind w:firstLine="6"/>
              <w:jc w:val="center"/>
              <w:rPr>
                <w:b/>
              </w:rPr>
            </w:pPr>
            <w:r w:rsidRPr="00770E0A">
              <w:rPr>
                <w:b/>
              </w:rPr>
              <w:t>От ПОДРЯДЧИКА:</w:t>
            </w:r>
          </w:p>
          <w:p w:rsidR="00770E0A" w:rsidRPr="00770E0A" w:rsidRDefault="00770E0A" w:rsidP="00770E0A">
            <w:pPr>
              <w:ind w:firstLine="6"/>
            </w:pPr>
          </w:p>
          <w:p w:rsidR="00770E0A" w:rsidRPr="00770E0A" w:rsidRDefault="00770E0A" w:rsidP="00770E0A">
            <w:pPr>
              <w:ind w:firstLine="6"/>
              <w:jc w:val="center"/>
            </w:pPr>
            <w:r w:rsidRPr="00770E0A">
              <w:t>___________________________</w:t>
            </w:r>
          </w:p>
          <w:p w:rsidR="00770E0A" w:rsidRPr="00770E0A" w:rsidRDefault="00770E0A" w:rsidP="00770E0A">
            <w:pPr>
              <w:ind w:firstLine="6"/>
              <w:jc w:val="center"/>
              <w:rPr>
                <w:i/>
              </w:rPr>
            </w:pPr>
            <w:r w:rsidRPr="00770E0A">
              <w:rPr>
                <w:i/>
              </w:rPr>
              <w:t>(должность)</w:t>
            </w:r>
          </w:p>
          <w:p w:rsidR="00770E0A" w:rsidRPr="00770E0A" w:rsidRDefault="00770E0A" w:rsidP="00770E0A">
            <w:pPr>
              <w:ind w:firstLine="6"/>
            </w:pPr>
          </w:p>
          <w:p w:rsidR="00770E0A" w:rsidRPr="00770E0A" w:rsidRDefault="00770E0A" w:rsidP="00770E0A">
            <w:pPr>
              <w:ind w:firstLine="6"/>
            </w:pPr>
            <w:r w:rsidRPr="00770E0A">
              <w:t>___________________________________</w:t>
            </w:r>
          </w:p>
          <w:p w:rsidR="00770E0A" w:rsidRPr="00770E0A" w:rsidRDefault="00770E0A" w:rsidP="00770E0A">
            <w:pPr>
              <w:ind w:firstLine="6"/>
              <w:jc w:val="center"/>
              <w:rPr>
                <w:i/>
              </w:rPr>
            </w:pPr>
            <w:r w:rsidRPr="00770E0A">
              <w:rPr>
                <w:i/>
              </w:rPr>
              <w:t>(Ф.И.О.)</w:t>
            </w:r>
          </w:p>
          <w:p w:rsidR="00770E0A" w:rsidRPr="00770E0A" w:rsidRDefault="00770E0A" w:rsidP="00770E0A">
            <w:pPr>
              <w:ind w:firstLine="6"/>
            </w:pPr>
            <w:r w:rsidRPr="00770E0A">
              <w:t xml:space="preserve">                            </w:t>
            </w:r>
          </w:p>
          <w:p w:rsidR="00770E0A" w:rsidRPr="00770E0A" w:rsidRDefault="00770E0A" w:rsidP="00770E0A">
            <w:pPr>
              <w:ind w:firstLine="6"/>
            </w:pPr>
            <w:r w:rsidRPr="00770E0A">
              <w:t xml:space="preserve">         М.П.   «_____» _____________20___г.                     </w:t>
            </w:r>
          </w:p>
        </w:tc>
      </w:tr>
    </w:tbl>
    <w:p w:rsidR="00770E0A" w:rsidRPr="00770E0A" w:rsidRDefault="00770E0A" w:rsidP="00770E0A">
      <w:pPr>
        <w:jc w:val="center"/>
        <w:rPr>
          <w:b/>
        </w:rPr>
      </w:pPr>
    </w:p>
    <w:p w:rsidR="00770E0A" w:rsidRPr="00770E0A" w:rsidRDefault="00770E0A" w:rsidP="00770E0A">
      <w:pPr>
        <w:jc w:val="center"/>
        <w:rPr>
          <w:b/>
        </w:rPr>
      </w:pPr>
    </w:p>
    <w:p w:rsidR="00770E0A" w:rsidRPr="00770E0A" w:rsidRDefault="00770E0A" w:rsidP="00770E0A">
      <w:pPr>
        <w:jc w:val="center"/>
        <w:rPr>
          <w:b/>
        </w:rPr>
      </w:pPr>
      <w:r w:rsidRPr="00770E0A">
        <w:rPr>
          <w:b/>
        </w:rPr>
        <w:t>Форма Акта о приемке-</w:t>
      </w:r>
      <w:r w:rsidRPr="00770E0A">
        <w:rPr>
          <w:b/>
          <w:bCs/>
        </w:rPr>
        <w:t>передаче оборудования в монтаж</w:t>
      </w:r>
    </w:p>
    <w:p w:rsidR="00770E0A" w:rsidRPr="00770E0A" w:rsidRDefault="00770E0A" w:rsidP="00770E0A">
      <w:pPr>
        <w:jc w:val="center"/>
        <w:rPr>
          <w:b/>
        </w:rPr>
      </w:pPr>
    </w:p>
    <w:p w:rsidR="00770E0A" w:rsidRPr="00770E0A" w:rsidRDefault="00770E0A" w:rsidP="00770E0A">
      <w:pPr>
        <w:jc w:val="center"/>
        <w:rPr>
          <w:b/>
        </w:rPr>
      </w:pPr>
    </w:p>
    <w:p w:rsidR="00770E0A" w:rsidRPr="00770E0A" w:rsidRDefault="00770E0A" w:rsidP="00770E0A">
      <w:pPr>
        <w:jc w:val="center"/>
        <w:rPr>
          <w:b/>
        </w:rPr>
      </w:pPr>
      <w:r w:rsidRPr="00770E0A">
        <w:rPr>
          <w:b/>
        </w:rPr>
        <w:t>Излагается форма документа об исполнении обязательств контрагентом                        ОАО «МРСК Центра», утвержденная им в качестве формы первичного учетного документа</w:t>
      </w:r>
      <w:r w:rsidRPr="00770E0A">
        <w:rPr>
          <w:b/>
          <w:vertAlign w:val="superscript"/>
        </w:rPr>
        <w:footnoteReference w:id="20"/>
      </w:r>
      <w:r w:rsidRPr="00770E0A">
        <w:rPr>
          <w:b/>
        </w:rPr>
        <w:t xml:space="preserve"> </w:t>
      </w:r>
    </w:p>
    <w:p w:rsidR="00770E0A" w:rsidRPr="00770E0A" w:rsidRDefault="00770E0A" w:rsidP="00770E0A">
      <w:pPr>
        <w:jc w:val="center"/>
      </w:pPr>
    </w:p>
    <w:p w:rsidR="00770E0A" w:rsidRPr="00770E0A" w:rsidRDefault="00770E0A" w:rsidP="00770E0A">
      <w:pPr>
        <w:jc w:val="both"/>
        <w:rPr>
          <w:rFonts w:ascii="Calibri" w:eastAsia="Calibri" w:hAnsi="Calibri"/>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highlight w:val="yellow"/>
        </w:rPr>
      </w:pPr>
    </w:p>
    <w:p w:rsidR="00770E0A" w:rsidRPr="00770E0A" w:rsidRDefault="00770E0A" w:rsidP="00770E0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0E4CDB">
        <w:lastRenderedPageBreak/>
        <w:t>Приложение № 6</w:t>
      </w:r>
      <w:r w:rsidRPr="000E4CDB">
        <w:rPr>
          <w:vertAlign w:val="superscript"/>
        </w:rPr>
        <w:footnoteReference w:id="21"/>
      </w:r>
    </w:p>
    <w:p w:rsidR="00770E0A" w:rsidRPr="00770E0A" w:rsidRDefault="00770E0A" w:rsidP="00770E0A">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770E0A">
        <w:t xml:space="preserve">к Договору на выполнение работ </w:t>
      </w:r>
    </w:p>
    <w:p w:rsidR="00770E0A" w:rsidRPr="00770E0A" w:rsidRDefault="00770E0A" w:rsidP="00770E0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770E0A">
        <w:t>№_____  от «___»______ 20__г.</w:t>
      </w: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770E0A" w:rsidRPr="00770E0A" w:rsidRDefault="00770E0A" w:rsidP="00770E0A">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770E0A" w:rsidRPr="00770E0A" w:rsidTr="0069709A">
        <w:trPr>
          <w:trHeight w:val="641"/>
        </w:trPr>
        <w:tc>
          <w:tcPr>
            <w:tcW w:w="4956" w:type="dxa"/>
          </w:tcPr>
          <w:p w:rsidR="00770E0A" w:rsidRPr="00770E0A" w:rsidRDefault="00770E0A" w:rsidP="00770E0A">
            <w:pPr>
              <w:ind w:firstLine="6"/>
              <w:jc w:val="center"/>
              <w:rPr>
                <w:b/>
              </w:rPr>
            </w:pPr>
            <w:r w:rsidRPr="00770E0A">
              <w:rPr>
                <w:b/>
              </w:rPr>
              <w:t>От ЗАКАЗЧИКА:</w:t>
            </w:r>
          </w:p>
          <w:p w:rsidR="00770E0A" w:rsidRPr="00770E0A" w:rsidRDefault="00770E0A" w:rsidP="00770E0A">
            <w:pPr>
              <w:ind w:firstLine="6"/>
            </w:pPr>
          </w:p>
          <w:p w:rsidR="00770E0A" w:rsidRPr="00770E0A" w:rsidRDefault="00770E0A" w:rsidP="00770E0A">
            <w:pPr>
              <w:ind w:firstLine="6"/>
              <w:jc w:val="center"/>
            </w:pPr>
            <w:r w:rsidRPr="00770E0A">
              <w:t>___________________________</w:t>
            </w:r>
          </w:p>
          <w:p w:rsidR="00770E0A" w:rsidRPr="00770E0A" w:rsidRDefault="00770E0A" w:rsidP="00770E0A">
            <w:pPr>
              <w:ind w:firstLine="6"/>
              <w:jc w:val="center"/>
              <w:rPr>
                <w:i/>
              </w:rPr>
            </w:pPr>
            <w:r w:rsidRPr="00770E0A">
              <w:rPr>
                <w:i/>
              </w:rPr>
              <w:t>(должность)</w:t>
            </w:r>
          </w:p>
          <w:p w:rsidR="00770E0A" w:rsidRPr="00770E0A" w:rsidRDefault="00770E0A" w:rsidP="00770E0A">
            <w:pPr>
              <w:ind w:firstLine="6"/>
            </w:pPr>
          </w:p>
          <w:p w:rsidR="00770E0A" w:rsidRPr="00770E0A" w:rsidRDefault="00770E0A" w:rsidP="00770E0A">
            <w:pPr>
              <w:ind w:firstLine="6"/>
            </w:pPr>
            <w:r w:rsidRPr="00770E0A">
              <w:t>___________________________________</w:t>
            </w:r>
          </w:p>
          <w:p w:rsidR="00770E0A" w:rsidRPr="00770E0A" w:rsidRDefault="00770E0A" w:rsidP="00770E0A">
            <w:pPr>
              <w:ind w:firstLine="6"/>
              <w:jc w:val="center"/>
              <w:rPr>
                <w:i/>
              </w:rPr>
            </w:pPr>
            <w:r w:rsidRPr="00770E0A">
              <w:rPr>
                <w:i/>
              </w:rPr>
              <w:t>(Ф.И.О.)</w:t>
            </w:r>
          </w:p>
          <w:p w:rsidR="00770E0A" w:rsidRPr="00770E0A" w:rsidRDefault="00770E0A" w:rsidP="00770E0A">
            <w:pPr>
              <w:ind w:firstLine="6"/>
            </w:pPr>
            <w:r w:rsidRPr="00770E0A">
              <w:t xml:space="preserve">                            </w:t>
            </w:r>
          </w:p>
          <w:p w:rsidR="00770E0A" w:rsidRPr="00770E0A" w:rsidRDefault="00770E0A" w:rsidP="00770E0A">
            <w:pPr>
              <w:ind w:firstLine="6"/>
            </w:pPr>
            <w:r w:rsidRPr="00770E0A">
              <w:t xml:space="preserve">        М.П.   «_____» _____________20___г.                     </w:t>
            </w:r>
          </w:p>
        </w:tc>
        <w:tc>
          <w:tcPr>
            <w:tcW w:w="4723" w:type="dxa"/>
          </w:tcPr>
          <w:p w:rsidR="00770E0A" w:rsidRPr="00770E0A" w:rsidRDefault="00770E0A" w:rsidP="00770E0A">
            <w:pPr>
              <w:ind w:firstLine="6"/>
              <w:jc w:val="center"/>
              <w:rPr>
                <w:b/>
              </w:rPr>
            </w:pPr>
            <w:r w:rsidRPr="00770E0A">
              <w:rPr>
                <w:b/>
              </w:rPr>
              <w:t>От ПОДРЯДЧИКА:</w:t>
            </w:r>
          </w:p>
          <w:p w:rsidR="00770E0A" w:rsidRPr="00770E0A" w:rsidRDefault="00770E0A" w:rsidP="00770E0A">
            <w:pPr>
              <w:ind w:firstLine="6"/>
            </w:pPr>
          </w:p>
          <w:p w:rsidR="00770E0A" w:rsidRPr="00770E0A" w:rsidRDefault="00770E0A" w:rsidP="00770E0A">
            <w:pPr>
              <w:ind w:firstLine="6"/>
              <w:jc w:val="center"/>
            </w:pPr>
            <w:r w:rsidRPr="00770E0A">
              <w:t>___________________________</w:t>
            </w:r>
          </w:p>
          <w:p w:rsidR="00770E0A" w:rsidRPr="00770E0A" w:rsidRDefault="00770E0A" w:rsidP="00770E0A">
            <w:pPr>
              <w:ind w:firstLine="6"/>
              <w:jc w:val="center"/>
              <w:rPr>
                <w:i/>
              </w:rPr>
            </w:pPr>
            <w:r w:rsidRPr="00770E0A">
              <w:rPr>
                <w:i/>
              </w:rPr>
              <w:t>(должность)</w:t>
            </w:r>
          </w:p>
          <w:p w:rsidR="00770E0A" w:rsidRPr="00770E0A" w:rsidRDefault="00770E0A" w:rsidP="00770E0A">
            <w:pPr>
              <w:ind w:firstLine="6"/>
            </w:pPr>
          </w:p>
          <w:p w:rsidR="00770E0A" w:rsidRPr="00770E0A" w:rsidRDefault="00770E0A" w:rsidP="00770E0A">
            <w:pPr>
              <w:ind w:firstLine="6"/>
            </w:pPr>
            <w:r w:rsidRPr="00770E0A">
              <w:t>___________________________________</w:t>
            </w:r>
          </w:p>
          <w:p w:rsidR="00770E0A" w:rsidRPr="00770E0A" w:rsidRDefault="00770E0A" w:rsidP="00770E0A">
            <w:pPr>
              <w:ind w:firstLine="6"/>
              <w:jc w:val="center"/>
              <w:rPr>
                <w:i/>
              </w:rPr>
            </w:pPr>
            <w:r w:rsidRPr="00770E0A">
              <w:rPr>
                <w:i/>
              </w:rPr>
              <w:t>(Ф.И.О.)</w:t>
            </w:r>
          </w:p>
          <w:p w:rsidR="00770E0A" w:rsidRPr="00770E0A" w:rsidRDefault="00770E0A" w:rsidP="00770E0A">
            <w:pPr>
              <w:ind w:firstLine="6"/>
            </w:pPr>
            <w:r w:rsidRPr="00770E0A">
              <w:t xml:space="preserve">                            </w:t>
            </w:r>
          </w:p>
          <w:p w:rsidR="00770E0A" w:rsidRPr="00770E0A" w:rsidRDefault="00770E0A" w:rsidP="00770E0A">
            <w:pPr>
              <w:ind w:firstLine="6"/>
            </w:pPr>
            <w:r w:rsidRPr="00770E0A">
              <w:t xml:space="preserve">         М.П.   «_____» _____________20___г.                     </w:t>
            </w:r>
          </w:p>
        </w:tc>
      </w:tr>
    </w:tbl>
    <w:p w:rsidR="00770E0A" w:rsidRPr="00770E0A" w:rsidRDefault="00770E0A" w:rsidP="00770E0A">
      <w:pPr>
        <w:jc w:val="center"/>
        <w:rPr>
          <w:b/>
        </w:rPr>
      </w:pPr>
    </w:p>
    <w:p w:rsidR="00770E0A" w:rsidRPr="00770E0A" w:rsidRDefault="00770E0A" w:rsidP="00770E0A">
      <w:pPr>
        <w:jc w:val="center"/>
        <w:rPr>
          <w:b/>
        </w:rPr>
      </w:pPr>
    </w:p>
    <w:p w:rsidR="00770E0A" w:rsidRPr="00770E0A" w:rsidRDefault="00770E0A" w:rsidP="00770E0A">
      <w:pPr>
        <w:jc w:val="center"/>
        <w:rPr>
          <w:b/>
        </w:rPr>
      </w:pPr>
      <w:r w:rsidRPr="00770E0A">
        <w:rPr>
          <w:b/>
        </w:rPr>
        <w:t xml:space="preserve">Форма Акта </w:t>
      </w:r>
      <w:r w:rsidRPr="00770E0A">
        <w:rPr>
          <w:b/>
          <w:bCs/>
        </w:rPr>
        <w:t xml:space="preserve">о приемке-передаче оборудования в монтаж </w:t>
      </w:r>
    </w:p>
    <w:p w:rsidR="00770E0A" w:rsidRPr="00770E0A" w:rsidRDefault="00770E0A" w:rsidP="00770E0A">
      <w:pPr>
        <w:jc w:val="center"/>
        <w:rPr>
          <w:b/>
        </w:rPr>
      </w:pPr>
    </w:p>
    <w:p w:rsidR="00770E0A" w:rsidRPr="00770E0A" w:rsidRDefault="00770E0A" w:rsidP="00770E0A">
      <w:pPr>
        <w:jc w:val="center"/>
        <w:rPr>
          <w:b/>
        </w:rPr>
      </w:pPr>
    </w:p>
    <w:p w:rsidR="00770E0A" w:rsidRPr="00770E0A" w:rsidRDefault="00770E0A" w:rsidP="00770E0A">
      <w:pPr>
        <w:jc w:val="center"/>
        <w:rPr>
          <w:b/>
        </w:rPr>
      </w:pPr>
      <w:r w:rsidRPr="00770E0A">
        <w:rPr>
          <w:b/>
        </w:rPr>
        <w:t xml:space="preserve">Излагается форма документа об исполнении обязательств контрагентом                        ОАО «МРСК Центра», отвечающая требованиям ст. 9 Федерального закона </w:t>
      </w:r>
    </w:p>
    <w:p w:rsidR="00770E0A" w:rsidRPr="00770E0A" w:rsidRDefault="00770E0A" w:rsidP="00770E0A">
      <w:pPr>
        <w:jc w:val="center"/>
        <w:rPr>
          <w:b/>
        </w:rPr>
      </w:pPr>
      <w:r w:rsidRPr="00770E0A">
        <w:rPr>
          <w:b/>
        </w:rPr>
        <w:t>«О бухгалтерском учете» от 06.12.2011 № 402-ФЗ</w:t>
      </w:r>
      <w:r w:rsidRPr="00770E0A">
        <w:rPr>
          <w:b/>
          <w:vertAlign w:val="superscript"/>
        </w:rPr>
        <w:t xml:space="preserve"> </w:t>
      </w:r>
      <w:r w:rsidRPr="00770E0A">
        <w:rPr>
          <w:b/>
          <w:vertAlign w:val="superscript"/>
        </w:rPr>
        <w:footnoteReference w:id="22"/>
      </w:r>
      <w:r w:rsidRPr="00770E0A">
        <w:rPr>
          <w:b/>
        </w:rPr>
        <w:t xml:space="preserve"> </w:t>
      </w:r>
    </w:p>
    <w:p w:rsidR="00770E0A" w:rsidRPr="00770E0A" w:rsidRDefault="00770E0A" w:rsidP="00770E0A">
      <w:pPr>
        <w:jc w:val="center"/>
      </w:pPr>
    </w:p>
    <w:p w:rsidR="00770E0A" w:rsidRPr="00770E0A" w:rsidRDefault="00770E0A" w:rsidP="00770E0A">
      <w:pPr>
        <w:jc w:val="both"/>
        <w:rPr>
          <w:rFonts w:ascii="Calibri" w:eastAsia="Calibri" w:hAnsi="Calibri"/>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1134"/>
        </w:tabs>
        <w:jc w:val="both"/>
      </w:pPr>
    </w:p>
    <w:p w:rsidR="00770E0A" w:rsidRPr="00770E0A" w:rsidRDefault="00770E0A" w:rsidP="00770E0A">
      <w:pPr>
        <w:tabs>
          <w:tab w:val="left" w:pos="1134"/>
        </w:tabs>
        <w:jc w:val="both"/>
        <w:rPr>
          <w:b/>
        </w:rPr>
      </w:pPr>
    </w:p>
    <w:p w:rsidR="00770E0A" w:rsidRDefault="00770E0A" w:rsidP="00D05F88">
      <w:pPr>
        <w:tabs>
          <w:tab w:val="left" w:pos="1134"/>
        </w:tabs>
        <w:jc w:val="both"/>
        <w:rPr>
          <w:b/>
        </w:rPr>
      </w:pPr>
    </w:p>
    <w:p w:rsidR="00770E0A" w:rsidRDefault="00770E0A" w:rsidP="00D05F88">
      <w:pPr>
        <w:tabs>
          <w:tab w:val="left" w:pos="1134"/>
        </w:tabs>
        <w:jc w:val="both"/>
        <w:rPr>
          <w:b/>
        </w:rPr>
      </w:pPr>
    </w:p>
    <w:p w:rsidR="00770E0A" w:rsidRDefault="00770E0A" w:rsidP="00D05F88">
      <w:pPr>
        <w:tabs>
          <w:tab w:val="left" w:pos="1134"/>
        </w:tabs>
        <w:jc w:val="both"/>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0E4CDB">
        <w:t>Приложение № 7</w:t>
      </w:r>
      <w:r w:rsidRPr="000E4CDB">
        <w:rPr>
          <w:vertAlign w:val="superscript"/>
        </w:rPr>
        <w:footnoteReference w:id="23"/>
      </w:r>
    </w:p>
    <w:p w:rsidR="00770E0A" w:rsidRPr="00770E0A" w:rsidRDefault="00770E0A" w:rsidP="00770E0A">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770E0A">
        <w:t xml:space="preserve">к Договору на выполнение работ </w:t>
      </w:r>
    </w:p>
    <w:p w:rsidR="00770E0A" w:rsidRPr="00770E0A" w:rsidRDefault="00770E0A" w:rsidP="00770E0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770E0A">
        <w:t>№_____  от «___»______ 20__г.</w:t>
      </w: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770E0A" w:rsidRPr="00770E0A" w:rsidRDefault="00770E0A" w:rsidP="00770E0A">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770E0A" w:rsidRPr="00770E0A" w:rsidTr="0069709A">
        <w:trPr>
          <w:trHeight w:val="641"/>
        </w:trPr>
        <w:tc>
          <w:tcPr>
            <w:tcW w:w="4956" w:type="dxa"/>
          </w:tcPr>
          <w:p w:rsidR="00770E0A" w:rsidRPr="00770E0A" w:rsidRDefault="00770E0A" w:rsidP="00770E0A">
            <w:pPr>
              <w:ind w:firstLine="6"/>
              <w:jc w:val="center"/>
              <w:rPr>
                <w:b/>
              </w:rPr>
            </w:pPr>
            <w:r w:rsidRPr="00770E0A">
              <w:rPr>
                <w:b/>
              </w:rPr>
              <w:t>От ЗАКАЗЧИКА:</w:t>
            </w:r>
          </w:p>
          <w:p w:rsidR="00770E0A" w:rsidRPr="00770E0A" w:rsidRDefault="00770E0A" w:rsidP="00770E0A">
            <w:pPr>
              <w:ind w:firstLine="6"/>
            </w:pPr>
          </w:p>
          <w:p w:rsidR="00770E0A" w:rsidRPr="00770E0A" w:rsidRDefault="00770E0A" w:rsidP="00770E0A">
            <w:pPr>
              <w:ind w:firstLine="6"/>
              <w:jc w:val="center"/>
            </w:pPr>
            <w:r w:rsidRPr="00770E0A">
              <w:t>___________________________</w:t>
            </w:r>
          </w:p>
          <w:p w:rsidR="00770E0A" w:rsidRPr="00770E0A" w:rsidRDefault="00770E0A" w:rsidP="00770E0A">
            <w:pPr>
              <w:ind w:firstLine="6"/>
              <w:jc w:val="center"/>
              <w:rPr>
                <w:i/>
              </w:rPr>
            </w:pPr>
            <w:r w:rsidRPr="00770E0A">
              <w:rPr>
                <w:i/>
              </w:rPr>
              <w:t>(должность)</w:t>
            </w:r>
          </w:p>
          <w:p w:rsidR="00770E0A" w:rsidRPr="00770E0A" w:rsidRDefault="00770E0A" w:rsidP="00770E0A">
            <w:pPr>
              <w:ind w:firstLine="6"/>
            </w:pPr>
          </w:p>
          <w:p w:rsidR="00770E0A" w:rsidRPr="00770E0A" w:rsidRDefault="00770E0A" w:rsidP="00770E0A">
            <w:pPr>
              <w:ind w:firstLine="6"/>
            </w:pPr>
            <w:r w:rsidRPr="00770E0A">
              <w:t>___________________________________</w:t>
            </w:r>
          </w:p>
          <w:p w:rsidR="00770E0A" w:rsidRPr="00770E0A" w:rsidRDefault="00770E0A" w:rsidP="00770E0A">
            <w:pPr>
              <w:ind w:firstLine="6"/>
              <w:jc w:val="center"/>
              <w:rPr>
                <w:i/>
              </w:rPr>
            </w:pPr>
            <w:r w:rsidRPr="00770E0A">
              <w:rPr>
                <w:i/>
              </w:rPr>
              <w:t>(Ф.И.О.)</w:t>
            </w:r>
          </w:p>
          <w:p w:rsidR="00770E0A" w:rsidRPr="00770E0A" w:rsidRDefault="00770E0A" w:rsidP="00770E0A">
            <w:pPr>
              <w:ind w:firstLine="6"/>
            </w:pPr>
            <w:r w:rsidRPr="00770E0A">
              <w:t xml:space="preserve">                            </w:t>
            </w:r>
          </w:p>
          <w:p w:rsidR="00770E0A" w:rsidRPr="00770E0A" w:rsidRDefault="00770E0A" w:rsidP="00770E0A">
            <w:pPr>
              <w:ind w:firstLine="6"/>
            </w:pPr>
            <w:r w:rsidRPr="00770E0A">
              <w:t xml:space="preserve">        М.П.   «_____» _____________20___г.                     </w:t>
            </w:r>
          </w:p>
        </w:tc>
        <w:tc>
          <w:tcPr>
            <w:tcW w:w="4723" w:type="dxa"/>
          </w:tcPr>
          <w:p w:rsidR="00770E0A" w:rsidRPr="00770E0A" w:rsidRDefault="00770E0A" w:rsidP="00770E0A">
            <w:pPr>
              <w:ind w:firstLine="6"/>
              <w:jc w:val="center"/>
              <w:rPr>
                <w:b/>
              </w:rPr>
            </w:pPr>
            <w:r w:rsidRPr="00770E0A">
              <w:rPr>
                <w:b/>
              </w:rPr>
              <w:t>От ПОДРЯДЧИКА:</w:t>
            </w:r>
          </w:p>
          <w:p w:rsidR="00770E0A" w:rsidRPr="00770E0A" w:rsidRDefault="00770E0A" w:rsidP="00770E0A">
            <w:pPr>
              <w:ind w:firstLine="6"/>
            </w:pPr>
          </w:p>
          <w:p w:rsidR="00770E0A" w:rsidRPr="00770E0A" w:rsidRDefault="00770E0A" w:rsidP="00770E0A">
            <w:pPr>
              <w:ind w:firstLine="6"/>
              <w:jc w:val="center"/>
            </w:pPr>
            <w:r w:rsidRPr="00770E0A">
              <w:t>___________________________</w:t>
            </w:r>
          </w:p>
          <w:p w:rsidR="00770E0A" w:rsidRPr="00770E0A" w:rsidRDefault="00770E0A" w:rsidP="00770E0A">
            <w:pPr>
              <w:ind w:firstLine="6"/>
              <w:jc w:val="center"/>
              <w:rPr>
                <w:i/>
              </w:rPr>
            </w:pPr>
            <w:r w:rsidRPr="00770E0A">
              <w:rPr>
                <w:i/>
              </w:rPr>
              <w:t>(должность)</w:t>
            </w:r>
          </w:p>
          <w:p w:rsidR="00770E0A" w:rsidRPr="00770E0A" w:rsidRDefault="00770E0A" w:rsidP="00770E0A">
            <w:pPr>
              <w:ind w:firstLine="6"/>
            </w:pPr>
          </w:p>
          <w:p w:rsidR="00770E0A" w:rsidRPr="00770E0A" w:rsidRDefault="00770E0A" w:rsidP="00770E0A">
            <w:pPr>
              <w:ind w:firstLine="6"/>
            </w:pPr>
            <w:r w:rsidRPr="00770E0A">
              <w:t>___________________________________</w:t>
            </w:r>
          </w:p>
          <w:p w:rsidR="00770E0A" w:rsidRPr="00770E0A" w:rsidRDefault="00770E0A" w:rsidP="00770E0A">
            <w:pPr>
              <w:ind w:firstLine="6"/>
              <w:jc w:val="center"/>
              <w:rPr>
                <w:i/>
              </w:rPr>
            </w:pPr>
            <w:r w:rsidRPr="00770E0A">
              <w:rPr>
                <w:i/>
              </w:rPr>
              <w:t>(Ф.И.О.)</w:t>
            </w:r>
          </w:p>
          <w:p w:rsidR="00770E0A" w:rsidRPr="00770E0A" w:rsidRDefault="00770E0A" w:rsidP="00770E0A">
            <w:pPr>
              <w:ind w:firstLine="6"/>
            </w:pPr>
            <w:r w:rsidRPr="00770E0A">
              <w:t xml:space="preserve">                            </w:t>
            </w:r>
          </w:p>
          <w:p w:rsidR="00770E0A" w:rsidRPr="00770E0A" w:rsidRDefault="00770E0A" w:rsidP="00770E0A">
            <w:pPr>
              <w:ind w:firstLine="6"/>
            </w:pPr>
            <w:r w:rsidRPr="00770E0A">
              <w:t xml:space="preserve">         М.П.   «_____» _____________20___г.                     </w:t>
            </w:r>
          </w:p>
        </w:tc>
      </w:tr>
    </w:tbl>
    <w:p w:rsidR="00770E0A" w:rsidRPr="00770E0A" w:rsidRDefault="00770E0A" w:rsidP="00770E0A">
      <w:pPr>
        <w:jc w:val="center"/>
        <w:rPr>
          <w:b/>
        </w:rPr>
      </w:pPr>
    </w:p>
    <w:p w:rsidR="00770E0A" w:rsidRPr="00770E0A" w:rsidRDefault="00770E0A" w:rsidP="00770E0A">
      <w:pPr>
        <w:jc w:val="center"/>
        <w:rPr>
          <w:b/>
        </w:rPr>
      </w:pPr>
    </w:p>
    <w:p w:rsidR="00770E0A" w:rsidRPr="00770E0A" w:rsidRDefault="00770E0A" w:rsidP="00770E0A">
      <w:pPr>
        <w:jc w:val="center"/>
        <w:rPr>
          <w:b/>
        </w:rPr>
      </w:pPr>
      <w:r w:rsidRPr="00770E0A">
        <w:rPr>
          <w:b/>
        </w:rPr>
        <w:t>Форма Акта выполненных работ</w:t>
      </w:r>
    </w:p>
    <w:p w:rsidR="00770E0A" w:rsidRPr="00770E0A" w:rsidRDefault="00770E0A" w:rsidP="00770E0A">
      <w:pPr>
        <w:jc w:val="center"/>
        <w:rPr>
          <w:b/>
        </w:rPr>
      </w:pPr>
    </w:p>
    <w:p w:rsidR="00770E0A" w:rsidRPr="00770E0A" w:rsidRDefault="00770E0A" w:rsidP="00770E0A">
      <w:pPr>
        <w:jc w:val="center"/>
        <w:rPr>
          <w:b/>
        </w:rPr>
      </w:pPr>
    </w:p>
    <w:p w:rsidR="00770E0A" w:rsidRPr="00770E0A" w:rsidRDefault="00770E0A" w:rsidP="00770E0A">
      <w:pPr>
        <w:jc w:val="center"/>
        <w:rPr>
          <w:b/>
        </w:rPr>
      </w:pPr>
      <w:r w:rsidRPr="00770E0A">
        <w:rPr>
          <w:b/>
        </w:rPr>
        <w:t>Излагается форма документа об исполнении обязательств контрагентом                        ОАО «МРСК Центра», утвержденная им в качестве формы первичного учетного документа</w:t>
      </w:r>
      <w:r w:rsidRPr="00770E0A">
        <w:rPr>
          <w:b/>
          <w:vertAlign w:val="superscript"/>
        </w:rPr>
        <w:footnoteReference w:id="24"/>
      </w:r>
      <w:r w:rsidRPr="00770E0A">
        <w:rPr>
          <w:b/>
        </w:rPr>
        <w:t xml:space="preserve"> </w:t>
      </w:r>
    </w:p>
    <w:p w:rsidR="00770E0A" w:rsidRPr="00770E0A" w:rsidRDefault="00770E0A" w:rsidP="00770E0A">
      <w:pPr>
        <w:jc w:val="center"/>
      </w:pPr>
    </w:p>
    <w:p w:rsidR="00770E0A" w:rsidRPr="00770E0A" w:rsidRDefault="00770E0A" w:rsidP="00770E0A">
      <w:pPr>
        <w:jc w:val="both"/>
        <w:rPr>
          <w:rFonts w:ascii="Calibri" w:eastAsia="Calibri" w:hAnsi="Calibri"/>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0E4CDB" w:rsidRDefault="00770E0A" w:rsidP="00770E0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0E4CDB">
        <w:lastRenderedPageBreak/>
        <w:t>Приложение № 7</w:t>
      </w:r>
      <w:r w:rsidRPr="000E4CDB">
        <w:rPr>
          <w:vertAlign w:val="superscript"/>
        </w:rPr>
        <w:footnoteReference w:id="25"/>
      </w:r>
    </w:p>
    <w:p w:rsidR="00770E0A" w:rsidRPr="00770E0A" w:rsidRDefault="00770E0A" w:rsidP="00770E0A">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0E4CDB">
        <w:t>к Договору на выполнение работ</w:t>
      </w:r>
      <w:r w:rsidRPr="00770E0A">
        <w:t xml:space="preserve"> </w:t>
      </w:r>
    </w:p>
    <w:p w:rsidR="00770E0A" w:rsidRPr="00770E0A" w:rsidRDefault="00770E0A" w:rsidP="00770E0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pPr>
      <w:r w:rsidRPr="00770E0A">
        <w:t>№_____  от «___»______ 20__г.</w:t>
      </w: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770E0A" w:rsidRPr="00770E0A" w:rsidRDefault="00770E0A" w:rsidP="00770E0A">
      <w:pPr>
        <w:tabs>
          <w:tab w:val="left" w:pos="1701"/>
        </w:tabs>
        <w:ind w:firstLine="705"/>
        <w:jc w:val="center"/>
        <w:rPr>
          <w:color w:val="000000"/>
          <w:spacing w:val="-6"/>
          <w:szCs w:val="25"/>
        </w:rPr>
      </w:pPr>
    </w:p>
    <w:tbl>
      <w:tblPr>
        <w:tblW w:w="9679" w:type="dxa"/>
        <w:tblLook w:val="01E0" w:firstRow="1" w:lastRow="1" w:firstColumn="1" w:lastColumn="1" w:noHBand="0" w:noVBand="0"/>
      </w:tblPr>
      <w:tblGrid>
        <w:gridCol w:w="4956"/>
        <w:gridCol w:w="4723"/>
      </w:tblGrid>
      <w:tr w:rsidR="00770E0A" w:rsidRPr="00770E0A" w:rsidTr="0069709A">
        <w:trPr>
          <w:trHeight w:val="641"/>
        </w:trPr>
        <w:tc>
          <w:tcPr>
            <w:tcW w:w="4956" w:type="dxa"/>
          </w:tcPr>
          <w:p w:rsidR="00770E0A" w:rsidRPr="00770E0A" w:rsidRDefault="00770E0A" w:rsidP="00770E0A">
            <w:pPr>
              <w:ind w:firstLine="6"/>
              <w:jc w:val="center"/>
              <w:rPr>
                <w:b/>
              </w:rPr>
            </w:pPr>
            <w:r w:rsidRPr="00770E0A">
              <w:rPr>
                <w:b/>
              </w:rPr>
              <w:t>От ЗАКАЗЧИКА:</w:t>
            </w:r>
          </w:p>
          <w:p w:rsidR="00770E0A" w:rsidRPr="00770E0A" w:rsidRDefault="00770E0A" w:rsidP="00770E0A">
            <w:pPr>
              <w:ind w:firstLine="6"/>
            </w:pPr>
          </w:p>
          <w:p w:rsidR="00770E0A" w:rsidRPr="00770E0A" w:rsidRDefault="00770E0A" w:rsidP="00770E0A">
            <w:pPr>
              <w:ind w:firstLine="6"/>
              <w:jc w:val="center"/>
            </w:pPr>
            <w:r w:rsidRPr="00770E0A">
              <w:t>___________________________</w:t>
            </w:r>
          </w:p>
          <w:p w:rsidR="00770E0A" w:rsidRPr="00770E0A" w:rsidRDefault="00770E0A" w:rsidP="00770E0A">
            <w:pPr>
              <w:ind w:firstLine="6"/>
              <w:jc w:val="center"/>
              <w:rPr>
                <w:i/>
              </w:rPr>
            </w:pPr>
            <w:r w:rsidRPr="00770E0A">
              <w:rPr>
                <w:i/>
              </w:rPr>
              <w:t>(должность)</w:t>
            </w:r>
          </w:p>
          <w:p w:rsidR="00770E0A" w:rsidRPr="00770E0A" w:rsidRDefault="00770E0A" w:rsidP="00770E0A">
            <w:pPr>
              <w:ind w:firstLine="6"/>
            </w:pPr>
          </w:p>
          <w:p w:rsidR="00770E0A" w:rsidRPr="00770E0A" w:rsidRDefault="00770E0A" w:rsidP="00770E0A">
            <w:pPr>
              <w:ind w:firstLine="6"/>
            </w:pPr>
            <w:r w:rsidRPr="00770E0A">
              <w:t>___________________________________</w:t>
            </w:r>
          </w:p>
          <w:p w:rsidR="00770E0A" w:rsidRPr="00770E0A" w:rsidRDefault="00770E0A" w:rsidP="00770E0A">
            <w:pPr>
              <w:ind w:firstLine="6"/>
              <w:jc w:val="center"/>
              <w:rPr>
                <w:i/>
              </w:rPr>
            </w:pPr>
            <w:r w:rsidRPr="00770E0A">
              <w:rPr>
                <w:i/>
              </w:rPr>
              <w:t>(Ф.И.О.)</w:t>
            </w:r>
          </w:p>
          <w:p w:rsidR="00770E0A" w:rsidRPr="00770E0A" w:rsidRDefault="00770E0A" w:rsidP="00770E0A">
            <w:pPr>
              <w:ind w:firstLine="6"/>
            </w:pPr>
            <w:r w:rsidRPr="00770E0A">
              <w:t xml:space="preserve">                            </w:t>
            </w:r>
          </w:p>
          <w:p w:rsidR="00770E0A" w:rsidRPr="00770E0A" w:rsidRDefault="00770E0A" w:rsidP="00770E0A">
            <w:pPr>
              <w:ind w:firstLine="6"/>
            </w:pPr>
            <w:r w:rsidRPr="00770E0A">
              <w:t xml:space="preserve">        М.П.   «_____» _____________20___г.                     </w:t>
            </w:r>
          </w:p>
        </w:tc>
        <w:tc>
          <w:tcPr>
            <w:tcW w:w="4723" w:type="dxa"/>
          </w:tcPr>
          <w:p w:rsidR="00770E0A" w:rsidRPr="00770E0A" w:rsidRDefault="00770E0A" w:rsidP="00770E0A">
            <w:pPr>
              <w:ind w:firstLine="6"/>
              <w:jc w:val="center"/>
              <w:rPr>
                <w:b/>
              </w:rPr>
            </w:pPr>
            <w:r w:rsidRPr="00770E0A">
              <w:rPr>
                <w:b/>
              </w:rPr>
              <w:t>От ПОДРЯДЧИКА:</w:t>
            </w:r>
          </w:p>
          <w:p w:rsidR="00770E0A" w:rsidRPr="00770E0A" w:rsidRDefault="00770E0A" w:rsidP="00770E0A">
            <w:pPr>
              <w:ind w:firstLine="6"/>
            </w:pPr>
          </w:p>
          <w:p w:rsidR="00770E0A" w:rsidRPr="00770E0A" w:rsidRDefault="00770E0A" w:rsidP="00770E0A">
            <w:pPr>
              <w:ind w:firstLine="6"/>
              <w:jc w:val="center"/>
            </w:pPr>
            <w:r w:rsidRPr="00770E0A">
              <w:t>___________________________</w:t>
            </w:r>
          </w:p>
          <w:p w:rsidR="00770E0A" w:rsidRPr="00770E0A" w:rsidRDefault="00770E0A" w:rsidP="00770E0A">
            <w:pPr>
              <w:ind w:firstLine="6"/>
              <w:jc w:val="center"/>
              <w:rPr>
                <w:i/>
              </w:rPr>
            </w:pPr>
            <w:r w:rsidRPr="00770E0A">
              <w:rPr>
                <w:i/>
              </w:rPr>
              <w:t>(должность)</w:t>
            </w:r>
          </w:p>
          <w:p w:rsidR="00770E0A" w:rsidRPr="00770E0A" w:rsidRDefault="00770E0A" w:rsidP="00770E0A">
            <w:pPr>
              <w:ind w:firstLine="6"/>
            </w:pPr>
          </w:p>
          <w:p w:rsidR="00770E0A" w:rsidRPr="00770E0A" w:rsidRDefault="00770E0A" w:rsidP="00770E0A">
            <w:pPr>
              <w:ind w:firstLine="6"/>
            </w:pPr>
            <w:r w:rsidRPr="00770E0A">
              <w:t>___________________________________</w:t>
            </w:r>
          </w:p>
          <w:p w:rsidR="00770E0A" w:rsidRPr="00770E0A" w:rsidRDefault="00770E0A" w:rsidP="00770E0A">
            <w:pPr>
              <w:ind w:firstLine="6"/>
              <w:jc w:val="center"/>
              <w:rPr>
                <w:i/>
              </w:rPr>
            </w:pPr>
            <w:r w:rsidRPr="00770E0A">
              <w:rPr>
                <w:i/>
              </w:rPr>
              <w:t>(Ф.И.О.)</w:t>
            </w:r>
          </w:p>
          <w:p w:rsidR="00770E0A" w:rsidRPr="00770E0A" w:rsidRDefault="00770E0A" w:rsidP="00770E0A">
            <w:pPr>
              <w:ind w:firstLine="6"/>
            </w:pPr>
            <w:r w:rsidRPr="00770E0A">
              <w:t xml:space="preserve">                            </w:t>
            </w:r>
          </w:p>
          <w:p w:rsidR="00770E0A" w:rsidRPr="00770E0A" w:rsidRDefault="00770E0A" w:rsidP="00770E0A">
            <w:pPr>
              <w:ind w:firstLine="6"/>
            </w:pPr>
            <w:r w:rsidRPr="00770E0A">
              <w:t xml:space="preserve">         М.П.   «_____» _____________20___г.                     </w:t>
            </w:r>
          </w:p>
        </w:tc>
      </w:tr>
    </w:tbl>
    <w:p w:rsidR="00770E0A" w:rsidRPr="00770E0A" w:rsidRDefault="00770E0A" w:rsidP="00770E0A">
      <w:pPr>
        <w:jc w:val="center"/>
        <w:rPr>
          <w:b/>
        </w:rPr>
      </w:pPr>
    </w:p>
    <w:p w:rsidR="00770E0A" w:rsidRPr="00770E0A" w:rsidRDefault="00770E0A" w:rsidP="00770E0A">
      <w:pPr>
        <w:jc w:val="center"/>
        <w:rPr>
          <w:b/>
        </w:rPr>
      </w:pPr>
    </w:p>
    <w:p w:rsidR="00770E0A" w:rsidRPr="00770E0A" w:rsidRDefault="00770E0A" w:rsidP="00770E0A">
      <w:pPr>
        <w:jc w:val="center"/>
        <w:rPr>
          <w:b/>
        </w:rPr>
      </w:pPr>
      <w:r w:rsidRPr="00770E0A">
        <w:rPr>
          <w:b/>
        </w:rPr>
        <w:t>Форма Акта выполненных работ</w:t>
      </w:r>
    </w:p>
    <w:p w:rsidR="00770E0A" w:rsidRPr="00770E0A" w:rsidRDefault="00770E0A" w:rsidP="00770E0A">
      <w:pPr>
        <w:jc w:val="center"/>
        <w:rPr>
          <w:b/>
        </w:rPr>
      </w:pPr>
    </w:p>
    <w:p w:rsidR="00770E0A" w:rsidRPr="00770E0A" w:rsidRDefault="00770E0A" w:rsidP="00770E0A">
      <w:pPr>
        <w:jc w:val="center"/>
        <w:rPr>
          <w:b/>
        </w:rPr>
      </w:pPr>
    </w:p>
    <w:p w:rsidR="00770E0A" w:rsidRPr="00770E0A" w:rsidRDefault="00770E0A" w:rsidP="00770E0A">
      <w:pPr>
        <w:jc w:val="center"/>
        <w:rPr>
          <w:b/>
        </w:rPr>
      </w:pPr>
      <w:r w:rsidRPr="00770E0A">
        <w:rPr>
          <w:b/>
        </w:rPr>
        <w:t xml:space="preserve">Излагается форма документа об исполнении обязательств контрагентом                        ОАО «МРСК Центра», отвечающая требованиям ст. 9 Федерального закона </w:t>
      </w:r>
    </w:p>
    <w:p w:rsidR="00770E0A" w:rsidRPr="00770E0A" w:rsidRDefault="00770E0A" w:rsidP="00770E0A">
      <w:pPr>
        <w:jc w:val="center"/>
        <w:rPr>
          <w:b/>
        </w:rPr>
      </w:pPr>
      <w:r w:rsidRPr="00770E0A">
        <w:rPr>
          <w:b/>
        </w:rPr>
        <w:t>«О бухгалтерском учете» от 06.12.2011 № 402-ФЗ</w:t>
      </w:r>
      <w:r w:rsidRPr="00770E0A">
        <w:rPr>
          <w:b/>
          <w:vertAlign w:val="superscript"/>
        </w:rPr>
        <w:t xml:space="preserve"> </w:t>
      </w:r>
      <w:r w:rsidRPr="00770E0A">
        <w:rPr>
          <w:b/>
          <w:vertAlign w:val="superscript"/>
        </w:rPr>
        <w:footnoteReference w:id="26"/>
      </w:r>
      <w:r w:rsidRPr="00770E0A">
        <w:rPr>
          <w:b/>
        </w:rPr>
        <w:t xml:space="preserve"> </w:t>
      </w:r>
    </w:p>
    <w:p w:rsidR="00770E0A" w:rsidRPr="00770E0A" w:rsidRDefault="00770E0A" w:rsidP="00770E0A">
      <w:pPr>
        <w:jc w:val="center"/>
      </w:pPr>
    </w:p>
    <w:p w:rsidR="00770E0A" w:rsidRPr="00770E0A" w:rsidRDefault="00770E0A" w:rsidP="00770E0A">
      <w:pPr>
        <w:jc w:val="both"/>
        <w:rPr>
          <w:rFonts w:ascii="Calibri" w:eastAsia="Calibri" w:hAnsi="Calibri"/>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770E0A" w:rsidRPr="00770E0A" w:rsidRDefault="00770E0A" w:rsidP="00770E0A">
      <w:pPr>
        <w:tabs>
          <w:tab w:val="left" w:pos="1134"/>
        </w:tabs>
        <w:jc w:val="both"/>
      </w:pPr>
    </w:p>
    <w:p w:rsidR="00770E0A" w:rsidRDefault="00770E0A" w:rsidP="00D05F88">
      <w:pPr>
        <w:tabs>
          <w:tab w:val="left" w:pos="1134"/>
        </w:tabs>
        <w:jc w:val="both"/>
        <w:rPr>
          <w:b/>
        </w:rPr>
      </w:pPr>
    </w:p>
    <w:sectPr w:rsidR="00770E0A" w:rsidSect="008E7D3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8B6" w:rsidRDefault="005F48B6" w:rsidP="004227CF">
      <w:r>
        <w:separator/>
      </w:r>
    </w:p>
  </w:endnote>
  <w:endnote w:type="continuationSeparator" w:id="0">
    <w:p w:rsidR="005F48B6" w:rsidRDefault="005F48B6" w:rsidP="0042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8B6" w:rsidRDefault="005F48B6" w:rsidP="004227CF">
      <w:r>
        <w:separator/>
      </w:r>
    </w:p>
  </w:footnote>
  <w:footnote w:type="continuationSeparator" w:id="0">
    <w:p w:rsidR="005F48B6" w:rsidRDefault="005F48B6" w:rsidP="004227CF">
      <w:r>
        <w:continuationSeparator/>
      </w:r>
    </w:p>
  </w:footnote>
  <w:footnote w:id="1">
    <w:p w:rsidR="00A70AB2" w:rsidRPr="00D455E4" w:rsidRDefault="00A70AB2" w:rsidP="00143910">
      <w:pPr>
        <w:pStyle w:val="a7"/>
        <w:jc w:val="both"/>
        <w:rPr>
          <w:i/>
        </w:rPr>
      </w:pPr>
      <w:r w:rsidRPr="00D455E4">
        <w:rPr>
          <w:rStyle w:val="a9"/>
          <w:i/>
        </w:rPr>
        <w:footnoteRef/>
      </w:r>
      <w:r w:rsidR="00E80D4F">
        <w:rPr>
          <w:i/>
        </w:rPr>
        <w:t xml:space="preserve"> В случае заключения Д</w:t>
      </w:r>
      <w:r w:rsidRPr="00D455E4">
        <w:rPr>
          <w:i/>
        </w:rPr>
        <w:t>оговора в интересах филиала необходимо указать  -  Открытое акционерное общество «Межрегиональная распределител</w:t>
      </w:r>
      <w:r w:rsidR="00577ECA" w:rsidRPr="00D455E4">
        <w:rPr>
          <w:i/>
        </w:rPr>
        <w:t>ьная сетевая компания Центра» (</w:t>
      </w:r>
      <w:r w:rsidRPr="00D455E4">
        <w:rPr>
          <w:i/>
        </w:rPr>
        <w:t>Филиал ОАО «МРСК Центра» - «__________________ энерго»).</w:t>
      </w:r>
    </w:p>
  </w:footnote>
  <w:footnote w:id="2">
    <w:p w:rsidR="007610FE" w:rsidRPr="00D455E4" w:rsidRDefault="007610FE" w:rsidP="00143910">
      <w:pPr>
        <w:pStyle w:val="a7"/>
        <w:jc w:val="both"/>
        <w:rPr>
          <w:i/>
          <w:szCs w:val="16"/>
        </w:rPr>
      </w:pPr>
      <w:r w:rsidRPr="00D455E4">
        <w:rPr>
          <w:rStyle w:val="a9"/>
          <w:i/>
          <w:szCs w:val="16"/>
        </w:rPr>
        <w:footnoteRef/>
      </w:r>
      <w:r w:rsidRPr="00D455E4">
        <w:rPr>
          <w:i/>
          <w:szCs w:val="16"/>
        </w:rPr>
        <w:t xml:space="preserve"> Возможно выполнение работ Подрядчиком с использованием  материалов и оборудования Заказчика.</w:t>
      </w:r>
    </w:p>
  </w:footnote>
  <w:footnote w:id="3">
    <w:p w:rsidR="004227CF" w:rsidRPr="00D455E4" w:rsidRDefault="004227CF" w:rsidP="00143910">
      <w:pPr>
        <w:pStyle w:val="a7"/>
        <w:jc w:val="both"/>
        <w:rPr>
          <w:i/>
          <w:szCs w:val="16"/>
        </w:rPr>
      </w:pPr>
      <w:r w:rsidRPr="00D455E4">
        <w:rPr>
          <w:rStyle w:val="a9"/>
          <w:i/>
          <w:szCs w:val="16"/>
        </w:rPr>
        <w:footnoteRef/>
      </w:r>
      <w:r w:rsidRPr="00D455E4">
        <w:rPr>
          <w:i/>
          <w:szCs w:val="16"/>
        </w:rPr>
        <w:t xml:space="preserve"> Необходимо указать наименование и характер работы.</w:t>
      </w:r>
    </w:p>
  </w:footnote>
  <w:footnote w:id="4">
    <w:p w:rsidR="007610FE" w:rsidRPr="00D455E4" w:rsidRDefault="007610FE" w:rsidP="00143910">
      <w:pPr>
        <w:pStyle w:val="a7"/>
        <w:jc w:val="both"/>
        <w:rPr>
          <w:i/>
          <w:sz w:val="16"/>
          <w:szCs w:val="16"/>
        </w:rPr>
      </w:pPr>
      <w:r w:rsidRPr="00D455E4">
        <w:rPr>
          <w:rStyle w:val="a9"/>
          <w:i/>
          <w:szCs w:val="16"/>
        </w:rPr>
        <w:footnoteRef/>
      </w:r>
      <w:r w:rsidRPr="00D455E4">
        <w:rPr>
          <w:i/>
          <w:szCs w:val="16"/>
        </w:rPr>
        <w:t xml:space="preserve"> В случае, когда работы выполняются поэтапно.</w:t>
      </w:r>
      <w:r w:rsidR="007A44C2">
        <w:rPr>
          <w:i/>
          <w:szCs w:val="16"/>
        </w:rPr>
        <w:t xml:space="preserve"> </w:t>
      </w:r>
    </w:p>
  </w:footnote>
  <w:footnote w:id="5">
    <w:p w:rsidR="007610FE" w:rsidRPr="001A11C8" w:rsidRDefault="007610FE" w:rsidP="00DE081C">
      <w:pPr>
        <w:pStyle w:val="a7"/>
        <w:jc w:val="both"/>
        <w:rPr>
          <w:sz w:val="24"/>
        </w:rPr>
      </w:pPr>
      <w:r w:rsidRPr="00D455E4">
        <w:rPr>
          <w:rStyle w:val="a9"/>
          <w:i/>
          <w:szCs w:val="16"/>
        </w:rPr>
        <w:footnoteRef/>
      </w:r>
      <w:r w:rsidRPr="00D455E4">
        <w:rPr>
          <w:i/>
          <w:szCs w:val="16"/>
        </w:rPr>
        <w:t xml:space="preserve"> Данный пункт вводится, если работы выполняются с использованием мате</w:t>
      </w:r>
      <w:r w:rsidR="00BA21DD" w:rsidRPr="00D455E4">
        <w:rPr>
          <w:i/>
          <w:szCs w:val="16"/>
        </w:rPr>
        <w:t>риалов и оборудования Заказчика или если Заказчик обеспечивает частичное (дополнительное)</w:t>
      </w:r>
      <w:r w:rsidR="005C7DC1" w:rsidRPr="00D455E4">
        <w:rPr>
          <w:i/>
          <w:szCs w:val="16"/>
        </w:rPr>
        <w:t xml:space="preserve"> обеспечение</w:t>
      </w:r>
      <w:r w:rsidR="00BA21DD" w:rsidRPr="00D455E4">
        <w:rPr>
          <w:i/>
          <w:szCs w:val="16"/>
        </w:rPr>
        <w:t xml:space="preserve"> Материалами Заказчика.</w:t>
      </w:r>
    </w:p>
  </w:footnote>
  <w:footnote w:id="6">
    <w:p w:rsidR="007E419D" w:rsidRPr="00D455E4" w:rsidRDefault="007E419D" w:rsidP="00DE081C">
      <w:pPr>
        <w:pStyle w:val="a7"/>
        <w:jc w:val="both"/>
        <w:rPr>
          <w:i/>
          <w:sz w:val="16"/>
          <w:szCs w:val="16"/>
        </w:rPr>
      </w:pPr>
      <w:r w:rsidRPr="00D455E4">
        <w:rPr>
          <w:rStyle w:val="a9"/>
          <w:i/>
          <w:szCs w:val="16"/>
        </w:rPr>
        <w:footnoteRef/>
      </w:r>
      <w:r w:rsidRPr="00D455E4">
        <w:rPr>
          <w:i/>
          <w:szCs w:val="16"/>
        </w:rPr>
        <w:t xml:space="preserve"> Если работы выполняются  с использованием  материалов и оборудования Заказчика или если Заказчик обеспечивает частичное (дополнительное) обеспечение Материалами Заказчика.</w:t>
      </w:r>
    </w:p>
  </w:footnote>
  <w:footnote w:id="7">
    <w:p w:rsidR="00337983" w:rsidRPr="00CE1684" w:rsidRDefault="00337983" w:rsidP="00337983">
      <w:pPr>
        <w:pStyle w:val="a7"/>
        <w:rPr>
          <w:i/>
        </w:rPr>
      </w:pPr>
      <w:r w:rsidRPr="00CE1684">
        <w:rPr>
          <w:rStyle w:val="a9"/>
          <w:i/>
        </w:rPr>
        <w:footnoteRef/>
      </w:r>
      <w:r w:rsidRPr="00CE1684">
        <w:rPr>
          <w:i/>
        </w:rPr>
        <w:t xml:space="preserve"> Пун</w:t>
      </w:r>
      <w:proofErr w:type="gramStart"/>
      <w:r w:rsidRPr="00CE1684">
        <w:rPr>
          <w:i/>
        </w:rPr>
        <w:t>кт вкл</w:t>
      </w:r>
      <w:proofErr w:type="gramEnd"/>
      <w:r w:rsidRPr="00CE1684">
        <w:rPr>
          <w:i/>
        </w:rPr>
        <w:t>ючается в договоры со сроком действия более 1 (одного) года.</w:t>
      </w:r>
    </w:p>
  </w:footnote>
  <w:footnote w:id="8">
    <w:p w:rsidR="00B71988" w:rsidRPr="00D455E4" w:rsidRDefault="00B71988" w:rsidP="00B71988">
      <w:pPr>
        <w:pStyle w:val="a7"/>
        <w:jc w:val="both"/>
        <w:rPr>
          <w:i/>
        </w:rPr>
      </w:pPr>
      <w:r w:rsidRPr="00D455E4">
        <w:rPr>
          <w:rStyle w:val="a9"/>
          <w:i/>
        </w:rPr>
        <w:footnoteRef/>
      </w:r>
      <w:r w:rsidRPr="00D455E4">
        <w:rPr>
          <w:i/>
        </w:rPr>
        <w:t xml:space="preserve"> </w:t>
      </w:r>
      <w:r w:rsidRPr="00D455E4">
        <w:rPr>
          <w:bCs/>
          <w:i/>
          <w:color w:val="000000"/>
        </w:rPr>
        <w:t xml:space="preserve">Данный пункт вводится при наличии Работ, при </w:t>
      </w:r>
      <w:r w:rsidR="001A11C8" w:rsidRPr="00D455E4">
        <w:rPr>
          <w:bCs/>
          <w:i/>
          <w:color w:val="000000"/>
        </w:rPr>
        <w:t>выполнении</w:t>
      </w:r>
      <w:r w:rsidRPr="00D455E4">
        <w:rPr>
          <w:bCs/>
          <w:i/>
          <w:color w:val="000000"/>
        </w:rPr>
        <w:t xml:space="preserve"> которых, используются элементы корпоративного стиля Заказчика, в соответствии с альбомом корпоративного стиля Заказчика.</w:t>
      </w:r>
    </w:p>
  </w:footnote>
  <w:footnote w:id="9">
    <w:p w:rsidR="009D6497" w:rsidRDefault="009D6497" w:rsidP="009D6497">
      <w:pPr>
        <w:pStyle w:val="a7"/>
      </w:pPr>
      <w:r>
        <w:rPr>
          <w:rStyle w:val="a9"/>
        </w:rPr>
        <w:footnoteRef/>
      </w:r>
      <w:r>
        <w:t xml:space="preserve"> </w:t>
      </w:r>
      <w:r>
        <w:rPr>
          <w:i/>
        </w:rPr>
        <w:t>Пункт 3.3.23</w:t>
      </w:r>
      <w:r w:rsidRPr="004E7D9E">
        <w:rPr>
          <w:i/>
        </w:rPr>
        <w:t xml:space="preserve">  включается в расходные договоры стоимостью </w:t>
      </w:r>
      <w:r w:rsidR="00D41064">
        <w:rPr>
          <w:i/>
        </w:rPr>
        <w:t xml:space="preserve">менее </w:t>
      </w:r>
      <w:r w:rsidRPr="004E7D9E">
        <w:rPr>
          <w:i/>
        </w:rPr>
        <w:t>500 000 (пятьсот тысяч) рублей с учетом НДС.</w:t>
      </w:r>
    </w:p>
  </w:footnote>
  <w:footnote w:id="10">
    <w:p w:rsidR="00337983" w:rsidRPr="00097C7E" w:rsidRDefault="00337983" w:rsidP="00337983">
      <w:pPr>
        <w:pStyle w:val="a7"/>
        <w:jc w:val="both"/>
        <w:rPr>
          <w:i/>
        </w:rPr>
      </w:pPr>
      <w:r w:rsidRPr="00097C7E">
        <w:rPr>
          <w:rStyle w:val="a9"/>
          <w:i/>
        </w:rPr>
        <w:footnoteRef/>
      </w:r>
      <w:proofErr w:type="gramStart"/>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ОАО «</w:t>
      </w:r>
      <w:proofErr w:type="spellStart"/>
      <w:r>
        <w:rPr>
          <w:i/>
        </w:rPr>
        <w:t>Россети</w:t>
      </w:r>
      <w:proofErr w:type="spellEnd"/>
      <w:r>
        <w:rPr>
          <w:i/>
        </w:rPr>
        <w:t>»/</w:t>
      </w:r>
      <w:r w:rsidRPr="00CE1684">
        <w:rPr>
          <w:i/>
        </w:rPr>
        <w:t>ОАО «МРСК Центра» Перечня товаров, работ, услуг, закупка которых может осуществляться только у субъектов малого и среднего предпринимательства.</w:t>
      </w:r>
      <w:proofErr w:type="gramEnd"/>
    </w:p>
  </w:footnote>
  <w:footnote w:id="11">
    <w:p w:rsidR="005C7DC1" w:rsidRPr="00D455E4" w:rsidRDefault="00054EB8" w:rsidP="005C7DC1">
      <w:pPr>
        <w:pStyle w:val="a7"/>
        <w:rPr>
          <w:i/>
          <w:szCs w:val="16"/>
        </w:rPr>
      </w:pPr>
      <w:r w:rsidRPr="00D455E4">
        <w:rPr>
          <w:rStyle w:val="a9"/>
          <w:i/>
          <w:szCs w:val="16"/>
        </w:rPr>
        <w:footnoteRef/>
      </w:r>
      <w:r w:rsidRPr="00D455E4">
        <w:rPr>
          <w:i/>
          <w:szCs w:val="16"/>
        </w:rPr>
        <w:t xml:space="preserve"> Если работы выполняются  с использованием  материалов и оборудования Заказчика</w:t>
      </w:r>
      <w:r w:rsidR="005C7DC1" w:rsidRPr="00D455E4">
        <w:rPr>
          <w:i/>
          <w:szCs w:val="16"/>
        </w:rPr>
        <w:t xml:space="preserve"> или если Заказчик обеспечивает частичное (дополнительное) обеспечение Материалами Заказчика.</w:t>
      </w:r>
    </w:p>
    <w:p w:rsidR="00054EB8" w:rsidRPr="00054EB8" w:rsidRDefault="00054EB8" w:rsidP="00054EB8">
      <w:pPr>
        <w:pStyle w:val="a7"/>
        <w:rPr>
          <w:rFonts w:ascii="Arial" w:hAnsi="Arial" w:cs="Arial"/>
          <w:sz w:val="16"/>
          <w:szCs w:val="16"/>
        </w:rPr>
      </w:pPr>
    </w:p>
  </w:footnote>
  <w:footnote w:id="12">
    <w:p w:rsidR="00B71988" w:rsidRPr="00D455E4" w:rsidRDefault="00B71988" w:rsidP="00B71988">
      <w:pPr>
        <w:pStyle w:val="a7"/>
        <w:rPr>
          <w:i/>
        </w:rPr>
      </w:pPr>
      <w:r w:rsidRPr="00D455E4">
        <w:rPr>
          <w:rStyle w:val="a9"/>
          <w:i/>
        </w:rPr>
        <w:footnoteRef/>
      </w:r>
      <w:r w:rsidRPr="00D455E4">
        <w:rPr>
          <w:i/>
        </w:rPr>
        <w:t xml:space="preserve"> Данный пун</w:t>
      </w:r>
      <w:proofErr w:type="gramStart"/>
      <w:r w:rsidRPr="00D455E4">
        <w:rPr>
          <w:i/>
        </w:rPr>
        <w:t>кт вкл</w:t>
      </w:r>
      <w:proofErr w:type="gramEnd"/>
      <w:r w:rsidRPr="00D455E4">
        <w:rPr>
          <w:i/>
        </w:rPr>
        <w:t>ючается в Договор</w:t>
      </w:r>
      <w:r w:rsidR="00EA69C0">
        <w:rPr>
          <w:i/>
        </w:rPr>
        <w:t>, при условии включения пункта 3.3</w:t>
      </w:r>
      <w:r w:rsidRPr="00D455E4">
        <w:rPr>
          <w:i/>
        </w:rPr>
        <w:t xml:space="preserve">.11. </w:t>
      </w:r>
    </w:p>
  </w:footnote>
  <w:footnote w:id="13">
    <w:p w:rsidR="00337983" w:rsidRPr="00097C7E" w:rsidRDefault="00337983" w:rsidP="00337983">
      <w:pPr>
        <w:pStyle w:val="af3"/>
        <w:tabs>
          <w:tab w:val="left" w:pos="1134"/>
        </w:tabs>
        <w:spacing w:after="0" w:line="240" w:lineRule="auto"/>
        <w:ind w:left="0"/>
        <w:jc w:val="both"/>
        <w:rPr>
          <w:rFonts w:ascii="Times New Roman" w:hAnsi="Times New Roman"/>
          <w:i/>
          <w:sz w:val="20"/>
          <w:szCs w:val="20"/>
        </w:rPr>
      </w:pPr>
      <w:r w:rsidRPr="00CE1684">
        <w:rPr>
          <w:rStyle w:val="a9"/>
          <w:rFonts w:ascii="Times New Roman" w:hAnsi="Times New Roman"/>
          <w:sz w:val="20"/>
          <w:szCs w:val="20"/>
        </w:rPr>
        <w:footnoteRef/>
      </w:r>
      <w:r w:rsidRPr="00CE1684">
        <w:rPr>
          <w:rFonts w:ascii="Times New Roman" w:hAnsi="Times New Roman"/>
          <w:sz w:val="20"/>
          <w:szCs w:val="20"/>
        </w:rPr>
        <w:t xml:space="preserve"> Пун</w:t>
      </w:r>
      <w:proofErr w:type="gramStart"/>
      <w:r w:rsidRPr="00CE1684">
        <w:rPr>
          <w:rFonts w:ascii="Times New Roman" w:hAnsi="Times New Roman"/>
          <w:sz w:val="20"/>
          <w:szCs w:val="20"/>
        </w:rPr>
        <w:t xml:space="preserve">кт </w:t>
      </w:r>
      <w:r w:rsidRPr="00CE1684">
        <w:rPr>
          <w:rFonts w:ascii="Times New Roman" w:hAnsi="Times New Roman"/>
          <w:i/>
          <w:sz w:val="20"/>
          <w:szCs w:val="20"/>
        </w:rPr>
        <w:t>вкл</w:t>
      </w:r>
      <w:proofErr w:type="gramEnd"/>
      <w:r w:rsidRPr="00CE1684">
        <w:rPr>
          <w:rFonts w:ascii="Times New Roman" w:hAnsi="Times New Roman"/>
          <w:i/>
          <w:sz w:val="20"/>
          <w:szCs w:val="20"/>
        </w:rPr>
        <w:t xml:space="preserve">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w:t>
      </w:r>
      <w:r>
        <w:rPr>
          <w:rFonts w:ascii="Times New Roman" w:hAnsi="Times New Roman"/>
          <w:i/>
          <w:sz w:val="20"/>
          <w:szCs w:val="20"/>
        </w:rPr>
        <w:t>Подрядч</w:t>
      </w:r>
      <w:r w:rsidRPr="00CE1684">
        <w:rPr>
          <w:rFonts w:ascii="Times New Roman" w:hAnsi="Times New Roman"/>
          <w:i/>
          <w:sz w:val="20"/>
          <w:szCs w:val="20"/>
        </w:rPr>
        <w:t>ика,</w:t>
      </w:r>
      <w:r w:rsidRPr="00CE1684">
        <w:rPr>
          <w:rFonts w:ascii="Times New Roman" w:hAnsi="Times New Roman"/>
          <w:sz w:val="20"/>
          <w:szCs w:val="20"/>
        </w:rPr>
        <w:t xml:space="preserve"> </w:t>
      </w:r>
      <w:r w:rsidRPr="00CE1684">
        <w:rPr>
          <w:rFonts w:ascii="Times New Roman" w:hAnsi="Times New Roman"/>
          <w:i/>
          <w:sz w:val="20"/>
          <w:szCs w:val="20"/>
        </w:rPr>
        <w:t>поданной на  участие в закупочной процедуре.</w:t>
      </w:r>
    </w:p>
  </w:footnote>
  <w:footnote w:id="14">
    <w:p w:rsidR="00ED695C" w:rsidRDefault="00ED695C" w:rsidP="00ED695C">
      <w:pPr>
        <w:pStyle w:val="a7"/>
        <w:jc w:val="both"/>
        <w:rPr>
          <w:i/>
          <w:szCs w:val="16"/>
        </w:rPr>
      </w:pPr>
      <w:r>
        <w:rPr>
          <w:rStyle w:val="a9"/>
          <w:i/>
          <w:szCs w:val="16"/>
        </w:rPr>
        <w:footnoteRef/>
      </w:r>
      <w:r>
        <w:rPr>
          <w:i/>
          <w:szCs w:val="16"/>
        </w:rPr>
        <w:t xml:space="preserve"> Если договор заключается в интересах филиала, то необходимо указать Арбитражный суд области, по месту  нахождения  филиала.</w:t>
      </w:r>
    </w:p>
  </w:footnote>
  <w:footnote w:id="15">
    <w:p w:rsidR="00586D7C" w:rsidRDefault="00586D7C" w:rsidP="00586D7C">
      <w:pPr>
        <w:pStyle w:val="a7"/>
      </w:pPr>
      <w:r>
        <w:rPr>
          <w:rStyle w:val="a9"/>
          <w:i/>
        </w:rPr>
        <w:footnoteRef/>
      </w:r>
      <w:r>
        <w:rPr>
          <w:i/>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6">
    <w:p w:rsidR="00A70AB2" w:rsidRPr="00D455E4" w:rsidRDefault="00A70AB2" w:rsidP="00A70AB2">
      <w:pPr>
        <w:pStyle w:val="a7"/>
        <w:jc w:val="both"/>
        <w:rPr>
          <w:i/>
        </w:rPr>
      </w:pPr>
      <w:r w:rsidRPr="00D455E4">
        <w:rPr>
          <w:rStyle w:val="a9"/>
          <w:i/>
        </w:rPr>
        <w:footnoteRef/>
      </w:r>
      <w:r w:rsidR="00E80D4F">
        <w:rPr>
          <w:i/>
        </w:rPr>
        <w:t xml:space="preserve"> В случае заключения Д</w:t>
      </w:r>
      <w:r w:rsidRPr="00D455E4">
        <w:rPr>
          <w:i/>
        </w:rPr>
        <w:t>оговора в интересах филиала необходимо указать  -  Открытое акционерное общество «Межрегиональная распределител</w:t>
      </w:r>
      <w:r w:rsidR="00577ECA" w:rsidRPr="00D455E4">
        <w:rPr>
          <w:i/>
        </w:rPr>
        <w:t>ьная сетевая компания Центра» (</w:t>
      </w:r>
      <w:r w:rsidRPr="00D455E4">
        <w:rPr>
          <w:i/>
        </w:rPr>
        <w:t>Филиал ОАО «МРСК Центра» - «__________________ энерго»).</w:t>
      </w:r>
    </w:p>
  </w:footnote>
  <w:footnote w:id="17">
    <w:p w:rsidR="00A70AB2" w:rsidRPr="00D455E4" w:rsidRDefault="00A70AB2" w:rsidP="00A70AB2">
      <w:pPr>
        <w:pStyle w:val="a7"/>
        <w:jc w:val="both"/>
        <w:rPr>
          <w:i/>
          <w:szCs w:val="16"/>
        </w:rPr>
      </w:pPr>
      <w:r w:rsidRPr="00D455E4">
        <w:rPr>
          <w:rStyle w:val="a9"/>
          <w:i/>
          <w:szCs w:val="16"/>
        </w:rPr>
        <w:footnoteRef/>
      </w:r>
      <w:r w:rsidR="00E80D4F">
        <w:rPr>
          <w:i/>
          <w:szCs w:val="16"/>
        </w:rPr>
        <w:t xml:space="preserve"> В случае заключения Д</w:t>
      </w:r>
      <w:r w:rsidRPr="00D455E4">
        <w:rPr>
          <w:i/>
          <w:szCs w:val="16"/>
        </w:rPr>
        <w:t>оговора в интересах филиала, необходимо указывать наименование, местонахождение и реквизиты филиала.</w:t>
      </w:r>
    </w:p>
    <w:p w:rsidR="00A70AB2" w:rsidRPr="007E5F41" w:rsidRDefault="00A70AB2" w:rsidP="00A70AB2">
      <w:pPr>
        <w:pStyle w:val="a7"/>
        <w:rPr>
          <w:sz w:val="16"/>
          <w:szCs w:val="16"/>
        </w:rPr>
      </w:pPr>
    </w:p>
  </w:footnote>
  <w:footnote w:id="18">
    <w:p w:rsidR="005C1C86" w:rsidRPr="005C1C86" w:rsidRDefault="005C1C86" w:rsidP="005C1C86">
      <w:pPr>
        <w:pStyle w:val="a7"/>
        <w:jc w:val="both"/>
        <w:rPr>
          <w:i/>
        </w:rPr>
      </w:pPr>
      <w:r w:rsidRPr="005C1C86">
        <w:rPr>
          <w:rStyle w:val="a9"/>
          <w:i/>
        </w:rPr>
        <w:footnoteRef/>
      </w:r>
      <w:r w:rsidRPr="005C1C86">
        <w:rPr>
          <w:i/>
        </w:rPr>
        <w:t xml:space="preserve"> </w:t>
      </w:r>
      <w:r w:rsidRPr="005C1C86">
        <w:rPr>
          <w:i/>
          <w:szCs w:val="16"/>
        </w:rPr>
        <w:t>Данное Приложение №3 вводится, если работы выполняются с использованием материалов и оборудования Заказчика или если Заказчик обеспечивает частичное (дополнительное) обеспечение Материалами Заказчика.</w:t>
      </w:r>
    </w:p>
  </w:footnote>
  <w:footnote w:id="19">
    <w:p w:rsidR="00770E0A" w:rsidRDefault="00770E0A" w:rsidP="00770E0A">
      <w:pPr>
        <w:pStyle w:val="a7"/>
        <w:jc w:val="both"/>
      </w:pPr>
      <w:r w:rsidRPr="000E4CDB">
        <w:rPr>
          <w:rStyle w:val="a9"/>
        </w:rPr>
        <w:footnoteRef/>
      </w:r>
      <w:r w:rsidRPr="000E4CDB">
        <w:t xml:space="preserve"> </w:t>
      </w:r>
      <w:r w:rsidRPr="000E4CDB">
        <w:rPr>
          <w:i/>
        </w:rPr>
        <w:t>Приложение № 6 к договору излагается в предложенной редакции, если договор заключается с контрагентом ОАО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20">
    <w:p w:rsidR="00770E0A" w:rsidRPr="00B97867" w:rsidRDefault="00770E0A" w:rsidP="00770E0A">
      <w:pPr>
        <w:pStyle w:val="a7"/>
        <w:jc w:val="both"/>
        <w:rPr>
          <w:i/>
        </w:rPr>
      </w:pPr>
      <w:r>
        <w:rPr>
          <w:rStyle w:val="a9"/>
        </w:rPr>
        <w:footnoteRef/>
      </w:r>
      <w:r>
        <w:t xml:space="preserve"> </w:t>
      </w:r>
      <w:r w:rsidRPr="00B97867">
        <w:rPr>
          <w:i/>
        </w:rPr>
        <w:t>Форма документа об исполнении обязательств контрагентом ОАО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21">
    <w:p w:rsidR="00770E0A" w:rsidRPr="000E4CDB" w:rsidRDefault="00770E0A" w:rsidP="00770E0A">
      <w:pPr>
        <w:pStyle w:val="a7"/>
        <w:jc w:val="both"/>
      </w:pPr>
      <w:r w:rsidRPr="000E4CDB">
        <w:rPr>
          <w:rStyle w:val="a9"/>
        </w:rPr>
        <w:footnoteRef/>
      </w:r>
      <w:r w:rsidRPr="000E4CDB">
        <w:t xml:space="preserve"> </w:t>
      </w:r>
      <w:r w:rsidRPr="000E4CDB">
        <w:rPr>
          <w:i/>
        </w:rPr>
        <w:t>Приложение № 6 к договору излагается в предложенной редакции, если договор заключается с контрагентом ОАО «МРСК Центра», на которого не распространяется сфера действия Федерального закона «О бухгалтерском учете» от 06.12.2011 № 402-ФЗ.</w:t>
      </w:r>
    </w:p>
  </w:footnote>
  <w:footnote w:id="22">
    <w:p w:rsidR="00770E0A" w:rsidRPr="00B97867" w:rsidRDefault="00770E0A" w:rsidP="00770E0A">
      <w:pPr>
        <w:pStyle w:val="a7"/>
        <w:jc w:val="both"/>
        <w:rPr>
          <w:i/>
        </w:rPr>
      </w:pPr>
      <w:r w:rsidRPr="000E4CDB">
        <w:rPr>
          <w:rStyle w:val="a9"/>
        </w:rPr>
        <w:footnoteRef/>
      </w:r>
      <w:r w:rsidRPr="000E4CDB">
        <w:t xml:space="preserve"> </w:t>
      </w:r>
      <w:r w:rsidRPr="000E4CDB">
        <w:rPr>
          <w:i/>
        </w:rPr>
        <w:t>Форма документа об исполнении обязательств контрагентом</w:t>
      </w:r>
      <w:r w:rsidRPr="00B97867">
        <w:rPr>
          <w:i/>
        </w:rPr>
        <w:t xml:space="preserve"> ОАО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23">
    <w:p w:rsidR="00770E0A" w:rsidRDefault="00770E0A" w:rsidP="00770E0A">
      <w:pPr>
        <w:pStyle w:val="a7"/>
        <w:jc w:val="both"/>
      </w:pPr>
      <w:r w:rsidRPr="000E4CDB">
        <w:rPr>
          <w:rStyle w:val="a9"/>
        </w:rPr>
        <w:footnoteRef/>
      </w:r>
      <w:r w:rsidRPr="000E4CDB">
        <w:t xml:space="preserve"> </w:t>
      </w:r>
      <w:r w:rsidRPr="000E4CDB">
        <w:rPr>
          <w:i/>
        </w:rPr>
        <w:t>Приложение № 7 к договору излагается в предложенной редакции, если договор заключается с контрагентом ОАО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24">
    <w:p w:rsidR="00770E0A" w:rsidRPr="00B97867" w:rsidRDefault="00770E0A" w:rsidP="00770E0A">
      <w:pPr>
        <w:pStyle w:val="a7"/>
        <w:jc w:val="both"/>
        <w:rPr>
          <w:i/>
        </w:rPr>
      </w:pPr>
      <w:r>
        <w:rPr>
          <w:rStyle w:val="a9"/>
        </w:rPr>
        <w:footnoteRef/>
      </w:r>
      <w:r>
        <w:t xml:space="preserve"> </w:t>
      </w:r>
      <w:r w:rsidRPr="00B97867">
        <w:rPr>
          <w:i/>
        </w:rPr>
        <w:t>Форма документа об исполнении обязательств контрагентом ОАО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25">
    <w:p w:rsidR="00770E0A" w:rsidRPr="000E4CDB" w:rsidRDefault="00770E0A" w:rsidP="00770E0A">
      <w:pPr>
        <w:pStyle w:val="a7"/>
        <w:jc w:val="both"/>
      </w:pPr>
      <w:r w:rsidRPr="000E4CDB">
        <w:rPr>
          <w:rStyle w:val="a9"/>
        </w:rPr>
        <w:footnoteRef/>
      </w:r>
      <w:r w:rsidRPr="000E4CDB">
        <w:t xml:space="preserve"> </w:t>
      </w:r>
      <w:r w:rsidRPr="000E4CDB">
        <w:rPr>
          <w:i/>
        </w:rPr>
        <w:t>Приложение № 7 к договору излагается в предложенной редакции, если договор заключается с контрагентом ОАО «МРСК Центра», на которого не распространяется сфера действия Федерального закона «О бухгалтерском учете» от 06.12.2011 № 402-ФЗ.</w:t>
      </w:r>
    </w:p>
  </w:footnote>
  <w:footnote w:id="26">
    <w:p w:rsidR="00770E0A" w:rsidRPr="00B97867" w:rsidRDefault="00770E0A" w:rsidP="00770E0A">
      <w:pPr>
        <w:pStyle w:val="a7"/>
        <w:jc w:val="both"/>
        <w:rPr>
          <w:i/>
        </w:rPr>
      </w:pPr>
      <w:r w:rsidRPr="000E4CDB">
        <w:rPr>
          <w:rStyle w:val="a9"/>
        </w:rPr>
        <w:footnoteRef/>
      </w:r>
      <w:r w:rsidRPr="000E4CDB">
        <w:t xml:space="preserve"> </w:t>
      </w:r>
      <w:r w:rsidRPr="000E4CDB">
        <w:rPr>
          <w:i/>
        </w:rPr>
        <w:t>Форма документа об исполнении обязательств контрагентом</w:t>
      </w:r>
      <w:r w:rsidRPr="00B97867">
        <w:rPr>
          <w:i/>
        </w:rPr>
        <w:t xml:space="preserve"> ОАО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D4F" w:rsidRDefault="00CA44CD">
    <w:pPr>
      <w:pStyle w:val="ae"/>
      <w:jc w:val="center"/>
    </w:pPr>
    <w:r>
      <w:fldChar w:fldCharType="begin"/>
    </w:r>
    <w:r>
      <w:instrText>PAGE   \* MERGEFORMAT</w:instrText>
    </w:r>
    <w:r>
      <w:fldChar w:fldCharType="separate"/>
    </w:r>
    <w:r w:rsidR="004A6155">
      <w:rPr>
        <w:noProof/>
      </w:rPr>
      <w:t>1</w:t>
    </w:r>
    <w:r>
      <w:rPr>
        <w:noProof/>
      </w:rPr>
      <w:fldChar w:fldCharType="end"/>
    </w:r>
  </w:p>
  <w:p w:rsidR="00E80D4F" w:rsidRDefault="00E80D4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17D2"/>
    <w:multiLevelType w:val="hybridMultilevel"/>
    <w:tmpl w:val="2216F6DA"/>
    <w:lvl w:ilvl="0" w:tplc="2782F4C2">
      <w:start w:val="1"/>
      <w:numFmt w:val="lowerLetter"/>
      <w:lvlText w:val="%1)"/>
      <w:lvlJc w:val="left"/>
      <w:pPr>
        <w:tabs>
          <w:tab w:val="num" w:pos="1134"/>
        </w:tabs>
        <w:ind w:left="1134"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3395DAD"/>
    <w:multiLevelType w:val="hybridMultilevel"/>
    <w:tmpl w:val="D2CED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6">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2">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6"/>
  </w:num>
  <w:num w:numId="2">
    <w:abstractNumId w:val="2"/>
  </w:num>
  <w:num w:numId="3">
    <w:abstractNumId w:val="11"/>
  </w:num>
  <w:num w:numId="4">
    <w:abstractNumId w:val="5"/>
  </w:num>
  <w:num w:numId="5">
    <w:abstractNumId w:val="1"/>
  </w:num>
  <w:num w:numId="6">
    <w:abstractNumId w:val="4"/>
  </w:num>
  <w:num w:numId="7">
    <w:abstractNumId w:val="7"/>
  </w:num>
  <w:num w:numId="8">
    <w:abstractNumId w:val="3"/>
  </w:num>
  <w:num w:numId="9">
    <w:abstractNumId w:val="14"/>
  </w:num>
  <w:num w:numId="10">
    <w:abstractNumId w:val="9"/>
  </w:num>
  <w:num w:numId="11">
    <w:abstractNumId w:val="13"/>
  </w:num>
  <w:num w:numId="12">
    <w:abstractNumId w:val="12"/>
  </w:num>
  <w:num w:numId="13">
    <w:abstractNumId w:val="10"/>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046"/>
    <w:rsid w:val="00014928"/>
    <w:rsid w:val="00017507"/>
    <w:rsid w:val="00023C3B"/>
    <w:rsid w:val="00043060"/>
    <w:rsid w:val="00054EB8"/>
    <w:rsid w:val="00056A09"/>
    <w:rsid w:val="0006143D"/>
    <w:rsid w:val="00061FFD"/>
    <w:rsid w:val="00073E1E"/>
    <w:rsid w:val="0008190E"/>
    <w:rsid w:val="00091FC0"/>
    <w:rsid w:val="000A1A6A"/>
    <w:rsid w:val="000A7313"/>
    <w:rsid w:val="000D1D15"/>
    <w:rsid w:val="000D4175"/>
    <w:rsid w:val="000E4CDB"/>
    <w:rsid w:val="000E7CB2"/>
    <w:rsid w:val="000F1680"/>
    <w:rsid w:val="000F2CB7"/>
    <w:rsid w:val="00122E02"/>
    <w:rsid w:val="001262F7"/>
    <w:rsid w:val="0012723F"/>
    <w:rsid w:val="00130DCA"/>
    <w:rsid w:val="0013241B"/>
    <w:rsid w:val="001345C8"/>
    <w:rsid w:val="00135567"/>
    <w:rsid w:val="00137073"/>
    <w:rsid w:val="00137305"/>
    <w:rsid w:val="00143910"/>
    <w:rsid w:val="0015109C"/>
    <w:rsid w:val="00154AEF"/>
    <w:rsid w:val="00171598"/>
    <w:rsid w:val="00174232"/>
    <w:rsid w:val="001806C4"/>
    <w:rsid w:val="00184E19"/>
    <w:rsid w:val="00192C1D"/>
    <w:rsid w:val="001A11C8"/>
    <w:rsid w:val="001B155A"/>
    <w:rsid w:val="001B6580"/>
    <w:rsid w:val="001C1EE4"/>
    <w:rsid w:val="001C1F02"/>
    <w:rsid w:val="001D1BCB"/>
    <w:rsid w:val="001D76EE"/>
    <w:rsid w:val="001E6AEC"/>
    <w:rsid w:val="001F070A"/>
    <w:rsid w:val="001F14A3"/>
    <w:rsid w:val="00201D8D"/>
    <w:rsid w:val="00203870"/>
    <w:rsid w:val="00204C8F"/>
    <w:rsid w:val="00215D9A"/>
    <w:rsid w:val="00216386"/>
    <w:rsid w:val="00216A65"/>
    <w:rsid w:val="00227310"/>
    <w:rsid w:val="00253FE2"/>
    <w:rsid w:val="00267056"/>
    <w:rsid w:val="00270BC9"/>
    <w:rsid w:val="002817F5"/>
    <w:rsid w:val="0028657C"/>
    <w:rsid w:val="002B74E2"/>
    <w:rsid w:val="002C0963"/>
    <w:rsid w:val="002C234F"/>
    <w:rsid w:val="002C3705"/>
    <w:rsid w:val="002C4F52"/>
    <w:rsid w:val="00307775"/>
    <w:rsid w:val="003201AC"/>
    <w:rsid w:val="00320539"/>
    <w:rsid w:val="003276BD"/>
    <w:rsid w:val="003307CE"/>
    <w:rsid w:val="00336455"/>
    <w:rsid w:val="00337983"/>
    <w:rsid w:val="00344448"/>
    <w:rsid w:val="0035666C"/>
    <w:rsid w:val="0038410A"/>
    <w:rsid w:val="003859E7"/>
    <w:rsid w:val="0038682C"/>
    <w:rsid w:val="003902C2"/>
    <w:rsid w:val="003934A2"/>
    <w:rsid w:val="003A4071"/>
    <w:rsid w:val="003A77D9"/>
    <w:rsid w:val="003B08C3"/>
    <w:rsid w:val="003B4994"/>
    <w:rsid w:val="003F0C0C"/>
    <w:rsid w:val="004024B3"/>
    <w:rsid w:val="004035EB"/>
    <w:rsid w:val="004227CF"/>
    <w:rsid w:val="00435E49"/>
    <w:rsid w:val="0044415C"/>
    <w:rsid w:val="00464267"/>
    <w:rsid w:val="00473DD9"/>
    <w:rsid w:val="004779D7"/>
    <w:rsid w:val="004A518F"/>
    <w:rsid w:val="004A6155"/>
    <w:rsid w:val="004B3491"/>
    <w:rsid w:val="004B4F5E"/>
    <w:rsid w:val="004C4DF5"/>
    <w:rsid w:val="004C5781"/>
    <w:rsid w:val="004C6410"/>
    <w:rsid w:val="004D645A"/>
    <w:rsid w:val="004E3515"/>
    <w:rsid w:val="004E63AD"/>
    <w:rsid w:val="004F048F"/>
    <w:rsid w:val="004F5C9E"/>
    <w:rsid w:val="004F6A69"/>
    <w:rsid w:val="00501CD3"/>
    <w:rsid w:val="005147C6"/>
    <w:rsid w:val="00516873"/>
    <w:rsid w:val="005218B7"/>
    <w:rsid w:val="0052655E"/>
    <w:rsid w:val="00530D89"/>
    <w:rsid w:val="00532BE4"/>
    <w:rsid w:val="005447EB"/>
    <w:rsid w:val="00554F0A"/>
    <w:rsid w:val="00560DAF"/>
    <w:rsid w:val="00561D50"/>
    <w:rsid w:val="005719E7"/>
    <w:rsid w:val="00577ECA"/>
    <w:rsid w:val="00582967"/>
    <w:rsid w:val="00586D7C"/>
    <w:rsid w:val="00593387"/>
    <w:rsid w:val="005956DD"/>
    <w:rsid w:val="005968FD"/>
    <w:rsid w:val="005B3C41"/>
    <w:rsid w:val="005C1C86"/>
    <w:rsid w:val="005C2EED"/>
    <w:rsid w:val="005C3CBA"/>
    <w:rsid w:val="005C4306"/>
    <w:rsid w:val="005C7DC1"/>
    <w:rsid w:val="005D021F"/>
    <w:rsid w:val="005D1823"/>
    <w:rsid w:val="005D22D6"/>
    <w:rsid w:val="005D5DB2"/>
    <w:rsid w:val="005E00B5"/>
    <w:rsid w:val="005F48B6"/>
    <w:rsid w:val="00602087"/>
    <w:rsid w:val="00610F19"/>
    <w:rsid w:val="006117EF"/>
    <w:rsid w:val="006148F3"/>
    <w:rsid w:val="00620047"/>
    <w:rsid w:val="006317C5"/>
    <w:rsid w:val="006341B5"/>
    <w:rsid w:val="00651224"/>
    <w:rsid w:val="0065762B"/>
    <w:rsid w:val="00660CFE"/>
    <w:rsid w:val="00665E3B"/>
    <w:rsid w:val="00675EBD"/>
    <w:rsid w:val="00677682"/>
    <w:rsid w:val="00680A11"/>
    <w:rsid w:val="00686A31"/>
    <w:rsid w:val="00687EA1"/>
    <w:rsid w:val="00690B0C"/>
    <w:rsid w:val="00694C99"/>
    <w:rsid w:val="00696DBC"/>
    <w:rsid w:val="0069709A"/>
    <w:rsid w:val="006A78CA"/>
    <w:rsid w:val="006B0CB4"/>
    <w:rsid w:val="006B174A"/>
    <w:rsid w:val="006B180B"/>
    <w:rsid w:val="006B3FF9"/>
    <w:rsid w:val="006F7154"/>
    <w:rsid w:val="00701270"/>
    <w:rsid w:val="00705F0F"/>
    <w:rsid w:val="00723A44"/>
    <w:rsid w:val="00731432"/>
    <w:rsid w:val="00735966"/>
    <w:rsid w:val="007508DE"/>
    <w:rsid w:val="007562EB"/>
    <w:rsid w:val="0075771C"/>
    <w:rsid w:val="00760667"/>
    <w:rsid w:val="007610FE"/>
    <w:rsid w:val="00770E0A"/>
    <w:rsid w:val="00773917"/>
    <w:rsid w:val="0078599D"/>
    <w:rsid w:val="00792652"/>
    <w:rsid w:val="007A04E1"/>
    <w:rsid w:val="007A397C"/>
    <w:rsid w:val="007A433B"/>
    <w:rsid w:val="007A44C2"/>
    <w:rsid w:val="007A48AB"/>
    <w:rsid w:val="007C36AE"/>
    <w:rsid w:val="007C3B8C"/>
    <w:rsid w:val="007D3E80"/>
    <w:rsid w:val="007E37D5"/>
    <w:rsid w:val="007E419D"/>
    <w:rsid w:val="007F455A"/>
    <w:rsid w:val="007F51E5"/>
    <w:rsid w:val="007F59C1"/>
    <w:rsid w:val="0080665E"/>
    <w:rsid w:val="00806CB7"/>
    <w:rsid w:val="00823ACD"/>
    <w:rsid w:val="008247B2"/>
    <w:rsid w:val="00832DB7"/>
    <w:rsid w:val="00843785"/>
    <w:rsid w:val="00852F18"/>
    <w:rsid w:val="00853D27"/>
    <w:rsid w:val="00857895"/>
    <w:rsid w:val="008607F3"/>
    <w:rsid w:val="00874994"/>
    <w:rsid w:val="00885116"/>
    <w:rsid w:val="00886B5D"/>
    <w:rsid w:val="00890DF3"/>
    <w:rsid w:val="008A0E9B"/>
    <w:rsid w:val="008A0FEE"/>
    <w:rsid w:val="008B0F85"/>
    <w:rsid w:val="008D0587"/>
    <w:rsid w:val="008D6D46"/>
    <w:rsid w:val="008E7D3F"/>
    <w:rsid w:val="008F3B0D"/>
    <w:rsid w:val="0090429C"/>
    <w:rsid w:val="0092380F"/>
    <w:rsid w:val="009279F8"/>
    <w:rsid w:val="00934B73"/>
    <w:rsid w:val="009455D6"/>
    <w:rsid w:val="0095369C"/>
    <w:rsid w:val="009624A3"/>
    <w:rsid w:val="00966BE2"/>
    <w:rsid w:val="00995B33"/>
    <w:rsid w:val="00997A9A"/>
    <w:rsid w:val="009A14E3"/>
    <w:rsid w:val="009A6B65"/>
    <w:rsid w:val="009B70C3"/>
    <w:rsid w:val="009C3D0F"/>
    <w:rsid w:val="009D6497"/>
    <w:rsid w:val="00A07545"/>
    <w:rsid w:val="00A12B50"/>
    <w:rsid w:val="00A371D4"/>
    <w:rsid w:val="00A70AB2"/>
    <w:rsid w:val="00A74787"/>
    <w:rsid w:val="00A75D07"/>
    <w:rsid w:val="00A81B30"/>
    <w:rsid w:val="00A931AD"/>
    <w:rsid w:val="00AC5E77"/>
    <w:rsid w:val="00AD3E47"/>
    <w:rsid w:val="00AD54F5"/>
    <w:rsid w:val="00AE733E"/>
    <w:rsid w:val="00AF6C32"/>
    <w:rsid w:val="00B10DD9"/>
    <w:rsid w:val="00B248A7"/>
    <w:rsid w:val="00B24A50"/>
    <w:rsid w:val="00B2774A"/>
    <w:rsid w:val="00B43F05"/>
    <w:rsid w:val="00B50174"/>
    <w:rsid w:val="00B578D8"/>
    <w:rsid w:val="00B71988"/>
    <w:rsid w:val="00B73F8C"/>
    <w:rsid w:val="00B84314"/>
    <w:rsid w:val="00B8707A"/>
    <w:rsid w:val="00B902DA"/>
    <w:rsid w:val="00B92034"/>
    <w:rsid w:val="00B936BA"/>
    <w:rsid w:val="00BA21DD"/>
    <w:rsid w:val="00BB5D17"/>
    <w:rsid w:val="00BC02EC"/>
    <w:rsid w:val="00BC60B5"/>
    <w:rsid w:val="00BC733D"/>
    <w:rsid w:val="00BC7C3F"/>
    <w:rsid w:val="00BE072A"/>
    <w:rsid w:val="00BE0DAE"/>
    <w:rsid w:val="00BE20A2"/>
    <w:rsid w:val="00BE45AE"/>
    <w:rsid w:val="00BF26F5"/>
    <w:rsid w:val="00BF4A68"/>
    <w:rsid w:val="00BF6C68"/>
    <w:rsid w:val="00C02A8B"/>
    <w:rsid w:val="00C269BC"/>
    <w:rsid w:val="00C357E7"/>
    <w:rsid w:val="00C36790"/>
    <w:rsid w:val="00C36DB6"/>
    <w:rsid w:val="00C36DCE"/>
    <w:rsid w:val="00C54679"/>
    <w:rsid w:val="00C80337"/>
    <w:rsid w:val="00C9096A"/>
    <w:rsid w:val="00C93D6E"/>
    <w:rsid w:val="00CA1925"/>
    <w:rsid w:val="00CA358E"/>
    <w:rsid w:val="00CA44CD"/>
    <w:rsid w:val="00CA4C93"/>
    <w:rsid w:val="00CB1DC1"/>
    <w:rsid w:val="00CC40F1"/>
    <w:rsid w:val="00CD2779"/>
    <w:rsid w:val="00CD6457"/>
    <w:rsid w:val="00CE0824"/>
    <w:rsid w:val="00CE1833"/>
    <w:rsid w:val="00CE60CF"/>
    <w:rsid w:val="00CF67BC"/>
    <w:rsid w:val="00D05F88"/>
    <w:rsid w:val="00D12F43"/>
    <w:rsid w:val="00D17A3D"/>
    <w:rsid w:val="00D41064"/>
    <w:rsid w:val="00D455E4"/>
    <w:rsid w:val="00D55E0C"/>
    <w:rsid w:val="00D63B2A"/>
    <w:rsid w:val="00D65A62"/>
    <w:rsid w:val="00D93E1C"/>
    <w:rsid w:val="00D95EC4"/>
    <w:rsid w:val="00DA3F28"/>
    <w:rsid w:val="00DA5ED6"/>
    <w:rsid w:val="00DB5BA8"/>
    <w:rsid w:val="00DB5E9F"/>
    <w:rsid w:val="00DC270A"/>
    <w:rsid w:val="00DD2D11"/>
    <w:rsid w:val="00DE081C"/>
    <w:rsid w:val="00DE3D58"/>
    <w:rsid w:val="00E07026"/>
    <w:rsid w:val="00E11418"/>
    <w:rsid w:val="00E16C72"/>
    <w:rsid w:val="00E263BA"/>
    <w:rsid w:val="00E317E5"/>
    <w:rsid w:val="00E31A66"/>
    <w:rsid w:val="00E46566"/>
    <w:rsid w:val="00E53E7C"/>
    <w:rsid w:val="00E56016"/>
    <w:rsid w:val="00E62AB3"/>
    <w:rsid w:val="00E75046"/>
    <w:rsid w:val="00E7772D"/>
    <w:rsid w:val="00E80D4F"/>
    <w:rsid w:val="00E96CB5"/>
    <w:rsid w:val="00E97E5D"/>
    <w:rsid w:val="00EA69C0"/>
    <w:rsid w:val="00EC074B"/>
    <w:rsid w:val="00EC4790"/>
    <w:rsid w:val="00EC7307"/>
    <w:rsid w:val="00EC7BA5"/>
    <w:rsid w:val="00ED695C"/>
    <w:rsid w:val="00EF4BA3"/>
    <w:rsid w:val="00F0626D"/>
    <w:rsid w:val="00F077A7"/>
    <w:rsid w:val="00F1147E"/>
    <w:rsid w:val="00F21AD4"/>
    <w:rsid w:val="00F30EFA"/>
    <w:rsid w:val="00F31334"/>
    <w:rsid w:val="00F3190A"/>
    <w:rsid w:val="00F53819"/>
    <w:rsid w:val="00F5486B"/>
    <w:rsid w:val="00F62057"/>
    <w:rsid w:val="00F7180F"/>
    <w:rsid w:val="00F8473D"/>
    <w:rsid w:val="00F93F7B"/>
    <w:rsid w:val="00FA0381"/>
    <w:rsid w:val="00FB0D8B"/>
    <w:rsid w:val="00FB4902"/>
    <w:rsid w:val="00FF113F"/>
    <w:rsid w:val="00FF157B"/>
    <w:rsid w:val="00FF2361"/>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1D50"/>
    <w:rPr>
      <w:sz w:val="24"/>
      <w:szCs w:val="24"/>
    </w:rPr>
  </w:style>
  <w:style w:type="paragraph" w:styleId="10">
    <w:name w:val="heading 1"/>
    <w:basedOn w:val="a"/>
    <w:next w:val="a"/>
    <w:qFormat/>
    <w:rsid w:val="00561D50"/>
    <w:pPr>
      <w:keepNext/>
      <w:jc w:val="center"/>
      <w:outlineLvl w:val="0"/>
    </w:pPr>
    <w:rPr>
      <w:b/>
      <w:bCs/>
    </w:rPr>
  </w:style>
  <w:style w:type="paragraph" w:styleId="20">
    <w:name w:val="heading 2"/>
    <w:basedOn w:val="a"/>
    <w:next w:val="a"/>
    <w:link w:val="21"/>
    <w:semiHidden/>
    <w:unhideWhenUsed/>
    <w:qFormat/>
    <w:rsid w:val="0017159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style>
  <w:style w:type="paragraph" w:styleId="a5">
    <w:name w:val="Body Text Indent"/>
    <w:basedOn w:val="a"/>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styleId="a6">
    <w:name w:val="Title"/>
    <w:basedOn w:val="a"/>
    <w:qFormat/>
    <w:rsid w:val="00532BE4"/>
    <w:pPr>
      <w:jc w:val="center"/>
    </w:pPr>
    <w:rPr>
      <w:b/>
      <w:sz w:val="32"/>
      <w:szCs w:val="20"/>
    </w:rPr>
  </w:style>
  <w:style w:type="paragraph" w:styleId="30">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7">
    <w:name w:val="footnote text"/>
    <w:basedOn w:val="a"/>
    <w:link w:val="a8"/>
    <w:rsid w:val="004227CF"/>
    <w:rPr>
      <w:sz w:val="20"/>
      <w:szCs w:val="20"/>
    </w:rPr>
  </w:style>
  <w:style w:type="character" w:customStyle="1" w:styleId="a8">
    <w:name w:val="Текст сноски Знак"/>
    <w:basedOn w:val="a0"/>
    <w:link w:val="a7"/>
    <w:rsid w:val="004227CF"/>
  </w:style>
  <w:style w:type="character" w:styleId="a9">
    <w:name w:val="footnote reference"/>
    <w:rsid w:val="004227CF"/>
    <w:rPr>
      <w:vertAlign w:val="superscript"/>
    </w:rPr>
  </w:style>
  <w:style w:type="paragraph" w:customStyle="1" w:styleId="aa">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semiHidden/>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1">
    <w:name w:val="Обычный1"/>
    <w:rsid w:val="00516873"/>
    <w:rPr>
      <w:sz w:val="24"/>
    </w:rPr>
  </w:style>
  <w:style w:type="paragraph" w:styleId="ab">
    <w:name w:val="Balloon Text"/>
    <w:basedOn w:val="a"/>
    <w:link w:val="ac"/>
    <w:rsid w:val="00AF6C32"/>
    <w:rPr>
      <w:rFonts w:ascii="Tahoma" w:hAnsi="Tahoma"/>
      <w:sz w:val="16"/>
      <w:szCs w:val="16"/>
    </w:rPr>
  </w:style>
  <w:style w:type="character" w:customStyle="1" w:styleId="ac">
    <w:name w:val="Текст выноски Знак"/>
    <w:link w:val="ab"/>
    <w:rsid w:val="00AF6C32"/>
    <w:rPr>
      <w:rFonts w:ascii="Tahoma" w:hAnsi="Tahoma" w:cs="Tahoma"/>
      <w:sz w:val="16"/>
      <w:szCs w:val="16"/>
    </w:rPr>
  </w:style>
  <w:style w:type="paragraph" w:customStyle="1" w:styleId="1">
    <w:name w:val="1_раздел"/>
    <w:basedOn w:val="a"/>
    <w:rsid w:val="00AF6C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9"/>
      </w:numPr>
      <w:spacing w:before="240" w:after="120"/>
    </w:pPr>
    <w:rPr>
      <w:rFonts w:ascii="Verdana" w:hAnsi="Verdana"/>
      <w:b/>
      <w:szCs w:val="20"/>
    </w:rPr>
  </w:style>
  <w:style w:type="paragraph" w:customStyle="1" w:styleId="4">
    <w:name w:val="4_Подпункт"/>
    <w:basedOn w:val="a"/>
    <w:rsid w:val="00AF6C32"/>
    <w:pPr>
      <w:numPr>
        <w:ilvl w:val="3"/>
        <w:numId w:val="9"/>
      </w:numPr>
      <w:spacing w:after="120"/>
      <w:jc w:val="both"/>
    </w:pPr>
    <w:rPr>
      <w:rFonts w:ascii="Verdana" w:hAnsi="Verdana"/>
      <w:sz w:val="20"/>
      <w:szCs w:val="20"/>
    </w:rPr>
  </w:style>
  <w:style w:type="paragraph" w:customStyle="1" w:styleId="5">
    <w:name w:val="5_часть"/>
    <w:basedOn w:val="a"/>
    <w:rsid w:val="00AF6C32"/>
    <w:pPr>
      <w:numPr>
        <w:ilvl w:val="4"/>
        <w:numId w:val="9"/>
      </w:numPr>
      <w:spacing w:after="120"/>
    </w:pPr>
    <w:rPr>
      <w:rFonts w:ascii="Verdana" w:hAnsi="Verdana"/>
      <w:sz w:val="20"/>
      <w:szCs w:val="20"/>
    </w:rPr>
  </w:style>
  <w:style w:type="paragraph" w:customStyle="1" w:styleId="6">
    <w:name w:val="6_часть"/>
    <w:basedOn w:val="a"/>
    <w:rsid w:val="00AF6C32"/>
    <w:pPr>
      <w:numPr>
        <w:ilvl w:val="5"/>
        <w:numId w:val="9"/>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2">
    <w:name w:val="Обычный1"/>
    <w:rsid w:val="005D021F"/>
    <w:pPr>
      <w:widowControl w:val="0"/>
      <w:autoSpaceDE w:val="0"/>
      <w:autoSpaceDN w:val="0"/>
      <w:spacing w:before="120" w:after="120"/>
      <w:ind w:firstLine="567"/>
      <w:jc w:val="both"/>
    </w:pPr>
  </w:style>
  <w:style w:type="table" w:styleId="ad">
    <w:name w:val="Table Grid"/>
    <w:basedOn w:val="a1"/>
    <w:rsid w:val="007A3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E80D4F"/>
    <w:pPr>
      <w:tabs>
        <w:tab w:val="center" w:pos="4677"/>
        <w:tab w:val="right" w:pos="9355"/>
      </w:tabs>
    </w:pPr>
  </w:style>
  <w:style w:type="character" w:customStyle="1" w:styleId="af">
    <w:name w:val="Верхний колонтитул Знак"/>
    <w:link w:val="ae"/>
    <w:uiPriority w:val="99"/>
    <w:rsid w:val="00E80D4F"/>
    <w:rPr>
      <w:sz w:val="24"/>
      <w:szCs w:val="24"/>
    </w:rPr>
  </w:style>
  <w:style w:type="paragraph" w:styleId="af0">
    <w:name w:val="footer"/>
    <w:basedOn w:val="a"/>
    <w:link w:val="af1"/>
    <w:rsid w:val="00E80D4F"/>
    <w:pPr>
      <w:tabs>
        <w:tab w:val="center" w:pos="4677"/>
        <w:tab w:val="right" w:pos="9355"/>
      </w:tabs>
    </w:pPr>
  </w:style>
  <w:style w:type="character" w:customStyle="1" w:styleId="af1">
    <w:name w:val="Нижний колонтитул Знак"/>
    <w:link w:val="af0"/>
    <w:rsid w:val="00E80D4F"/>
    <w:rPr>
      <w:sz w:val="24"/>
      <w:szCs w:val="24"/>
    </w:rPr>
  </w:style>
  <w:style w:type="table" w:customStyle="1" w:styleId="13">
    <w:name w:val="Сетка таблицы1"/>
    <w:basedOn w:val="a1"/>
    <w:next w:val="ad"/>
    <w:uiPriority w:val="59"/>
    <w:rsid w:val="008E7D3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Ариал"/>
    <w:basedOn w:val="a"/>
    <w:rsid w:val="00CD6457"/>
    <w:pPr>
      <w:spacing w:before="120" w:after="120" w:line="360" w:lineRule="auto"/>
      <w:ind w:firstLine="851"/>
      <w:jc w:val="both"/>
    </w:pPr>
    <w:rPr>
      <w:rFonts w:ascii="Arial" w:hAnsi="Arial" w:cs="Arial"/>
    </w:rPr>
  </w:style>
  <w:style w:type="paragraph" w:styleId="af3">
    <w:name w:val="List Paragraph"/>
    <w:basedOn w:val="a"/>
    <w:uiPriority w:val="34"/>
    <w:qFormat/>
    <w:rsid w:val="00337983"/>
    <w:pPr>
      <w:spacing w:after="200" w:line="276" w:lineRule="auto"/>
      <w:ind w:left="720"/>
      <w:contextualSpacing/>
    </w:pPr>
    <w:rPr>
      <w:rFonts w:ascii="Calibri" w:eastAsia="Calibri" w:hAnsi="Calibri"/>
      <w:sz w:val="22"/>
      <w:szCs w:val="22"/>
      <w:lang w:eastAsia="en-US"/>
    </w:rPr>
  </w:style>
  <w:style w:type="paragraph" w:styleId="af4">
    <w:name w:val="Normal (Web)"/>
    <w:basedOn w:val="a"/>
    <w:uiPriority w:val="99"/>
    <w:unhideWhenUsed/>
    <w:rsid w:val="000F2CB7"/>
    <w:pPr>
      <w:spacing w:before="100" w:beforeAutospacing="1" w:after="100" w:afterAutospacing="1"/>
    </w:pPr>
  </w:style>
  <w:style w:type="paragraph" w:styleId="af5">
    <w:name w:val="No Spacing"/>
    <w:uiPriority w:val="1"/>
    <w:qFormat/>
    <w:rsid w:val="00586D7C"/>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1D50"/>
    <w:rPr>
      <w:sz w:val="24"/>
      <w:szCs w:val="24"/>
    </w:rPr>
  </w:style>
  <w:style w:type="paragraph" w:styleId="10">
    <w:name w:val="heading 1"/>
    <w:basedOn w:val="a"/>
    <w:next w:val="a"/>
    <w:qFormat/>
    <w:rsid w:val="00561D50"/>
    <w:pPr>
      <w:keepNext/>
      <w:jc w:val="center"/>
      <w:outlineLvl w:val="0"/>
    </w:pPr>
    <w:rPr>
      <w:b/>
      <w:bCs/>
    </w:rPr>
  </w:style>
  <w:style w:type="paragraph" w:styleId="20">
    <w:name w:val="heading 2"/>
    <w:basedOn w:val="a"/>
    <w:next w:val="a"/>
    <w:link w:val="21"/>
    <w:semiHidden/>
    <w:unhideWhenUsed/>
    <w:qFormat/>
    <w:rsid w:val="0017159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style>
  <w:style w:type="paragraph" w:styleId="a5">
    <w:name w:val="Body Text Indent"/>
    <w:basedOn w:val="a"/>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styleId="a6">
    <w:name w:val="Title"/>
    <w:basedOn w:val="a"/>
    <w:qFormat/>
    <w:rsid w:val="00532BE4"/>
    <w:pPr>
      <w:jc w:val="center"/>
    </w:pPr>
    <w:rPr>
      <w:b/>
      <w:sz w:val="32"/>
      <w:szCs w:val="20"/>
    </w:rPr>
  </w:style>
  <w:style w:type="paragraph" w:styleId="30">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7">
    <w:name w:val="footnote text"/>
    <w:basedOn w:val="a"/>
    <w:link w:val="a8"/>
    <w:rsid w:val="004227CF"/>
    <w:rPr>
      <w:sz w:val="20"/>
      <w:szCs w:val="20"/>
    </w:rPr>
  </w:style>
  <w:style w:type="character" w:customStyle="1" w:styleId="a8">
    <w:name w:val="Текст сноски Знак"/>
    <w:basedOn w:val="a0"/>
    <w:link w:val="a7"/>
    <w:rsid w:val="004227CF"/>
  </w:style>
  <w:style w:type="character" w:styleId="a9">
    <w:name w:val="footnote reference"/>
    <w:rsid w:val="004227CF"/>
    <w:rPr>
      <w:vertAlign w:val="superscript"/>
    </w:rPr>
  </w:style>
  <w:style w:type="paragraph" w:customStyle="1" w:styleId="aa">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semiHidden/>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1">
    <w:name w:val="Обычный1"/>
    <w:rsid w:val="00516873"/>
    <w:rPr>
      <w:sz w:val="24"/>
    </w:rPr>
  </w:style>
  <w:style w:type="paragraph" w:styleId="ab">
    <w:name w:val="Balloon Text"/>
    <w:basedOn w:val="a"/>
    <w:link w:val="ac"/>
    <w:rsid w:val="00AF6C32"/>
    <w:rPr>
      <w:rFonts w:ascii="Tahoma" w:hAnsi="Tahoma"/>
      <w:sz w:val="16"/>
      <w:szCs w:val="16"/>
    </w:rPr>
  </w:style>
  <w:style w:type="character" w:customStyle="1" w:styleId="ac">
    <w:name w:val="Текст выноски Знак"/>
    <w:link w:val="ab"/>
    <w:rsid w:val="00AF6C32"/>
    <w:rPr>
      <w:rFonts w:ascii="Tahoma" w:hAnsi="Tahoma" w:cs="Tahoma"/>
      <w:sz w:val="16"/>
      <w:szCs w:val="16"/>
    </w:rPr>
  </w:style>
  <w:style w:type="paragraph" w:customStyle="1" w:styleId="1">
    <w:name w:val="1_раздел"/>
    <w:basedOn w:val="a"/>
    <w:rsid w:val="00AF6C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9"/>
      </w:numPr>
      <w:spacing w:before="240" w:after="120"/>
    </w:pPr>
    <w:rPr>
      <w:rFonts w:ascii="Verdana" w:hAnsi="Verdana"/>
      <w:b/>
      <w:szCs w:val="20"/>
    </w:rPr>
  </w:style>
  <w:style w:type="paragraph" w:customStyle="1" w:styleId="4">
    <w:name w:val="4_Подпункт"/>
    <w:basedOn w:val="a"/>
    <w:rsid w:val="00AF6C32"/>
    <w:pPr>
      <w:numPr>
        <w:ilvl w:val="3"/>
        <w:numId w:val="9"/>
      </w:numPr>
      <w:spacing w:after="120"/>
      <w:jc w:val="both"/>
    </w:pPr>
    <w:rPr>
      <w:rFonts w:ascii="Verdana" w:hAnsi="Verdana"/>
      <w:sz w:val="20"/>
      <w:szCs w:val="20"/>
    </w:rPr>
  </w:style>
  <w:style w:type="paragraph" w:customStyle="1" w:styleId="5">
    <w:name w:val="5_часть"/>
    <w:basedOn w:val="a"/>
    <w:rsid w:val="00AF6C32"/>
    <w:pPr>
      <w:numPr>
        <w:ilvl w:val="4"/>
        <w:numId w:val="9"/>
      </w:numPr>
      <w:spacing w:after="120"/>
    </w:pPr>
    <w:rPr>
      <w:rFonts w:ascii="Verdana" w:hAnsi="Verdana"/>
      <w:sz w:val="20"/>
      <w:szCs w:val="20"/>
    </w:rPr>
  </w:style>
  <w:style w:type="paragraph" w:customStyle="1" w:styleId="6">
    <w:name w:val="6_часть"/>
    <w:basedOn w:val="a"/>
    <w:rsid w:val="00AF6C32"/>
    <w:pPr>
      <w:numPr>
        <w:ilvl w:val="5"/>
        <w:numId w:val="9"/>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2">
    <w:name w:val="Обычный1"/>
    <w:rsid w:val="005D021F"/>
    <w:pPr>
      <w:widowControl w:val="0"/>
      <w:autoSpaceDE w:val="0"/>
      <w:autoSpaceDN w:val="0"/>
      <w:spacing w:before="120" w:after="120"/>
      <w:ind w:firstLine="567"/>
      <w:jc w:val="both"/>
    </w:pPr>
  </w:style>
  <w:style w:type="table" w:styleId="ad">
    <w:name w:val="Table Grid"/>
    <w:basedOn w:val="a1"/>
    <w:rsid w:val="007A3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E80D4F"/>
    <w:pPr>
      <w:tabs>
        <w:tab w:val="center" w:pos="4677"/>
        <w:tab w:val="right" w:pos="9355"/>
      </w:tabs>
    </w:pPr>
  </w:style>
  <w:style w:type="character" w:customStyle="1" w:styleId="af">
    <w:name w:val="Верхний колонтитул Знак"/>
    <w:link w:val="ae"/>
    <w:uiPriority w:val="99"/>
    <w:rsid w:val="00E80D4F"/>
    <w:rPr>
      <w:sz w:val="24"/>
      <w:szCs w:val="24"/>
    </w:rPr>
  </w:style>
  <w:style w:type="paragraph" w:styleId="af0">
    <w:name w:val="footer"/>
    <w:basedOn w:val="a"/>
    <w:link w:val="af1"/>
    <w:rsid w:val="00E80D4F"/>
    <w:pPr>
      <w:tabs>
        <w:tab w:val="center" w:pos="4677"/>
        <w:tab w:val="right" w:pos="9355"/>
      </w:tabs>
    </w:pPr>
  </w:style>
  <w:style w:type="character" w:customStyle="1" w:styleId="af1">
    <w:name w:val="Нижний колонтитул Знак"/>
    <w:link w:val="af0"/>
    <w:rsid w:val="00E80D4F"/>
    <w:rPr>
      <w:sz w:val="24"/>
      <w:szCs w:val="24"/>
    </w:rPr>
  </w:style>
  <w:style w:type="table" w:customStyle="1" w:styleId="13">
    <w:name w:val="Сетка таблицы1"/>
    <w:basedOn w:val="a1"/>
    <w:next w:val="ad"/>
    <w:uiPriority w:val="59"/>
    <w:rsid w:val="008E7D3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Ариал"/>
    <w:basedOn w:val="a"/>
    <w:rsid w:val="00CD6457"/>
    <w:pPr>
      <w:spacing w:before="120" w:after="120" w:line="360" w:lineRule="auto"/>
      <w:ind w:firstLine="851"/>
      <w:jc w:val="both"/>
    </w:pPr>
    <w:rPr>
      <w:rFonts w:ascii="Arial" w:hAnsi="Arial" w:cs="Arial"/>
    </w:rPr>
  </w:style>
  <w:style w:type="paragraph" w:styleId="af3">
    <w:name w:val="List Paragraph"/>
    <w:basedOn w:val="a"/>
    <w:uiPriority w:val="34"/>
    <w:qFormat/>
    <w:rsid w:val="00337983"/>
    <w:pPr>
      <w:spacing w:after="200" w:line="276" w:lineRule="auto"/>
      <w:ind w:left="720"/>
      <w:contextualSpacing/>
    </w:pPr>
    <w:rPr>
      <w:rFonts w:ascii="Calibri" w:eastAsia="Calibri" w:hAnsi="Calibri"/>
      <w:sz w:val="22"/>
      <w:szCs w:val="22"/>
      <w:lang w:eastAsia="en-US"/>
    </w:rPr>
  </w:style>
  <w:style w:type="paragraph" w:styleId="af4">
    <w:name w:val="Normal (Web)"/>
    <w:basedOn w:val="a"/>
    <w:uiPriority w:val="99"/>
    <w:unhideWhenUsed/>
    <w:rsid w:val="000F2CB7"/>
    <w:pPr>
      <w:spacing w:before="100" w:beforeAutospacing="1" w:after="100" w:afterAutospacing="1"/>
    </w:pPr>
  </w:style>
  <w:style w:type="paragraph" w:styleId="af5">
    <w:name w:val="No Spacing"/>
    <w:uiPriority w:val="1"/>
    <w:qFormat/>
    <w:rsid w:val="00586D7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215704">
      <w:bodyDiv w:val="1"/>
      <w:marLeft w:val="0"/>
      <w:marRight w:val="0"/>
      <w:marTop w:val="0"/>
      <w:marBottom w:val="0"/>
      <w:divBdr>
        <w:top w:val="none" w:sz="0" w:space="0" w:color="auto"/>
        <w:left w:val="none" w:sz="0" w:space="0" w:color="auto"/>
        <w:bottom w:val="none" w:sz="0" w:space="0" w:color="auto"/>
        <w:right w:val="none" w:sz="0" w:space="0" w:color="auto"/>
      </w:divBdr>
    </w:div>
    <w:div w:id="536742190">
      <w:bodyDiv w:val="1"/>
      <w:marLeft w:val="0"/>
      <w:marRight w:val="0"/>
      <w:marTop w:val="0"/>
      <w:marBottom w:val="0"/>
      <w:divBdr>
        <w:top w:val="none" w:sz="0" w:space="0" w:color="auto"/>
        <w:left w:val="none" w:sz="0" w:space="0" w:color="auto"/>
        <w:bottom w:val="none" w:sz="0" w:space="0" w:color="auto"/>
        <w:right w:val="none" w:sz="0" w:space="0" w:color="auto"/>
      </w:divBdr>
    </w:div>
    <w:div w:id="1016495217">
      <w:bodyDiv w:val="1"/>
      <w:marLeft w:val="0"/>
      <w:marRight w:val="0"/>
      <w:marTop w:val="0"/>
      <w:marBottom w:val="0"/>
      <w:divBdr>
        <w:top w:val="none" w:sz="0" w:space="0" w:color="auto"/>
        <w:left w:val="none" w:sz="0" w:space="0" w:color="auto"/>
        <w:bottom w:val="none" w:sz="0" w:space="0" w:color="auto"/>
        <w:right w:val="none" w:sz="0" w:space="0" w:color="auto"/>
      </w:divBdr>
    </w:div>
    <w:div w:id="1116172069">
      <w:bodyDiv w:val="1"/>
      <w:marLeft w:val="0"/>
      <w:marRight w:val="0"/>
      <w:marTop w:val="0"/>
      <w:marBottom w:val="0"/>
      <w:divBdr>
        <w:top w:val="none" w:sz="0" w:space="0" w:color="auto"/>
        <w:left w:val="none" w:sz="0" w:space="0" w:color="auto"/>
        <w:bottom w:val="none" w:sz="0" w:space="0" w:color="auto"/>
        <w:right w:val="none" w:sz="0" w:space="0" w:color="auto"/>
      </w:divBdr>
    </w:div>
    <w:div w:id="1527599072">
      <w:bodyDiv w:val="1"/>
      <w:marLeft w:val="0"/>
      <w:marRight w:val="0"/>
      <w:marTop w:val="0"/>
      <w:marBottom w:val="0"/>
      <w:divBdr>
        <w:top w:val="none" w:sz="0" w:space="0" w:color="auto"/>
        <w:left w:val="none" w:sz="0" w:space="0" w:color="auto"/>
        <w:bottom w:val="none" w:sz="0" w:space="0" w:color="auto"/>
        <w:right w:val="none" w:sz="0" w:space="0" w:color="auto"/>
      </w:divBdr>
    </w:div>
    <w:div w:id="1546677523">
      <w:bodyDiv w:val="1"/>
      <w:marLeft w:val="0"/>
      <w:marRight w:val="0"/>
      <w:marTop w:val="0"/>
      <w:marBottom w:val="0"/>
      <w:divBdr>
        <w:top w:val="none" w:sz="0" w:space="0" w:color="auto"/>
        <w:left w:val="none" w:sz="0" w:space="0" w:color="auto"/>
        <w:bottom w:val="none" w:sz="0" w:space="0" w:color="auto"/>
        <w:right w:val="none" w:sz="0" w:space="0" w:color="auto"/>
      </w:divBdr>
    </w:div>
    <w:div w:id="1838111848">
      <w:bodyDiv w:val="1"/>
      <w:marLeft w:val="0"/>
      <w:marRight w:val="0"/>
      <w:marTop w:val="0"/>
      <w:marBottom w:val="0"/>
      <w:divBdr>
        <w:top w:val="none" w:sz="0" w:space="0" w:color="auto"/>
        <w:left w:val="none" w:sz="0" w:space="0" w:color="auto"/>
        <w:bottom w:val="none" w:sz="0" w:space="0" w:color="auto"/>
        <w:right w:val="none" w:sz="0" w:space="0" w:color="auto"/>
      </w:divBdr>
    </w:div>
    <w:div w:id="20784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CAA93-5A46-4934-A38F-58788AB59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7340</Words>
  <Characters>41840</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49082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subject/>
  <dc:creator>Kolomycev_DA</dc:creator>
  <cp:keywords/>
  <cp:lastModifiedBy>Донсков Антон Юрьевич</cp:lastModifiedBy>
  <cp:revision>2</cp:revision>
  <cp:lastPrinted>2012-06-04T06:04:00Z</cp:lastPrinted>
  <dcterms:created xsi:type="dcterms:W3CDTF">2014-05-07T09:33:00Z</dcterms:created>
  <dcterms:modified xsi:type="dcterms:W3CDTF">2014-05-07T09:33:00Z</dcterms:modified>
</cp:coreProperties>
</file>