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FC" w:rsidRPr="000822FF" w:rsidRDefault="001E4CFC" w:rsidP="00D33D0E">
      <w:pPr>
        <w:pStyle w:val="1"/>
      </w:pPr>
      <w:r w:rsidRPr="000822FF">
        <w:t>ДОГОВОР №</w:t>
      </w:r>
      <w:bookmarkStart w:id="0" w:name="_GoBack"/>
      <w:bookmarkEnd w:id="0"/>
    </w:p>
    <w:p w:rsidR="001E4CFC" w:rsidRDefault="001E4CFC" w:rsidP="00DF3AE0">
      <w:pPr>
        <w:jc w:val="center"/>
        <w:rPr>
          <w:b/>
          <w:bCs/>
        </w:rPr>
      </w:pPr>
      <w:r w:rsidRPr="000822FF">
        <w:rPr>
          <w:b/>
          <w:bCs/>
        </w:rPr>
        <w:t xml:space="preserve">ОБ ОКАЗАНИИ ОБРАЗОВАТЕЛЬНЫХ УСЛУГ </w:t>
      </w:r>
    </w:p>
    <w:p w:rsidR="001E4CFC" w:rsidRPr="00316268" w:rsidRDefault="001E4CFC" w:rsidP="00D33D0E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1E4CFC" w:rsidRPr="002C7171" w:rsidTr="00AE6DD5">
        <w:tc>
          <w:tcPr>
            <w:tcW w:w="4961" w:type="dxa"/>
          </w:tcPr>
          <w:p w:rsidR="001E4CFC" w:rsidRPr="002C7171" w:rsidRDefault="001E4CFC" w:rsidP="0064727A">
            <w:pPr>
              <w:rPr>
                <w:sz w:val="26"/>
                <w:szCs w:val="26"/>
              </w:rPr>
            </w:pPr>
            <w:r w:rsidRPr="002C7171">
              <w:rPr>
                <w:sz w:val="26"/>
                <w:szCs w:val="26"/>
              </w:rPr>
              <w:t xml:space="preserve">г. </w:t>
            </w:r>
            <w:r>
              <w:rPr>
                <w:sz w:val="26"/>
                <w:szCs w:val="26"/>
              </w:rPr>
              <w:t>Санкт-Петербург</w:t>
            </w:r>
          </w:p>
        </w:tc>
        <w:tc>
          <w:tcPr>
            <w:tcW w:w="4962" w:type="dxa"/>
          </w:tcPr>
          <w:p w:rsidR="001E4CFC" w:rsidRPr="002C7171" w:rsidRDefault="001E4CFC" w:rsidP="0064727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      </w:t>
            </w:r>
            <w:r w:rsidRPr="002C7171">
              <w:rPr>
                <w:sz w:val="26"/>
                <w:szCs w:val="26"/>
              </w:rPr>
              <w:t>«</w:t>
            </w:r>
            <w:r w:rsidR="00B237F1">
              <w:rPr>
                <w:sz w:val="26"/>
                <w:szCs w:val="26"/>
              </w:rPr>
              <w:t xml:space="preserve">   </w:t>
            </w:r>
            <w:r w:rsidRPr="002C7171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декабря </w:t>
            </w:r>
            <w:r w:rsidRPr="002C717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13</w:t>
            </w:r>
            <w:r w:rsidRPr="002C7171">
              <w:rPr>
                <w:sz w:val="26"/>
                <w:szCs w:val="26"/>
              </w:rPr>
              <w:t xml:space="preserve"> г. </w:t>
            </w:r>
          </w:p>
        </w:tc>
      </w:tr>
    </w:tbl>
    <w:p w:rsidR="001E4CFC" w:rsidRDefault="001E4CFC" w:rsidP="004251C5">
      <w:pPr>
        <w:rPr>
          <w:b/>
          <w:sz w:val="26"/>
          <w:szCs w:val="26"/>
        </w:rPr>
      </w:pPr>
    </w:p>
    <w:p w:rsidR="001E4CFC" w:rsidRPr="00316268" w:rsidRDefault="001E4CFC" w:rsidP="004251C5">
      <w:pPr>
        <w:rPr>
          <w:b/>
          <w:sz w:val="26"/>
          <w:szCs w:val="26"/>
        </w:rPr>
      </w:pPr>
    </w:p>
    <w:p w:rsidR="001E4CFC" w:rsidRDefault="001E4CFC" w:rsidP="004251C5">
      <w:pPr>
        <w:pStyle w:val="ae"/>
        <w:ind w:firstLine="705"/>
        <w:rPr>
          <w:rFonts w:ascii="Times New Roman" w:hAnsi="Times New Roman" w:cs="Times New Roman"/>
          <w:sz w:val="24"/>
        </w:rPr>
      </w:pPr>
      <w:r w:rsidRPr="0055617C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</w:t>
      </w:r>
      <w:r w:rsidRPr="00EA0269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ОАО «МРСК Центра</w:t>
      </w:r>
      <w:proofErr w:type="gramStart"/>
      <w:r>
        <w:rPr>
          <w:rFonts w:ascii="Times New Roman" w:hAnsi="Times New Roman" w:cs="Times New Roman"/>
          <w:b/>
          <w:sz w:val="24"/>
        </w:rPr>
        <w:t>»-</w:t>
      </w:r>
      <w:proofErr w:type="gramEnd"/>
      <w:r>
        <w:rPr>
          <w:rFonts w:ascii="Times New Roman" w:hAnsi="Times New Roman" w:cs="Times New Roman"/>
          <w:b/>
          <w:sz w:val="24"/>
        </w:rPr>
        <w:t>«Ярэнерго»)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в лице </w:t>
      </w:r>
      <w:r w:rsidRPr="00A44B2B">
        <w:rPr>
          <w:rFonts w:ascii="Times New Roman" w:hAnsi="Times New Roman" w:cs="Times New Roman"/>
          <w:bCs/>
          <w:sz w:val="24"/>
          <w:szCs w:val="24"/>
        </w:rPr>
        <w:t xml:space="preserve">исполняющего обязанности </w:t>
      </w:r>
      <w:r w:rsidRPr="00A44B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заместителя генерального директора – Директора Филиала ОАО «МРСК Центра» - «Ярэнерго» </w:t>
      </w:r>
      <w:proofErr w:type="spellStart"/>
      <w:r w:rsidRPr="00A44B2B">
        <w:rPr>
          <w:rFonts w:ascii="Times New Roman" w:hAnsi="Times New Roman" w:cs="Times New Roman"/>
          <w:color w:val="000000"/>
          <w:sz w:val="24"/>
          <w:szCs w:val="24"/>
        </w:rPr>
        <w:t>Котикова</w:t>
      </w:r>
      <w:proofErr w:type="spellEnd"/>
      <w:r w:rsidRPr="00A44B2B">
        <w:rPr>
          <w:rFonts w:ascii="Times New Roman" w:hAnsi="Times New Roman" w:cs="Times New Roman"/>
          <w:color w:val="000000"/>
          <w:sz w:val="24"/>
          <w:szCs w:val="24"/>
        </w:rPr>
        <w:t xml:space="preserve"> Константина Викторовича</w:t>
      </w:r>
      <w:r w:rsidRPr="00A44B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действующего на основании Доверенности, выданной ОАО «МРСК Центра»,  удостоверенной </w:t>
      </w:r>
      <w:r w:rsidRPr="00A44B2B">
        <w:rPr>
          <w:rFonts w:ascii="Times New Roman" w:hAnsi="Times New Roman" w:cs="Times New Roman"/>
          <w:bCs/>
          <w:sz w:val="24"/>
          <w:szCs w:val="24"/>
        </w:rPr>
        <w:t xml:space="preserve">Бобковой Ольгой Александровной - временно исполняющей обязанности нотариуса города Москвы </w:t>
      </w:r>
      <w:proofErr w:type="spellStart"/>
      <w:r w:rsidRPr="00A44B2B">
        <w:rPr>
          <w:rFonts w:ascii="Times New Roman" w:hAnsi="Times New Roman" w:cs="Times New Roman"/>
          <w:bCs/>
          <w:sz w:val="24"/>
          <w:szCs w:val="24"/>
        </w:rPr>
        <w:t>Самоходкиной</w:t>
      </w:r>
      <w:proofErr w:type="spellEnd"/>
      <w:r w:rsidRPr="00A44B2B">
        <w:rPr>
          <w:rFonts w:ascii="Times New Roman" w:hAnsi="Times New Roman" w:cs="Times New Roman"/>
          <w:bCs/>
          <w:sz w:val="24"/>
          <w:szCs w:val="24"/>
        </w:rPr>
        <w:t xml:space="preserve"> Ирины Ивановны, и зарегистрированной  в реестре за № 2-7456 от 02 июля  2013г.</w:t>
      </w:r>
      <w:r>
        <w:rPr>
          <w:rFonts w:ascii="Times New Roman" w:hAnsi="Times New Roman" w:cs="Times New Roman"/>
          <w:sz w:val="24"/>
        </w:rPr>
        <w:t>, с одной стороны,  и</w:t>
      </w:r>
    </w:p>
    <w:p w:rsidR="001E4CFC" w:rsidRPr="00D33D0E" w:rsidRDefault="001E4CFC" w:rsidP="00D33D0E">
      <w:pPr>
        <w:pStyle w:val="ae"/>
        <w:ind w:firstLine="705"/>
        <w:rPr>
          <w:rFonts w:ascii="Times New Roman" w:hAnsi="Times New Roman" w:cs="Times New Roman"/>
          <w:sz w:val="24"/>
          <w:szCs w:val="24"/>
        </w:rPr>
      </w:pPr>
      <w:proofErr w:type="gramStart"/>
      <w:r w:rsidRPr="0000792D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Федеральное </w:t>
      </w:r>
      <w:r w:rsidRPr="0000792D">
        <w:rPr>
          <w:rFonts w:ascii="Times New Roman" w:hAnsi="Times New Roman" w:cs="Times New Roman"/>
          <w:b/>
          <w:iCs/>
          <w:spacing w:val="-3"/>
          <w:sz w:val="24"/>
          <w:szCs w:val="24"/>
        </w:rPr>
        <w:t xml:space="preserve">государственное </w:t>
      </w:r>
      <w:r w:rsidRPr="0000792D">
        <w:rPr>
          <w:rFonts w:ascii="Times New Roman" w:hAnsi="Times New Roman" w:cs="Times New Roman"/>
          <w:b/>
          <w:iCs/>
          <w:sz w:val="24"/>
          <w:szCs w:val="24"/>
        </w:rPr>
        <w:t xml:space="preserve"> автономное </w:t>
      </w:r>
      <w:r w:rsidRPr="0000792D">
        <w:rPr>
          <w:rFonts w:ascii="Times New Roman" w:hAnsi="Times New Roman" w:cs="Times New Roman"/>
          <w:b/>
          <w:iCs/>
          <w:spacing w:val="-3"/>
          <w:sz w:val="24"/>
          <w:szCs w:val="24"/>
        </w:rPr>
        <w:t>образовательное</w:t>
      </w:r>
      <w:r w:rsidRPr="0000792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00792D">
        <w:rPr>
          <w:rFonts w:ascii="Times New Roman" w:hAnsi="Times New Roman" w:cs="Times New Roman"/>
          <w:b/>
          <w:iCs/>
          <w:spacing w:val="-2"/>
          <w:sz w:val="24"/>
          <w:szCs w:val="24"/>
        </w:rPr>
        <w:t xml:space="preserve">учреждение </w:t>
      </w:r>
      <w:r w:rsidRPr="0000792D">
        <w:rPr>
          <w:rFonts w:ascii="Times New Roman" w:hAnsi="Times New Roman" w:cs="Times New Roman"/>
          <w:b/>
          <w:iCs/>
          <w:spacing w:val="-3"/>
          <w:sz w:val="24"/>
          <w:szCs w:val="24"/>
        </w:rPr>
        <w:t xml:space="preserve">дополнительного </w:t>
      </w:r>
      <w:r w:rsidRPr="0000792D">
        <w:rPr>
          <w:rFonts w:ascii="Times New Roman" w:hAnsi="Times New Roman" w:cs="Times New Roman"/>
          <w:b/>
          <w:iCs/>
          <w:sz w:val="24"/>
          <w:szCs w:val="24"/>
        </w:rPr>
        <w:t>профессионального образования «Петербургский энергетический институт повышения квалификации» (ФГАОУ ДПО «ПЭИПК»)</w:t>
      </w:r>
      <w:r w:rsidRPr="0000792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0792D">
        <w:rPr>
          <w:rFonts w:ascii="Times New Roman" w:hAnsi="Times New Roman" w:cs="Times New Roman"/>
          <w:sz w:val="24"/>
          <w:szCs w:val="24"/>
        </w:rPr>
        <w:t xml:space="preserve"> именуемое в дальнейшем «Исполнитель», в лице </w:t>
      </w:r>
      <w:bookmarkStart w:id="1" w:name="ВЛицеКого"/>
      <w:bookmarkEnd w:id="1"/>
      <w:r w:rsidRPr="009C771E">
        <w:rPr>
          <w:rFonts w:ascii="Times New Roman" w:hAnsi="Times New Roman" w:cs="Times New Roman"/>
          <w:sz w:val="24"/>
          <w:szCs w:val="24"/>
        </w:rPr>
        <w:t xml:space="preserve">первого проректора </w:t>
      </w:r>
      <w:proofErr w:type="spellStart"/>
      <w:r w:rsidRPr="009C771E">
        <w:rPr>
          <w:rFonts w:ascii="Times New Roman" w:hAnsi="Times New Roman" w:cs="Times New Roman"/>
          <w:sz w:val="24"/>
          <w:szCs w:val="24"/>
        </w:rPr>
        <w:t>Подколзина</w:t>
      </w:r>
      <w:proofErr w:type="spellEnd"/>
      <w:r w:rsidRPr="009C771E">
        <w:rPr>
          <w:rFonts w:ascii="Times New Roman" w:hAnsi="Times New Roman" w:cs="Times New Roman"/>
          <w:sz w:val="24"/>
          <w:szCs w:val="24"/>
        </w:rPr>
        <w:t xml:space="preserve"> Сергея Михайловича, действующего на основании доверенности от 20.11.2013 г. № 61</w:t>
      </w:r>
      <w:r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 об оказании образовательных услуг (далее - «Договор»), о нижеследующем:</w:t>
      </w:r>
      <w:proofErr w:type="gramEnd"/>
    </w:p>
    <w:p w:rsidR="001E4CFC" w:rsidRDefault="001E4CFC" w:rsidP="006217D4">
      <w:pPr>
        <w:rPr>
          <w:b/>
        </w:rPr>
      </w:pPr>
    </w:p>
    <w:p w:rsidR="001E4CFC" w:rsidRDefault="001E4CFC" w:rsidP="0031626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:rsidR="00BF4E54" w:rsidRDefault="00BF4E54" w:rsidP="00BF4E54">
      <w:pPr>
        <w:pStyle w:val="afc"/>
        <w:numPr>
          <w:ilvl w:val="0"/>
          <w:numId w:val="14"/>
        </w:numPr>
        <w:tabs>
          <w:tab w:val="left" w:pos="1134"/>
        </w:tabs>
        <w:ind w:left="0" w:firstLine="710"/>
        <w:jc w:val="both"/>
      </w:pPr>
      <w:r w:rsidRPr="00BF4E54">
        <w:t>Исполнитель обязуется по заданию Заказчика оказать услуги, указанные в п.1.2 Договора, а Заказчик обязуется оплатить эти услуги.</w:t>
      </w:r>
    </w:p>
    <w:p w:rsidR="001E4CFC" w:rsidRPr="002F0172" w:rsidRDefault="001E4CFC" w:rsidP="00BF4E54">
      <w:pPr>
        <w:pStyle w:val="afc"/>
        <w:numPr>
          <w:ilvl w:val="0"/>
          <w:numId w:val="14"/>
        </w:numPr>
        <w:tabs>
          <w:tab w:val="left" w:pos="1134"/>
        </w:tabs>
        <w:ind w:left="0" w:firstLine="710"/>
        <w:jc w:val="both"/>
      </w:pPr>
      <w:r>
        <w:t xml:space="preserve">Заказчик </w:t>
      </w:r>
      <w:r w:rsidRPr="00974D40">
        <w:t xml:space="preserve">поручает, а Исполнитель принимает на себя обязательства оказать услуги </w:t>
      </w:r>
      <w:r w:rsidRPr="00622750">
        <w:t xml:space="preserve">по </w:t>
      </w:r>
      <w:r w:rsidRPr="00A44B2B">
        <w:t>подготовке, переподготовке и повышению квалификации специалистов и руководителей (оперативное управление электрическими сетями, цифровые устройства РЗА, эксплуатационно-ремонтное обслуживание электрическими сетями и другое)</w:t>
      </w:r>
      <w:r w:rsidRPr="00BF4E54">
        <w:rPr>
          <w:sz w:val="28"/>
          <w:szCs w:val="28"/>
        </w:rPr>
        <w:t xml:space="preserve">  </w:t>
      </w:r>
      <w:r w:rsidRPr="00974D40">
        <w:t xml:space="preserve">(далее слушатели) </w:t>
      </w:r>
      <w:r>
        <w:t xml:space="preserve">для нужд </w:t>
      </w:r>
      <w:r w:rsidRPr="00974D40">
        <w:t>филиала ОАО «МРСК Центра» - «Ярэнерго».</w:t>
      </w:r>
    </w:p>
    <w:p w:rsidR="001E4CFC" w:rsidRPr="002F0172" w:rsidRDefault="001E4CFC" w:rsidP="00BF4E54">
      <w:pPr>
        <w:pStyle w:val="afc"/>
        <w:numPr>
          <w:ilvl w:val="0"/>
          <w:numId w:val="14"/>
        </w:numPr>
        <w:tabs>
          <w:tab w:val="left" w:pos="1134"/>
        </w:tabs>
        <w:ind w:left="0" w:firstLine="710"/>
        <w:jc w:val="both"/>
      </w:pPr>
      <w:r>
        <w:t xml:space="preserve">Количество </w:t>
      </w:r>
      <w:r w:rsidRPr="00CD46CF">
        <w:t>слушателей, сроки обучения</w:t>
      </w:r>
      <w:r w:rsidRPr="00997C07">
        <w:t xml:space="preserve">, стоимость услуг </w:t>
      </w:r>
      <w:r>
        <w:t xml:space="preserve">в соответствии со сводной таблицей стоимости услуг (Приложение №1) </w:t>
      </w:r>
      <w:r w:rsidRPr="00997C07">
        <w:t>согласовываются Сторонами дополнительно по каждой заявке Заказчика «Протоколом согласования тематики, сроков, стоимости и количества обучаемых» (</w:t>
      </w:r>
      <w:r>
        <w:t>форма протокола -</w:t>
      </w:r>
      <w:r w:rsidRPr="00997C07">
        <w:t xml:space="preserve"> Приложение №</w:t>
      </w:r>
      <w:r>
        <w:t>2</w:t>
      </w:r>
      <w:r w:rsidRPr="00997C07">
        <w:t>), являющимся неотъемлемой частью</w:t>
      </w:r>
      <w:r w:rsidRPr="00974D40">
        <w:t xml:space="preserve"> настоящего договора</w:t>
      </w:r>
      <w:r w:rsidRPr="002F0172">
        <w:t>.</w:t>
      </w:r>
    </w:p>
    <w:p w:rsidR="00BF4E54" w:rsidRDefault="001E4CFC" w:rsidP="00BF4E54">
      <w:pPr>
        <w:pStyle w:val="afc"/>
        <w:numPr>
          <w:ilvl w:val="0"/>
          <w:numId w:val="14"/>
        </w:numPr>
        <w:tabs>
          <w:tab w:val="left" w:pos="1134"/>
        </w:tabs>
        <w:ind w:left="0" w:firstLine="710"/>
        <w:jc w:val="both"/>
      </w:pPr>
      <w:r w:rsidRPr="002F0172">
        <w:t>Срок оказания Услуг с "</w:t>
      </w:r>
      <w:r>
        <w:t>1</w:t>
      </w:r>
      <w:r w:rsidRPr="002F0172">
        <w:t xml:space="preserve">" </w:t>
      </w:r>
      <w:r>
        <w:t>января  201</w:t>
      </w:r>
      <w:r w:rsidR="00233950">
        <w:t>4</w:t>
      </w:r>
      <w:r w:rsidRPr="002F0172">
        <w:t xml:space="preserve"> года по "</w:t>
      </w:r>
      <w:r>
        <w:t>31</w:t>
      </w:r>
      <w:r w:rsidRPr="002F0172">
        <w:t xml:space="preserve">" </w:t>
      </w:r>
      <w:r>
        <w:t>декабря 2014</w:t>
      </w:r>
      <w:r w:rsidRPr="002F0172">
        <w:t xml:space="preserve"> года. </w:t>
      </w:r>
    </w:p>
    <w:p w:rsidR="001E4CFC" w:rsidRDefault="001E4CFC" w:rsidP="00BF4E54">
      <w:pPr>
        <w:tabs>
          <w:tab w:val="left" w:pos="1134"/>
        </w:tabs>
        <w:jc w:val="both"/>
      </w:pPr>
      <w:proofErr w:type="gramStart"/>
      <w:r w:rsidRPr="002F0172">
        <w:t xml:space="preserve">Место оказания услуг: </w:t>
      </w:r>
      <w:r>
        <w:t>г. Санкт-Петербург</w:t>
      </w:r>
      <w:r w:rsidRPr="009C771E">
        <w:t>, ул. Авиационная, д. 23, Ленинский пр. д.89;</w:t>
      </w:r>
      <w:proofErr w:type="gramEnd"/>
    </w:p>
    <w:p w:rsidR="001E4CFC" w:rsidRPr="002F0172" w:rsidRDefault="001E4CFC" w:rsidP="00BF4E54">
      <w:pPr>
        <w:pStyle w:val="afc"/>
        <w:numPr>
          <w:ilvl w:val="0"/>
          <w:numId w:val="14"/>
        </w:numPr>
        <w:tabs>
          <w:tab w:val="left" w:pos="1134"/>
        </w:tabs>
        <w:ind w:left="0" w:firstLine="710"/>
        <w:jc w:val="both"/>
      </w:pPr>
      <w:r w:rsidRPr="002F0172">
        <w:t>Услуги считаются оказанными после подписания</w:t>
      </w:r>
      <w:r w:rsidRPr="00B35186">
        <w:t xml:space="preserve"> </w:t>
      </w:r>
      <w:r w:rsidRPr="002F0172">
        <w:t>уполном</w:t>
      </w:r>
      <w:r>
        <w:t xml:space="preserve">оченными представителями Сторон </w:t>
      </w:r>
      <w:r w:rsidRPr="002F0172">
        <w:t xml:space="preserve">Акта </w:t>
      </w:r>
      <w:r>
        <w:t>оказанных Услуг</w:t>
      </w:r>
      <w:r w:rsidRPr="002F0172">
        <w:t xml:space="preserve"> </w:t>
      </w:r>
      <w:r>
        <w:t xml:space="preserve">по форме Приложение №3 к Договору. </w:t>
      </w:r>
    </w:p>
    <w:p w:rsidR="001E4CFC" w:rsidRPr="002F0172" w:rsidRDefault="001E4CFC" w:rsidP="000822FF">
      <w:pPr>
        <w:pStyle w:val="a4"/>
      </w:pPr>
    </w:p>
    <w:p w:rsidR="001E4CFC" w:rsidRDefault="001E4CFC" w:rsidP="00316268">
      <w:pPr>
        <w:numPr>
          <w:ilvl w:val="0"/>
          <w:numId w:val="1"/>
        </w:numPr>
        <w:jc w:val="center"/>
        <w:rPr>
          <w:b/>
        </w:rPr>
      </w:pPr>
      <w:r w:rsidRPr="002F0172">
        <w:rPr>
          <w:b/>
        </w:rPr>
        <w:t>ПРАВА И ОБЯЗАННОСТИ СТОРОН</w:t>
      </w:r>
    </w:p>
    <w:p w:rsidR="001E4CFC" w:rsidRPr="002F0172" w:rsidRDefault="001E4CFC" w:rsidP="002F0172">
      <w:pPr>
        <w:ind w:firstLine="708"/>
        <w:jc w:val="both"/>
      </w:pPr>
      <w:r w:rsidRPr="002F0172">
        <w:t>2.1. Исполнитель обязуется:</w:t>
      </w:r>
    </w:p>
    <w:p w:rsidR="001E4CFC" w:rsidRPr="002F0172" w:rsidRDefault="001E4CFC" w:rsidP="002769EE">
      <w:pPr>
        <w:ind w:firstLine="709"/>
        <w:jc w:val="both"/>
      </w:pPr>
      <w:r>
        <w:t>2.1.1. Оказать У</w:t>
      </w:r>
      <w:r w:rsidRPr="002F0172">
        <w:t>слуги с надлежащим качеством в полном объеме и в сроки,</w:t>
      </w:r>
      <w:r>
        <w:t xml:space="preserve"> указанные в п.1.3 Д</w:t>
      </w:r>
      <w:r w:rsidRPr="002F0172">
        <w:t>оговора.</w:t>
      </w:r>
    </w:p>
    <w:p w:rsidR="001E4CFC" w:rsidRPr="002F0172" w:rsidRDefault="001E4CFC" w:rsidP="002F0172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2.1.2.</w:t>
      </w:r>
      <w:r w:rsidRPr="002769EE">
        <w:t xml:space="preserve"> </w:t>
      </w:r>
      <w:r>
        <w:t>В течение 5 (пяти) рабочих дней с момента оказания Услуг</w:t>
      </w:r>
      <w:r w:rsidRPr="002769EE">
        <w:t xml:space="preserve"> </w:t>
      </w:r>
      <w:r w:rsidRPr="002F0172">
        <w:t>предоставить Заказч</w:t>
      </w:r>
      <w:r>
        <w:t>ику Акт приема-сдачи оказанных Услуг и счет-фактуру, оформленный</w:t>
      </w:r>
      <w:r w:rsidRPr="002F0172">
        <w:t xml:space="preserve"> по форме в соответствии с действующим законодательством Российской Федерации (ст. 168, ст.169 Налогового кодекса Российской Федерации).</w:t>
      </w:r>
    </w:p>
    <w:p w:rsidR="001E4CFC" w:rsidRPr="002F0172" w:rsidRDefault="001E4CFC" w:rsidP="002F0172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2.1.3</w:t>
      </w:r>
      <w:r>
        <w:t>.</w:t>
      </w:r>
      <w:r w:rsidRPr="002F0172">
        <w:t xml:space="preserve"> Выдать сотрудникам Заказчика, успешно прошедшим обучение, сертификат установленного образца.</w:t>
      </w:r>
    </w:p>
    <w:p w:rsidR="001E4CFC" w:rsidRPr="002F0172" w:rsidRDefault="001E4CFC" w:rsidP="002F0172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Pr="002F0172">
        <w:t xml:space="preserve">2.1.4. Известить Заказчика о месте и времени начала занятий  не позднее, чем  за </w:t>
      </w:r>
      <w:r>
        <w:t>десять</w:t>
      </w:r>
      <w:r w:rsidRPr="002F0172">
        <w:t xml:space="preserve"> дней.</w:t>
      </w:r>
    </w:p>
    <w:p w:rsidR="001E4CFC" w:rsidRPr="0064727A" w:rsidRDefault="001E4CFC" w:rsidP="002F0172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2.1.5.  Организовать проверку усвоения материала.</w:t>
      </w:r>
    </w:p>
    <w:p w:rsidR="001E4CFC" w:rsidRPr="00723521" w:rsidRDefault="001E4CFC" w:rsidP="0080238C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 w:rsidRPr="00413B25">
        <w:t xml:space="preserve">2.1.6. </w:t>
      </w:r>
      <w:proofErr w:type="gramStart"/>
      <w:r w:rsidRPr="00242E2A">
        <w:t xml:space="preserve">В </w:t>
      </w:r>
      <w:r>
        <w:t>момент</w:t>
      </w:r>
      <w:r w:rsidRPr="00242E2A">
        <w:t xml:space="preserve"> подписания Сторонами Договора, </w:t>
      </w:r>
      <w:r w:rsidRPr="00723521">
        <w:t xml:space="preserve">предоставить в адрес Заказчика </w:t>
      </w:r>
      <w:r w:rsidRPr="00723521">
        <w:lastRenderedPageBreak/>
        <w:t xml:space="preserve">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>
        <w:t>4</w:t>
      </w:r>
      <w:r w:rsidRPr="00723521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1E4CFC" w:rsidRDefault="001E4CFC" w:rsidP="00EC3408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color w:val="000000"/>
          <w:lang w:eastAsia="en-US"/>
        </w:rPr>
        <w:t xml:space="preserve">          2.1.7. </w:t>
      </w:r>
      <w:r w:rsidRPr="00047830">
        <w:rPr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lang w:eastAsia="en-US"/>
        </w:rPr>
        <w:t>информацию</w:t>
      </w:r>
      <w:r>
        <w:rPr>
          <w:lang w:eastAsia="en-US"/>
        </w:rPr>
        <w:t>:</w:t>
      </w:r>
    </w:p>
    <w:p w:rsidR="001E4CFC" w:rsidRDefault="001E4CFC" w:rsidP="00EC3408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rPr>
          <w:lang w:eastAsia="en-US"/>
        </w:rPr>
        <w:t xml:space="preserve">          -</w:t>
      </w:r>
      <w:r w:rsidRPr="00047830">
        <w:rPr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i/>
          <w:lang w:eastAsia="en-US"/>
        </w:rPr>
        <w:t xml:space="preserve"> </w:t>
      </w:r>
      <w:r w:rsidRPr="00047830">
        <w:rPr>
          <w:lang w:eastAsia="en-US"/>
        </w:rPr>
        <w:t>Исполнителя</w:t>
      </w:r>
      <w:r>
        <w:rPr>
          <w:color w:val="000000"/>
          <w:lang w:eastAsia="en-US"/>
        </w:rPr>
        <w:t>,</w:t>
      </w:r>
    </w:p>
    <w:p w:rsidR="001E4CFC" w:rsidRDefault="001E4CFC" w:rsidP="00EC3408">
      <w:pPr>
        <w:widowControl w:val="0"/>
        <w:autoSpaceDE w:val="0"/>
        <w:autoSpaceDN w:val="0"/>
        <w:adjustRightInd w:val="0"/>
        <w:jc w:val="both"/>
        <w:rPr>
          <w:i/>
          <w:color w:val="000000"/>
          <w:lang w:eastAsia="en-US"/>
        </w:rPr>
      </w:pPr>
      <w:r>
        <w:rPr>
          <w:color w:val="000000"/>
          <w:lang w:eastAsia="en-US"/>
        </w:rPr>
        <w:t xml:space="preserve">          - </w:t>
      </w:r>
      <w:r w:rsidRPr="00047830">
        <w:rPr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i/>
          <w:color w:val="000000"/>
          <w:lang w:eastAsia="en-US"/>
        </w:rPr>
        <w:t xml:space="preserve"> </w:t>
      </w:r>
    </w:p>
    <w:p w:rsidR="001E4CFC" w:rsidRPr="00B44C82" w:rsidRDefault="001E4CFC" w:rsidP="00EC3408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rPr>
          <w:i/>
          <w:color w:val="000000"/>
          <w:lang w:eastAsia="en-US"/>
        </w:rPr>
        <w:t xml:space="preserve">          </w:t>
      </w:r>
      <w:r w:rsidRPr="00047830">
        <w:rPr>
          <w:color w:val="000000"/>
          <w:lang w:eastAsia="en-US"/>
        </w:rPr>
        <w:t xml:space="preserve">Информация представляется </w:t>
      </w:r>
      <w:r w:rsidRPr="00047830">
        <w:rPr>
          <w:lang w:eastAsia="en-US"/>
        </w:rPr>
        <w:t xml:space="preserve">по форме, указанной в Приложении </w:t>
      </w:r>
      <w:r>
        <w:rPr>
          <w:lang w:eastAsia="en-US"/>
        </w:rPr>
        <w:t>№4 к Д</w:t>
      </w:r>
      <w:r w:rsidRPr="00047830">
        <w:rPr>
          <w:lang w:eastAsia="en-US"/>
        </w:rPr>
        <w:t>оговору,</w:t>
      </w:r>
      <w:r>
        <w:rPr>
          <w:color w:val="000000"/>
          <w:lang w:eastAsia="en-US"/>
        </w:rPr>
        <w:t xml:space="preserve"> не позднее 3 (трех)</w:t>
      </w:r>
      <w:r w:rsidRPr="00047830">
        <w:rPr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color w:val="000000"/>
          <w:lang w:eastAsia="en-US"/>
        </w:rPr>
        <w:t>с даты наступления</w:t>
      </w:r>
      <w:proofErr w:type="gramEnd"/>
      <w:r w:rsidRPr="00047830">
        <w:rPr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lang w:eastAsia="en-US"/>
        </w:rPr>
        <w:t xml:space="preserve">, </w:t>
      </w:r>
      <w:r w:rsidRPr="00047830">
        <w:rPr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color w:val="000000"/>
          <w:lang w:eastAsia="en-US"/>
        </w:rPr>
        <w:t xml:space="preserve"> </w:t>
      </w:r>
    </w:p>
    <w:p w:rsidR="001E4CFC" w:rsidRPr="00E32F19" w:rsidRDefault="001E4CFC" w:rsidP="00EC3408">
      <w:pPr>
        <w:widowControl w:val="0"/>
        <w:autoSpaceDE w:val="0"/>
        <w:autoSpaceDN w:val="0"/>
        <w:adjustRightInd w:val="0"/>
        <w:jc w:val="both"/>
      </w:pPr>
      <w:r w:rsidRPr="00242E2A">
        <w:t xml:space="preserve">    </w:t>
      </w:r>
      <w:r>
        <w:t xml:space="preserve">    </w:t>
      </w:r>
      <w:r w:rsidRPr="00242E2A">
        <w:t xml:space="preserve">   </w:t>
      </w:r>
      <w:r>
        <w:t>2.1.8.</w:t>
      </w:r>
      <w:ins w:id="2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5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1E4CFC" w:rsidRPr="002F0172" w:rsidRDefault="001E4CFC" w:rsidP="002F0172">
      <w:pPr>
        <w:ind w:firstLine="708"/>
        <w:jc w:val="both"/>
      </w:pPr>
      <w:r w:rsidRPr="002F0172">
        <w:t>2.2. Заказчик обязуется:</w:t>
      </w:r>
    </w:p>
    <w:p w:rsidR="001E4CFC" w:rsidRDefault="001E4CFC" w:rsidP="002F0172">
      <w:pPr>
        <w:jc w:val="both"/>
      </w:pPr>
      <w:r>
        <w:t xml:space="preserve">            </w:t>
      </w:r>
      <w:r w:rsidRPr="002F0172">
        <w:t>- произвести оплату Услуг в сроки, указанные в п.3</w:t>
      </w:r>
      <w:r>
        <w:t>.2 Д</w:t>
      </w:r>
      <w:r w:rsidRPr="002F0172">
        <w:t>оговора.</w:t>
      </w:r>
    </w:p>
    <w:p w:rsidR="001E4CFC" w:rsidRDefault="001E4CFC" w:rsidP="002F0172">
      <w:pPr>
        <w:jc w:val="both"/>
      </w:pPr>
      <w:r>
        <w:t xml:space="preserve">            </w:t>
      </w:r>
      <w:r w:rsidRPr="002F0172">
        <w:t xml:space="preserve">- в случае отказа от </w:t>
      </w:r>
      <w:r>
        <w:t xml:space="preserve">Услуг </w:t>
      </w:r>
      <w:r w:rsidRPr="002F0172">
        <w:t>письменно уведомить об этом Исполнителя.</w:t>
      </w:r>
      <w:r w:rsidRPr="002F0172">
        <w:rPr>
          <w:color w:val="FF0000"/>
        </w:rPr>
        <w:t xml:space="preserve"> </w:t>
      </w:r>
      <w:r w:rsidRPr="002F0172">
        <w:t xml:space="preserve">В случае уведомления Заказчиком Исполнителя об отказе от </w:t>
      </w:r>
      <w:r>
        <w:t>Услуг</w:t>
      </w:r>
      <w:r w:rsidRPr="002F0172">
        <w:t>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3 настоящего договора.</w:t>
      </w:r>
    </w:p>
    <w:p w:rsidR="001E4CFC" w:rsidRPr="00B65DC0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42E2A">
        <w:t xml:space="preserve">       </w:t>
      </w:r>
      <w:r>
        <w:t xml:space="preserve">     2.3.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п.2.1.6-2.1.8 Договора в следующих случаях</w:t>
      </w:r>
      <w:r w:rsidRPr="00B65DC0">
        <w:t>:</w:t>
      </w:r>
    </w:p>
    <w:p w:rsidR="001E4CFC" w:rsidRPr="00B65DC0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     </w:t>
      </w:r>
      <w:r w:rsidRPr="00B65DC0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1E4CFC" w:rsidRPr="00B65DC0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4</w:t>
      </w:r>
      <w:r w:rsidRPr="00B65DC0">
        <w:t xml:space="preserve"> к Договору, </w:t>
      </w:r>
      <w:proofErr w:type="gramEnd"/>
    </w:p>
    <w:p w:rsidR="001E4CFC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5</w:t>
      </w:r>
      <w:r w:rsidRPr="00B65DC0">
        <w:t xml:space="preserve"> к Договору), </w:t>
      </w:r>
    </w:p>
    <w:p w:rsidR="001E4CFC" w:rsidRPr="00B65DC0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1E4CFC" w:rsidRPr="00B65DC0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1E4CFC" w:rsidRDefault="001E4CFC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1E4CFC" w:rsidRDefault="001E4CFC" w:rsidP="00EC340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СТОИМОСТЬ УСЛУГ</w:t>
      </w:r>
      <w:r w:rsidRPr="002F0172">
        <w:rPr>
          <w:b/>
        </w:rPr>
        <w:t xml:space="preserve"> И ПОРЯДОК РАСЧЁТОВ</w:t>
      </w:r>
    </w:p>
    <w:p w:rsidR="001E4CFC" w:rsidRPr="00A47ED8" w:rsidRDefault="001E4CFC" w:rsidP="00EA0269">
      <w:pPr>
        <w:ind w:firstLine="708"/>
        <w:jc w:val="both"/>
      </w:pPr>
      <w:r w:rsidRPr="002F0172">
        <w:t>3.1.</w:t>
      </w:r>
      <w:r>
        <w:t xml:space="preserve"> </w:t>
      </w:r>
      <w:r w:rsidRPr="00974D40">
        <w:t>Общая стоимость услуг по настоящему договору не должна превышать</w:t>
      </w:r>
      <w:r w:rsidRPr="002F0172">
        <w:t xml:space="preserve"> </w:t>
      </w:r>
      <w:r>
        <w:t>982500(</w:t>
      </w:r>
      <w:r>
        <w:rPr>
          <w:i/>
        </w:rPr>
        <w:t>Девятьсот восемьдесят две тысячи пятьсот</w:t>
      </w:r>
      <w:r>
        <w:t xml:space="preserve">) </w:t>
      </w:r>
      <w:r w:rsidRPr="002F0172">
        <w:t xml:space="preserve">рублей </w:t>
      </w:r>
      <w:r>
        <w:t>00 коп</w:t>
      </w:r>
      <w:proofErr w:type="gramStart"/>
      <w:r>
        <w:t>.</w:t>
      </w:r>
      <w:proofErr w:type="gramEnd"/>
      <w:r w:rsidR="00812AE4">
        <w:t xml:space="preserve"> </w:t>
      </w:r>
      <w:proofErr w:type="gramStart"/>
      <w:r w:rsidR="00812AE4">
        <w:t>б</w:t>
      </w:r>
      <w:proofErr w:type="gramEnd"/>
      <w:r w:rsidR="00812AE4">
        <w:t>ез НДС.</w:t>
      </w:r>
      <w:r>
        <w:t xml:space="preserve"> </w:t>
      </w:r>
      <w:r w:rsidRPr="00A47ED8">
        <w:t>Повышение квалификации НДС не облагается в соответствии с главой 21 ст.149 п.14 Налогового кодекса Российской Федерации.</w:t>
      </w:r>
      <w:r w:rsidR="00812AE4">
        <w:t xml:space="preserve"> </w:t>
      </w:r>
      <w:r w:rsidRPr="00A47ED8">
        <w:t xml:space="preserve">В случае проведения краткосрочных учебных курсов, не предусмотренных лицензированными образовательными программами Исполнителя, налог на </w:t>
      </w:r>
      <w:proofErr w:type="gramStart"/>
      <w:r w:rsidRPr="00A47ED8">
        <w:t>добавленную</w:t>
      </w:r>
      <w:proofErr w:type="gramEnd"/>
      <w:r w:rsidRPr="00A47ED8">
        <w:t xml:space="preserve"> стоимость взимается</w:t>
      </w:r>
      <w:r w:rsidR="00F923A9">
        <w:t xml:space="preserve"> и составляет </w:t>
      </w:r>
      <w:r w:rsidR="00F923A9" w:rsidRPr="00F923A9">
        <w:t>29593</w:t>
      </w:r>
      <w:r w:rsidR="00F923A9">
        <w:t>(</w:t>
      </w:r>
      <w:r w:rsidR="00F923A9">
        <w:rPr>
          <w:i/>
        </w:rPr>
        <w:t xml:space="preserve">Двадцать девять тысяч пятьсот девяносто три) </w:t>
      </w:r>
      <w:r w:rsidR="00F923A9">
        <w:t xml:space="preserve">рубля </w:t>
      </w:r>
      <w:r w:rsidR="00F923A9" w:rsidRPr="00F923A9">
        <w:t>22</w:t>
      </w:r>
      <w:r w:rsidR="00F923A9">
        <w:t xml:space="preserve"> копейки</w:t>
      </w:r>
      <w:r w:rsidR="00812AE4">
        <w:t>.</w:t>
      </w:r>
      <w:r w:rsidRPr="00A47ED8">
        <w:t xml:space="preserve"> </w:t>
      </w:r>
    </w:p>
    <w:p w:rsidR="001E4CFC" w:rsidRDefault="001E4CFC" w:rsidP="00EA0269">
      <w:pPr>
        <w:tabs>
          <w:tab w:val="left" w:pos="540"/>
        </w:tabs>
        <w:ind w:right="1"/>
        <w:jc w:val="both"/>
      </w:pPr>
      <w:r>
        <w:tab/>
      </w:r>
      <w:r>
        <w:tab/>
      </w:r>
      <w:r w:rsidRPr="00E62EB0">
        <w:t xml:space="preserve">3.2. </w:t>
      </w:r>
      <w:r>
        <w:t xml:space="preserve">Заказчик </w:t>
      </w:r>
      <w:r w:rsidRPr="00974D40">
        <w:t>оплачивает услуги за обучение слушателей по счету</w:t>
      </w:r>
      <w:r>
        <w:t xml:space="preserve">, </w:t>
      </w:r>
      <w:r w:rsidRPr="00974D40">
        <w:t xml:space="preserve"> предоставленному Исполнителем, с указанием суммы денежных средств определенной Протоколом (Приложение </w:t>
      </w:r>
      <w:r>
        <w:t>№2</w:t>
      </w:r>
      <w:r w:rsidRPr="00974D40">
        <w:t xml:space="preserve">), путем перечисления на расчетный счет Исполнителя </w:t>
      </w:r>
      <w:r>
        <w:t xml:space="preserve">в </w:t>
      </w:r>
      <w:r w:rsidRPr="00A47ED8">
        <w:t xml:space="preserve">течение </w:t>
      </w:r>
      <w:r w:rsidR="00FC4B2F">
        <w:t>30</w:t>
      </w:r>
      <w:r w:rsidRPr="00A47ED8">
        <w:t xml:space="preserve"> рабочих дней</w:t>
      </w:r>
      <w:r w:rsidRPr="00974D40">
        <w:t xml:space="preserve"> после подписания Сторонами Акта сдачи-приемки оказанных услуг.</w:t>
      </w:r>
    </w:p>
    <w:p w:rsidR="001E4CFC" w:rsidRDefault="001E4CFC" w:rsidP="00EA0269">
      <w:pPr>
        <w:tabs>
          <w:tab w:val="left" w:pos="540"/>
        </w:tabs>
        <w:ind w:right="1"/>
        <w:jc w:val="both"/>
        <w:rPr>
          <w:lang w:eastAsia="en-US"/>
        </w:rPr>
      </w:pPr>
      <w:r w:rsidRPr="00356EFC">
        <w:rPr>
          <w:rStyle w:val="apple-style-span"/>
          <w:color w:val="000000"/>
        </w:rPr>
        <w:t xml:space="preserve">            3.3. </w:t>
      </w:r>
      <w:r w:rsidRPr="00DE66DD">
        <w:rPr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lang w:eastAsia="en-US"/>
        </w:rPr>
        <w:t xml:space="preserve">списания  </w:t>
      </w:r>
      <w:r w:rsidRPr="00DE66DD">
        <w:rPr>
          <w:lang w:eastAsia="en-US"/>
        </w:rPr>
        <w:t>денежных сре</w:t>
      </w:r>
      <w:proofErr w:type="gramStart"/>
      <w:r w:rsidRPr="00DE66DD">
        <w:rPr>
          <w:lang w:eastAsia="en-US"/>
        </w:rPr>
        <w:t xml:space="preserve">дств </w:t>
      </w:r>
      <w:r w:rsidRPr="00B41D64">
        <w:rPr>
          <w:lang w:eastAsia="en-US"/>
        </w:rPr>
        <w:t>с к</w:t>
      </w:r>
      <w:proofErr w:type="gramEnd"/>
      <w:r w:rsidRPr="00B41D64">
        <w:rPr>
          <w:lang w:eastAsia="en-US"/>
        </w:rPr>
        <w:t xml:space="preserve">орреспондентского </w:t>
      </w:r>
      <w:r w:rsidRPr="00DE66DD">
        <w:rPr>
          <w:lang w:eastAsia="en-US"/>
        </w:rPr>
        <w:t xml:space="preserve">счет банка </w:t>
      </w:r>
      <w:r>
        <w:rPr>
          <w:lang w:eastAsia="en-US"/>
        </w:rPr>
        <w:t>Заказчика</w:t>
      </w:r>
      <w:r w:rsidRPr="00DE66DD">
        <w:rPr>
          <w:lang w:eastAsia="en-US"/>
        </w:rPr>
        <w:t>.</w:t>
      </w:r>
    </w:p>
    <w:p w:rsidR="001E4CFC" w:rsidRDefault="001E4CFC" w:rsidP="00EA0269">
      <w:pPr>
        <w:pStyle w:val="a4"/>
        <w:ind w:firstLine="540"/>
      </w:pPr>
      <w:r w:rsidRPr="00AE6DD5">
        <w:t xml:space="preserve">   3</w:t>
      </w:r>
      <w:r w:rsidRPr="009C771E">
        <w:t xml:space="preserve">.4. </w:t>
      </w:r>
      <w:proofErr w:type="gramStart"/>
      <w:r w:rsidRPr="009C771E">
        <w:t>Исполнитель подтверждает, что форма документа об исполнении им своих обязательств (Акт оказанных услугах), приведенная в Приложении № 3 к Договору, является формой первичного учетного документа, утвержденного в ФГАОУ ДПО «ПЭИПК»  «05» декабря 2013 г. Приказом № 305 «Об утверждении и введении форм договоров и актов оказанных услуг ФГАОУ ДПО «ПЭИПК» на 2014 год»</w:t>
      </w:r>
      <w:r w:rsidRPr="009C771E">
        <w:rPr>
          <w:i/>
        </w:rPr>
        <w:t>.</w:t>
      </w:r>
      <w:proofErr w:type="gramEnd"/>
    </w:p>
    <w:p w:rsidR="001E4CFC" w:rsidRDefault="001E4CFC" w:rsidP="0068368C">
      <w:pPr>
        <w:tabs>
          <w:tab w:val="left" w:pos="540"/>
        </w:tabs>
        <w:ind w:right="1"/>
        <w:jc w:val="both"/>
        <w:rPr>
          <w:lang w:eastAsia="en-US"/>
        </w:rPr>
      </w:pPr>
    </w:p>
    <w:p w:rsidR="001E4CFC" w:rsidRDefault="001E4CFC" w:rsidP="00316268">
      <w:pPr>
        <w:jc w:val="center"/>
        <w:rPr>
          <w:b/>
        </w:rPr>
      </w:pPr>
      <w:r w:rsidRPr="002F0172">
        <w:rPr>
          <w:b/>
        </w:rPr>
        <w:t>4.ОТВЕТСТВЕННОСТЬ СТОРОН</w:t>
      </w:r>
    </w:p>
    <w:p w:rsidR="001E4CFC" w:rsidRDefault="001E4CFC" w:rsidP="00BE64A9">
      <w:pPr>
        <w:ind w:firstLine="708"/>
        <w:jc w:val="both"/>
      </w:pPr>
      <w:r w:rsidRPr="002F0172">
        <w:t>4.1. За нарушение срока оказ</w:t>
      </w:r>
      <w:r>
        <w:t xml:space="preserve">ания Услуг, </w:t>
      </w:r>
      <w:r w:rsidRPr="001C51EA">
        <w:t xml:space="preserve">указанного в </w:t>
      </w:r>
      <w:r>
        <w:t>П</w:t>
      </w:r>
      <w:r w:rsidRPr="001C51EA">
        <w:t xml:space="preserve">ротоколе </w:t>
      </w:r>
      <w:r>
        <w:t>(</w:t>
      </w:r>
      <w:r w:rsidRPr="00997C07">
        <w:t>Приложение №</w:t>
      </w:r>
      <w:r>
        <w:t>2),</w:t>
      </w:r>
      <w:r w:rsidRPr="002F0172">
        <w:t xml:space="preserve"> Исполнитель уплачивает За</w:t>
      </w:r>
      <w:r>
        <w:t>казчику неустойку в размере 0,1</w:t>
      </w:r>
      <w:r w:rsidRPr="002F0172">
        <w:t>%</w:t>
      </w:r>
      <w:r>
        <w:t xml:space="preserve"> (ноль целых одна десятая процента)</w:t>
      </w:r>
      <w:r w:rsidRPr="002F0172">
        <w:t xml:space="preserve"> от суммы </w:t>
      </w:r>
      <w:r>
        <w:t xml:space="preserve"> Д</w:t>
      </w:r>
      <w:r w:rsidRPr="002F0172">
        <w:t>оговора за каждый день просрочки.</w:t>
      </w:r>
    </w:p>
    <w:p w:rsidR="001E4CFC" w:rsidRDefault="001E4CFC" w:rsidP="00EA0269">
      <w:pPr>
        <w:pStyle w:val="af"/>
        <w:spacing w:before="0" w:beforeAutospacing="0" w:after="0" w:afterAutospacing="0"/>
        <w:ind w:firstLine="709"/>
        <w:jc w:val="both"/>
      </w:pPr>
      <w:r>
        <w:t xml:space="preserve">4.2. В случае нарушения Исполнителем сроков представления документов предусмотренных п. 2.1.2 Договора, Заказчик  вправе начислить и взыскать с Исполнителя  неустойку в размере 0,1% (ноль целых одна десятая процента) от суммы,  </w:t>
      </w:r>
      <w:r w:rsidRPr="001C51EA">
        <w:t xml:space="preserve">указанной в Протоколе (Приложение № </w:t>
      </w:r>
      <w:r>
        <w:t>2), оформленном согласно заявке, за каждый день просрочки представления любого из документов.</w:t>
      </w:r>
    </w:p>
    <w:p w:rsidR="001E4CFC" w:rsidRDefault="001E4CFC" w:rsidP="00A60731">
      <w:pPr>
        <w:pStyle w:val="a4"/>
        <w:widowControl w:val="0"/>
        <w:tabs>
          <w:tab w:val="left" w:pos="434"/>
        </w:tabs>
        <w:autoSpaceDE w:val="0"/>
        <w:autoSpaceDN w:val="0"/>
        <w:adjustRightInd w:val="0"/>
        <w:ind w:right="-1"/>
        <w:rPr>
          <w:sz w:val="26"/>
          <w:szCs w:val="26"/>
        </w:rPr>
      </w:pPr>
      <w:r>
        <w:tab/>
      </w:r>
      <w:r>
        <w:tab/>
        <w:t>4.3</w:t>
      </w:r>
      <w:proofErr w:type="gramStart"/>
      <w:r>
        <w:t xml:space="preserve"> </w:t>
      </w:r>
      <w:r w:rsidRPr="009C771E">
        <w:t>П</w:t>
      </w:r>
      <w:proofErr w:type="gramEnd"/>
      <w:r w:rsidRPr="009C771E">
        <w:t>ри несоблюдении предусмотренных настоящим Договором сроков расчёта за оказанные Услуги, Исполнитель вправе начислить (предъявить требование) Заказчику неустойку в виде  пени в размере 0,1 % от не перечисленной в срок суммы за каждый день просрочки, но не более 3 % от цены Договора.</w:t>
      </w:r>
    </w:p>
    <w:p w:rsidR="001E4CFC" w:rsidRDefault="001E4CFC" w:rsidP="002F0172">
      <w:pPr>
        <w:ind w:firstLine="708"/>
        <w:jc w:val="both"/>
      </w:pPr>
      <w:r>
        <w:t>4.3</w:t>
      </w:r>
      <w:r w:rsidRPr="002F0172">
        <w:t xml:space="preserve">. Уплата неустойки не освобождает </w:t>
      </w:r>
      <w:r w:rsidRPr="009C771E">
        <w:t>Стороны</w:t>
      </w:r>
      <w:r w:rsidRPr="002F0172">
        <w:t xml:space="preserve"> от выполнения договорных обязательств.</w:t>
      </w:r>
    </w:p>
    <w:p w:rsidR="001E4CFC" w:rsidRPr="002F0172" w:rsidRDefault="001E4CFC" w:rsidP="002F0172">
      <w:pPr>
        <w:ind w:firstLine="708"/>
        <w:jc w:val="both"/>
      </w:pPr>
      <w:r>
        <w:t>4.4</w:t>
      </w:r>
      <w:r w:rsidRPr="002F0172">
        <w:t>. Меры ответственности сторон</w:t>
      </w:r>
      <w:r>
        <w:t>, не предусмотренные Д</w:t>
      </w:r>
      <w:r w:rsidRPr="002F0172">
        <w:t>оговором, применяются в соответствии с нормами гражданского законодательства, действующими на территории Российской Федерации</w:t>
      </w:r>
      <w:r>
        <w:t>.</w:t>
      </w:r>
    </w:p>
    <w:p w:rsidR="001E4CFC" w:rsidRDefault="001E4CFC" w:rsidP="00316268">
      <w:pPr>
        <w:ind w:firstLine="708"/>
        <w:jc w:val="both"/>
      </w:pPr>
      <w:r>
        <w:t>4.5</w:t>
      </w:r>
      <w:r w:rsidRPr="002F0172">
        <w:t xml:space="preserve">. </w:t>
      </w:r>
      <w:r w:rsidRPr="00E17264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со</w:t>
      </w:r>
      <w:r>
        <w:t>ставляет 15 (пятнадцать) календарных</w:t>
      </w:r>
      <w:r w:rsidRPr="00E17264">
        <w:t xml:space="preserve"> дней с момента её получения.</w:t>
      </w:r>
    </w:p>
    <w:p w:rsidR="001E4CFC" w:rsidRPr="00EC3408" w:rsidRDefault="001E4CFC" w:rsidP="00EC3408">
      <w:pPr>
        <w:tabs>
          <w:tab w:val="num" w:pos="1260"/>
        </w:tabs>
        <w:jc w:val="both"/>
      </w:pPr>
      <w:r w:rsidRPr="00EC3408">
        <w:t xml:space="preserve">            </w:t>
      </w:r>
      <w:r>
        <w:t>4.6</w:t>
      </w:r>
      <w:r w:rsidRPr="00EC3408">
        <w:t>. Исполнитель подтверждает и гарантирует, что при предоставлении в адрес Заказчика информации о полной цепочке собственников (</w:t>
      </w:r>
      <w:r>
        <w:t>п.2.1.6-2.1.8</w:t>
      </w:r>
      <w:r w:rsidRPr="00EC3408">
        <w:t xml:space="preserve"> Договора), им соблюдены все требования Федерального закона от 27.07.2006 г. №152-ФЗ «О персональных данных». </w:t>
      </w:r>
    </w:p>
    <w:p w:rsidR="001E4CFC" w:rsidRDefault="001E4CFC" w:rsidP="00EC3408">
      <w:pPr>
        <w:tabs>
          <w:tab w:val="num" w:pos="1260"/>
        </w:tabs>
        <w:jc w:val="both"/>
      </w:pPr>
      <w:r w:rsidRPr="00EC3408">
        <w:t xml:space="preserve">            </w:t>
      </w:r>
      <w:proofErr w:type="gramStart"/>
      <w:r w:rsidRPr="00EC3408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B5F5D" w:rsidRDefault="004B5F5D" w:rsidP="00EC3408">
      <w:pPr>
        <w:tabs>
          <w:tab w:val="num" w:pos="1260"/>
        </w:tabs>
        <w:jc w:val="both"/>
      </w:pPr>
    </w:p>
    <w:p w:rsidR="004B5F5D" w:rsidRDefault="004B5F5D" w:rsidP="00EC3408">
      <w:pPr>
        <w:tabs>
          <w:tab w:val="num" w:pos="1260"/>
        </w:tabs>
        <w:jc w:val="both"/>
      </w:pPr>
    </w:p>
    <w:p w:rsidR="001E4CFC" w:rsidRDefault="001E4CFC" w:rsidP="00EC3408">
      <w:pPr>
        <w:numPr>
          <w:ilvl w:val="0"/>
          <w:numId w:val="8"/>
        </w:numPr>
        <w:jc w:val="center"/>
        <w:rPr>
          <w:b/>
        </w:rPr>
      </w:pPr>
      <w:r w:rsidRPr="002F0172">
        <w:rPr>
          <w:b/>
        </w:rPr>
        <w:lastRenderedPageBreak/>
        <w:t>СРОК ДЕЙСТВИЯ ДОГОВОРА</w:t>
      </w:r>
    </w:p>
    <w:p w:rsidR="001E4CFC" w:rsidRDefault="001E4CFC" w:rsidP="00EA0269">
      <w:pPr>
        <w:ind w:firstLine="708"/>
        <w:jc w:val="both"/>
      </w:pPr>
      <w:r>
        <w:t>5</w:t>
      </w:r>
      <w:r w:rsidRPr="002F0172">
        <w:t>.1</w:t>
      </w:r>
      <w:r>
        <w:t>. Договор действует с  «1»января 2014 г.</w:t>
      </w:r>
      <w:r w:rsidRPr="002F0172">
        <w:t xml:space="preserve"> и до </w:t>
      </w:r>
      <w:r>
        <w:t>«31»декабря 2014 г.</w:t>
      </w:r>
    </w:p>
    <w:p w:rsidR="001E4CFC" w:rsidRPr="006430D0" w:rsidRDefault="001E4CFC" w:rsidP="001A3927">
      <w:pPr>
        <w:pStyle w:val="21"/>
        <w:spacing w:after="0" w:line="240" w:lineRule="auto"/>
        <w:ind w:firstLine="709"/>
        <w:jc w:val="both"/>
      </w:pPr>
      <w:r>
        <w:t xml:space="preserve">5.2. 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</w:t>
      </w:r>
      <w:r w:rsidRPr="006430D0">
        <w:t xml:space="preserve">обязательств по Договору. Договор считается расторгнутым по истечении 3 (трех) </w:t>
      </w:r>
      <w:r>
        <w:t xml:space="preserve">календарных </w:t>
      </w:r>
      <w:r w:rsidRPr="006430D0">
        <w:t>дней с момента  получения Исполнителем письменного уведомления об отказе от исполнения обязательств по Договору.</w:t>
      </w:r>
    </w:p>
    <w:p w:rsidR="001E4CFC" w:rsidRDefault="001E4CFC" w:rsidP="00EA0269">
      <w:pPr>
        <w:jc w:val="both"/>
      </w:pPr>
      <w:r>
        <w:t xml:space="preserve">            </w:t>
      </w:r>
    </w:p>
    <w:p w:rsidR="001E4CFC" w:rsidRPr="00EC3408" w:rsidRDefault="001E4CFC" w:rsidP="00316268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C874F0">
        <w:rPr>
          <w:b/>
        </w:rPr>
        <w:t>ОБСТОЯТЕЛЬСТВА НЕПРЕОДОЛИМОЙ СИЛЫ</w:t>
      </w:r>
    </w:p>
    <w:p w:rsidR="001E4CFC" w:rsidRDefault="001E4CFC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E4CFC" w:rsidRDefault="001E4CFC" w:rsidP="00A62A53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A62A53">
        <w:t>6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E4CFC" w:rsidRDefault="001E4CFC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E4CFC" w:rsidRDefault="001E4CFC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E4CFC" w:rsidRDefault="001E4CFC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E4CFC" w:rsidRDefault="001E4CFC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1E4CFC" w:rsidRDefault="001E4CFC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E4CFC" w:rsidRDefault="001E4CFC" w:rsidP="00A62A53">
      <w:pPr>
        <w:pStyle w:val="a6"/>
        <w:ind w:firstLine="0"/>
        <w:jc w:val="both"/>
      </w:pPr>
      <w:r w:rsidRPr="00A62A53">
        <w:t xml:space="preserve">         6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1E4CFC" w:rsidRPr="00316268" w:rsidRDefault="001E4CFC" w:rsidP="00316268">
      <w:pPr>
        <w:pStyle w:val="a6"/>
        <w:jc w:val="both"/>
      </w:pPr>
    </w:p>
    <w:p w:rsidR="001E4CFC" w:rsidRDefault="001E4CFC" w:rsidP="0031626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КОНФИДЕНЦИАЛЬНОСТЬ</w:t>
      </w:r>
    </w:p>
    <w:p w:rsidR="001E4CFC" w:rsidRPr="00316268" w:rsidRDefault="001E4CFC" w:rsidP="00EC3408">
      <w:pPr>
        <w:ind w:left="720"/>
        <w:rPr>
          <w:b/>
        </w:rPr>
      </w:pPr>
    </w:p>
    <w:p w:rsidR="001E4CFC" w:rsidRPr="008D7B70" w:rsidRDefault="001E4CFC" w:rsidP="0068368C">
      <w:pPr>
        <w:pStyle w:val="a6"/>
        <w:ind w:firstLine="708"/>
        <w:jc w:val="both"/>
      </w:pPr>
      <w:r>
        <w:t>7</w:t>
      </w:r>
      <w:r w:rsidRPr="008D7B70">
        <w:t>.1.</w:t>
      </w:r>
      <w:r>
        <w:t xml:space="preserve"> </w:t>
      </w:r>
      <w:r w:rsidRPr="008D7B70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1E4CFC" w:rsidRPr="0064727A" w:rsidRDefault="001E4CFC" w:rsidP="00AE6DD5">
      <w:pPr>
        <w:pStyle w:val="a6"/>
        <w:ind w:firstLine="708"/>
        <w:jc w:val="both"/>
      </w:pPr>
      <w:r>
        <w:t>7</w:t>
      </w:r>
      <w:r w:rsidRPr="008D7B70">
        <w:t>.2.</w:t>
      </w:r>
      <w:r>
        <w:t xml:space="preserve"> </w:t>
      </w:r>
      <w:r w:rsidRPr="008D7B70">
        <w:t xml:space="preserve"> </w:t>
      </w: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1E4CFC" w:rsidRPr="002F104F" w:rsidRDefault="001E4CFC" w:rsidP="00AE6DD5">
      <w:pPr>
        <w:pStyle w:val="a6"/>
        <w:ind w:firstLine="708"/>
        <w:jc w:val="both"/>
      </w:pPr>
      <w:r>
        <w:lastRenderedPageBreak/>
        <w:t>7</w:t>
      </w:r>
      <w:r w:rsidRPr="008D7B70"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</w:t>
      </w:r>
      <w:r w:rsidRPr="009A48DB">
        <w:t>.</w:t>
      </w:r>
    </w:p>
    <w:p w:rsidR="001E4CFC" w:rsidRPr="00316268" w:rsidRDefault="001E4CFC" w:rsidP="00AA4AFA">
      <w:pPr>
        <w:pStyle w:val="a6"/>
        <w:ind w:firstLine="0"/>
        <w:jc w:val="both"/>
      </w:pPr>
    </w:p>
    <w:p w:rsidR="001E4CFC" w:rsidRDefault="001E4CFC" w:rsidP="0031626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ПОРЯДОК РАЗРЕШЕНИЯ СПОРОВ</w:t>
      </w:r>
    </w:p>
    <w:p w:rsidR="001E4CFC" w:rsidRPr="00E36E3C" w:rsidRDefault="001E4CFC" w:rsidP="005934E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8.1. </w:t>
      </w:r>
      <w:r w:rsidRPr="00E36E3C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8E607A">
        <w:t>Ярославской области</w:t>
      </w:r>
      <w:r>
        <w:t>.</w:t>
      </w:r>
    </w:p>
    <w:p w:rsidR="001E4CFC" w:rsidRPr="005934E5" w:rsidRDefault="001E4CFC" w:rsidP="005934E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8.2.</w:t>
      </w:r>
      <w:r w:rsidRPr="005934E5">
        <w:t xml:space="preserve">До обращения в Арбитражный суд </w:t>
      </w:r>
      <w:r w:rsidR="008E607A">
        <w:t>Ярославской области</w:t>
      </w:r>
      <w:r w:rsidRPr="005934E5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1E4CFC" w:rsidRPr="005934E5" w:rsidRDefault="001E4CFC" w:rsidP="005934E5">
      <w:pPr>
        <w:jc w:val="both"/>
      </w:pPr>
    </w:p>
    <w:p w:rsidR="001E4CFC" w:rsidRDefault="001E4CFC" w:rsidP="00316268">
      <w:pPr>
        <w:numPr>
          <w:ilvl w:val="0"/>
          <w:numId w:val="4"/>
        </w:numPr>
        <w:ind w:right="1"/>
        <w:jc w:val="center"/>
        <w:rPr>
          <w:b/>
        </w:rPr>
      </w:pPr>
      <w:r>
        <w:rPr>
          <w:b/>
        </w:rPr>
        <w:t>ЗАКЛЮЧИТЕЛЬНЫЕ ПОЛОЖЕНИЯ</w:t>
      </w:r>
    </w:p>
    <w:p w:rsidR="001E4CFC" w:rsidRDefault="001E4CFC" w:rsidP="0068368C">
      <w:pPr>
        <w:pStyle w:val="a4"/>
        <w:ind w:firstLine="709"/>
      </w:pPr>
      <w:r>
        <w:t>9.1. Все изменения и дополнения к Договору, за исключением случаев, предусмотренных в п.-п. 2.2., 5.2.,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1E4CFC" w:rsidRDefault="001E4CFC" w:rsidP="0068368C">
      <w:pPr>
        <w:pStyle w:val="2"/>
        <w:spacing w:after="0" w:line="240" w:lineRule="auto"/>
        <w:ind w:left="0" w:firstLine="720"/>
        <w:jc w:val="both"/>
      </w:pPr>
      <w:r>
        <w:t xml:space="preserve">9.2. Договор составлен в двух экземплярах и находится по одному у каждой </w:t>
      </w:r>
      <w:r w:rsidRPr="006217D4">
        <w:t>из Сторон.</w:t>
      </w:r>
    </w:p>
    <w:p w:rsidR="001E4CFC" w:rsidRDefault="001E4CFC" w:rsidP="00BD27EB">
      <w:pPr>
        <w:pStyle w:val="2"/>
        <w:spacing w:after="0" w:line="240" w:lineRule="auto"/>
        <w:jc w:val="both"/>
      </w:pPr>
      <w:r w:rsidRPr="006217D4">
        <w:t xml:space="preserve">       9.3. </w:t>
      </w:r>
      <w:r w:rsidRPr="00033E66">
        <w:rPr>
          <w:color w:val="000000"/>
        </w:rPr>
        <w:t xml:space="preserve">Уступка прав  требования по  Договору может быть произведена </w:t>
      </w:r>
      <w:r>
        <w:rPr>
          <w:color w:val="000000"/>
        </w:rPr>
        <w:t>Исполнителем</w:t>
      </w:r>
      <w:r w:rsidRPr="00033E66">
        <w:rPr>
          <w:color w:val="000000"/>
        </w:rPr>
        <w:t xml:space="preserve"> исключительно с письменного согласия возможности уст</w:t>
      </w:r>
      <w:r>
        <w:rPr>
          <w:color w:val="000000"/>
        </w:rPr>
        <w:t>упки прав требования Заказчиком</w:t>
      </w:r>
      <w:r w:rsidRPr="00033E66">
        <w:rPr>
          <w:color w:val="000000"/>
        </w:rPr>
        <w:t xml:space="preserve">. </w:t>
      </w:r>
      <w:r>
        <w:t xml:space="preserve">         </w:t>
      </w:r>
    </w:p>
    <w:p w:rsidR="001E4CFC" w:rsidRPr="00AA4AFA" w:rsidRDefault="001E4CFC" w:rsidP="00D33D0E">
      <w:pPr>
        <w:pStyle w:val="2"/>
        <w:spacing w:after="0" w:line="240" w:lineRule="auto"/>
        <w:ind w:left="0"/>
        <w:jc w:val="both"/>
        <w:rPr>
          <w:b/>
        </w:rPr>
      </w:pPr>
    </w:p>
    <w:p w:rsidR="001E4CFC" w:rsidRDefault="001E4CFC" w:rsidP="00EC340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ЮРИДИЧЕСКИЕ АДРЕСА, РЕКВИЗИТЫ И ПОДПИСИ  СТОРОН</w:t>
      </w:r>
    </w:p>
    <w:p w:rsidR="001E4CFC" w:rsidRPr="00EC3408" w:rsidRDefault="001E4CFC" w:rsidP="00EC3408">
      <w:pPr>
        <w:ind w:left="720"/>
        <w:rPr>
          <w:b/>
        </w:rPr>
      </w:pPr>
    </w:p>
    <w:tbl>
      <w:tblPr>
        <w:tblW w:w="9955" w:type="dxa"/>
        <w:tblInd w:w="-176" w:type="dxa"/>
        <w:tblLook w:val="01E0" w:firstRow="1" w:lastRow="1" w:firstColumn="1" w:lastColumn="1" w:noHBand="0" w:noVBand="0"/>
      </w:tblPr>
      <w:tblGrid>
        <w:gridCol w:w="169"/>
        <w:gridCol w:w="4878"/>
        <w:gridCol w:w="60"/>
        <w:gridCol w:w="4645"/>
        <w:gridCol w:w="203"/>
      </w:tblGrid>
      <w:tr w:rsidR="001E4CFC" w:rsidTr="003E0C7B">
        <w:trPr>
          <w:trHeight w:val="288"/>
        </w:trPr>
        <w:tc>
          <w:tcPr>
            <w:tcW w:w="4962" w:type="dxa"/>
            <w:gridSpan w:val="2"/>
            <w:vAlign w:val="center"/>
          </w:tcPr>
          <w:p w:rsidR="001E4CFC" w:rsidRPr="00191758" w:rsidRDefault="001E4CFC" w:rsidP="008E607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</w:tcPr>
          <w:p w:rsidR="001E4CFC" w:rsidRPr="00191758" w:rsidRDefault="001E4CFC" w:rsidP="00976D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1E4CFC" w:rsidTr="003E0C7B">
        <w:trPr>
          <w:trHeight w:val="576"/>
        </w:trPr>
        <w:tc>
          <w:tcPr>
            <w:tcW w:w="4962" w:type="dxa"/>
            <w:gridSpan w:val="2"/>
          </w:tcPr>
          <w:p w:rsidR="001E4CFC" w:rsidRPr="00760B0F" w:rsidRDefault="001E4CFC" w:rsidP="00976D0F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B55702">
              <w:rPr>
                <w:b/>
                <w:i/>
              </w:rPr>
              <w:t>ОАО «МРСК Центра» (Филиал ОАО «МРСК Центра</w:t>
            </w:r>
            <w:proofErr w:type="gramStart"/>
            <w:r w:rsidRPr="00B55702">
              <w:rPr>
                <w:b/>
                <w:i/>
              </w:rPr>
              <w:t>»-</w:t>
            </w:r>
            <w:proofErr w:type="gramEnd"/>
            <w:r w:rsidRPr="00B55702">
              <w:rPr>
                <w:b/>
                <w:i/>
              </w:rPr>
              <w:t>«Ярэнерго»)</w:t>
            </w:r>
          </w:p>
        </w:tc>
        <w:tc>
          <w:tcPr>
            <w:tcW w:w="4993" w:type="dxa"/>
            <w:gridSpan w:val="3"/>
          </w:tcPr>
          <w:p w:rsidR="001E4CFC" w:rsidRDefault="001E4CFC" w:rsidP="00976D0F">
            <w:pPr>
              <w:jc w:val="center"/>
            </w:pPr>
            <w:r w:rsidRPr="008E607A">
              <w:rPr>
                <w:b/>
                <w:i/>
                <w:sz w:val="22"/>
              </w:rPr>
              <w:t xml:space="preserve"> ФГАОУ ДПО "ПЭИПК"</w:t>
            </w:r>
            <w:r>
              <w:rPr>
                <w:sz w:val="22"/>
                <w:szCs w:val="22"/>
              </w:rPr>
              <w:t xml:space="preserve">. </w:t>
            </w:r>
          </w:p>
          <w:p w:rsidR="001E4CFC" w:rsidRPr="005A0C53" w:rsidRDefault="001E4CFC" w:rsidP="00976D0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1E4CFC" w:rsidTr="003E0C7B">
        <w:trPr>
          <w:trHeight w:val="936"/>
        </w:trPr>
        <w:tc>
          <w:tcPr>
            <w:tcW w:w="4962" w:type="dxa"/>
            <w:gridSpan w:val="2"/>
          </w:tcPr>
          <w:p w:rsidR="001E4CFC" w:rsidRPr="00126A9D" w:rsidRDefault="001E4CFC" w:rsidP="00126A9D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1E4CFC" w:rsidRDefault="001E4CFC" w:rsidP="00ED5F8B">
            <w:pPr>
              <w:ind w:firstLine="6"/>
            </w:pPr>
            <w:r w:rsidRPr="007F32C3">
              <w:t>12</w:t>
            </w:r>
            <w:r>
              <w:t>7018</w:t>
            </w:r>
            <w:r w:rsidRPr="007F32C3">
              <w:t xml:space="preserve">, г. Москва, </w:t>
            </w:r>
            <w:r>
              <w:t>ул</w:t>
            </w:r>
            <w:r w:rsidRPr="007F32C3">
              <w:t>.</w:t>
            </w:r>
            <w:r>
              <w:t>2-ая Ямская</w:t>
            </w:r>
            <w:r w:rsidRPr="007F32C3">
              <w:t>, д. 4</w:t>
            </w:r>
            <w:r>
              <w:t xml:space="preserve"> </w:t>
            </w:r>
          </w:p>
          <w:p w:rsidR="001E4CFC" w:rsidRPr="00976248" w:rsidRDefault="001E4CFC" w:rsidP="000822FF">
            <w:pPr>
              <w:ind w:firstLine="6"/>
            </w:pPr>
            <w:r>
              <w:t>Реквизиты филиала ОАО «МРСК Центра</w:t>
            </w:r>
            <w:proofErr w:type="gramStart"/>
            <w:r>
              <w:t>»-</w:t>
            </w:r>
            <w:proofErr w:type="gramEnd"/>
            <w:r>
              <w:t>«Ярэнерго»:</w:t>
            </w:r>
          </w:p>
        </w:tc>
        <w:tc>
          <w:tcPr>
            <w:tcW w:w="4993" w:type="dxa"/>
            <w:gridSpan w:val="3"/>
          </w:tcPr>
          <w:p w:rsidR="001E4CFC" w:rsidRPr="00126A9D" w:rsidRDefault="001E4CFC" w:rsidP="00126A9D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1E4CFC" w:rsidRPr="00976248" w:rsidRDefault="001E4CFC" w:rsidP="00976D0F">
            <w:pPr>
              <w:ind w:firstLine="6"/>
            </w:pPr>
            <w:r w:rsidRPr="007F32C3">
              <w:t xml:space="preserve">196135, </w:t>
            </w:r>
            <w:proofErr w:type="spellStart"/>
            <w:r w:rsidRPr="007F32C3">
              <w:t>г</w:t>
            </w:r>
            <w:proofErr w:type="gramStart"/>
            <w:r w:rsidRPr="007F32C3">
              <w:t>.С</w:t>
            </w:r>
            <w:proofErr w:type="gramEnd"/>
            <w:r w:rsidRPr="007F32C3">
              <w:t>анкт</w:t>
            </w:r>
            <w:proofErr w:type="spellEnd"/>
            <w:r w:rsidRPr="007F32C3">
              <w:t xml:space="preserve">-Петербург, </w:t>
            </w:r>
            <w:proofErr w:type="spellStart"/>
            <w:r w:rsidRPr="007F32C3">
              <w:t>ул.Авиационная</w:t>
            </w:r>
            <w:proofErr w:type="spellEnd"/>
            <w:r w:rsidRPr="007F32C3">
              <w:t>, д.23</w:t>
            </w:r>
          </w:p>
        </w:tc>
      </w:tr>
      <w:tr w:rsidR="001E4CFC" w:rsidTr="003E0C7B">
        <w:trPr>
          <w:gridBefore w:val="1"/>
          <w:trHeight w:val="641"/>
        </w:trPr>
        <w:tc>
          <w:tcPr>
            <w:tcW w:w="4962" w:type="dxa"/>
          </w:tcPr>
          <w:p w:rsidR="001E4CFC" w:rsidRPr="00457573" w:rsidRDefault="001E4CFC" w:rsidP="00ED5F8B">
            <w:pPr>
              <w:ind w:firstLine="6"/>
            </w:pPr>
            <w:r>
              <w:t>Адрес места нахождения филиала ОАО «МРСК Центра</w:t>
            </w:r>
            <w:proofErr w:type="gramStart"/>
            <w:r>
              <w:t>»-</w:t>
            </w:r>
            <w:proofErr w:type="gramEnd"/>
            <w:r>
              <w:t xml:space="preserve">«Ярэнерго»: </w:t>
            </w:r>
          </w:p>
          <w:p w:rsidR="001E4CFC" w:rsidRDefault="001E4CFC" w:rsidP="00ED5F8B">
            <w:pPr>
              <w:ind w:firstLine="6"/>
            </w:pPr>
            <w:r>
              <w:t>150003 г. Ярославль, ул. Воинова,12</w:t>
            </w:r>
          </w:p>
          <w:p w:rsidR="001E4CFC" w:rsidRDefault="001E4CFC" w:rsidP="00ED5F8B">
            <w:pPr>
              <w:ind w:firstLine="6"/>
            </w:pPr>
            <w:r>
              <w:t>ИНН/КПП: 6901067107 / 760602001</w:t>
            </w:r>
          </w:p>
          <w:p w:rsidR="001E4CFC" w:rsidRPr="00A35690" w:rsidRDefault="001E4CFC" w:rsidP="00ED5F8B">
            <w:pPr>
              <w:pStyle w:val="afc"/>
              <w:ind w:left="34"/>
              <w:jc w:val="both"/>
            </w:pPr>
            <w:proofErr w:type="gramStart"/>
            <w:r w:rsidRPr="00A35690">
              <w:t>Р</w:t>
            </w:r>
            <w:proofErr w:type="gramEnd"/>
            <w:r w:rsidRPr="00A35690">
              <w:t>/</w:t>
            </w:r>
            <w:proofErr w:type="spellStart"/>
            <w:r w:rsidRPr="00A35690">
              <w:t>сч</w:t>
            </w:r>
            <w:proofErr w:type="spellEnd"/>
            <w:r w:rsidRPr="00A35690">
              <w:t>:  40 702 810 777 020 004 402</w:t>
            </w:r>
          </w:p>
          <w:p w:rsidR="001E4CFC" w:rsidRPr="00A35690" w:rsidRDefault="001E4CFC" w:rsidP="00ED5F8B">
            <w:pPr>
              <w:pStyle w:val="afc"/>
              <w:ind w:left="34"/>
            </w:pPr>
            <w:r w:rsidRPr="00A35690">
              <w:t xml:space="preserve">Банк: Северный банк Сбербанка России, </w:t>
            </w:r>
            <w:proofErr w:type="spellStart"/>
            <w:r w:rsidRPr="00A35690">
              <w:t>г</w:t>
            </w:r>
            <w:proofErr w:type="gramStart"/>
            <w:r w:rsidRPr="00A35690">
              <w:t>.Я</w:t>
            </w:r>
            <w:proofErr w:type="gramEnd"/>
            <w:r w:rsidRPr="00A35690">
              <w:t>рославль</w:t>
            </w:r>
            <w:proofErr w:type="spellEnd"/>
          </w:p>
          <w:p w:rsidR="001E4CFC" w:rsidRPr="00A35690" w:rsidRDefault="001E4CFC" w:rsidP="00ED5F8B">
            <w:pPr>
              <w:pStyle w:val="afc"/>
              <w:ind w:left="34"/>
              <w:jc w:val="both"/>
            </w:pPr>
            <w:r w:rsidRPr="00A35690">
              <w:t>БИК банка: 047 888 670</w:t>
            </w:r>
          </w:p>
          <w:p w:rsidR="001E4CFC" w:rsidRPr="00A35690" w:rsidRDefault="001E4CFC" w:rsidP="00ED5F8B">
            <w:pPr>
              <w:pStyle w:val="afc"/>
              <w:ind w:left="34"/>
              <w:jc w:val="both"/>
            </w:pPr>
            <w:r w:rsidRPr="00A35690">
              <w:t>к/с 30 101 810 500 000 000 670.</w:t>
            </w:r>
          </w:p>
          <w:p w:rsidR="001E4CFC" w:rsidRPr="007F32C3" w:rsidRDefault="001E4CFC" w:rsidP="00ED5F8B">
            <w:pPr>
              <w:ind w:firstLine="6"/>
            </w:pPr>
            <w:r w:rsidRPr="007F32C3">
              <w:t>ОКПО: 00107577</w:t>
            </w:r>
            <w:r>
              <w:t xml:space="preserve"> </w:t>
            </w:r>
            <w:r w:rsidRPr="007F32C3">
              <w:t>ОГРН:  1046900099498</w:t>
            </w:r>
          </w:p>
          <w:p w:rsidR="001E4CFC" w:rsidRPr="00D33D0E" w:rsidRDefault="001E4CFC" w:rsidP="00ED5F8B">
            <w:pPr>
              <w:ind w:firstLine="6"/>
            </w:pPr>
            <w:r w:rsidRPr="007F32C3">
              <w:t>ОКАТО:   78401380000</w:t>
            </w:r>
          </w:p>
          <w:p w:rsidR="001E4CFC" w:rsidRPr="00976248" w:rsidRDefault="001E4CFC" w:rsidP="00976D0F">
            <w:pPr>
              <w:ind w:firstLine="6"/>
            </w:pPr>
          </w:p>
        </w:tc>
        <w:tc>
          <w:tcPr>
            <w:tcW w:w="4993" w:type="dxa"/>
            <w:gridSpan w:val="3"/>
          </w:tcPr>
          <w:p w:rsidR="001E4CFC" w:rsidRPr="008E607A" w:rsidRDefault="001E4CFC" w:rsidP="00C01228">
            <w:pPr>
              <w:spacing w:line="220" w:lineRule="exact"/>
            </w:pPr>
            <w:r w:rsidRPr="008E607A">
              <w:t xml:space="preserve">ИНН /КПП 7810216025/781001001  </w:t>
            </w:r>
          </w:p>
          <w:p w:rsidR="001E4CFC" w:rsidRPr="008E607A" w:rsidRDefault="001E4CFC" w:rsidP="00C01228">
            <w:pPr>
              <w:spacing w:line="220" w:lineRule="exact"/>
            </w:pPr>
          </w:p>
          <w:p w:rsidR="001E4CFC" w:rsidRPr="008E607A" w:rsidRDefault="001E4CFC" w:rsidP="00C01228">
            <w:pPr>
              <w:spacing w:line="220" w:lineRule="exact"/>
            </w:pPr>
            <w:r w:rsidRPr="008E607A">
              <w:rPr>
                <w:sz w:val="22"/>
                <w:szCs w:val="22"/>
              </w:rPr>
              <w:t xml:space="preserve">Расчетный счет </w:t>
            </w:r>
            <w:bookmarkStart w:id="3" w:name="НашРасчетныйСчет"/>
            <w:bookmarkEnd w:id="3"/>
            <w:r w:rsidRPr="008E607A">
              <w:rPr>
                <w:sz w:val="22"/>
                <w:szCs w:val="22"/>
              </w:rPr>
              <w:t>40503810968004000001</w:t>
            </w:r>
          </w:p>
          <w:p w:rsidR="001E4CFC" w:rsidRPr="008E607A" w:rsidRDefault="001E4CFC" w:rsidP="00C01228">
            <w:pPr>
              <w:spacing w:line="220" w:lineRule="exact"/>
            </w:pPr>
            <w:r w:rsidRPr="008E607A">
              <w:rPr>
                <w:sz w:val="22"/>
                <w:szCs w:val="22"/>
              </w:rPr>
              <w:t xml:space="preserve">Банк получателя: </w:t>
            </w:r>
            <w:bookmarkStart w:id="4" w:name="НашБанкПолучателя"/>
            <w:bookmarkEnd w:id="4"/>
            <w:r w:rsidRPr="008E607A">
              <w:rPr>
                <w:sz w:val="22"/>
                <w:szCs w:val="22"/>
              </w:rPr>
              <w:t xml:space="preserve">Филиал ОПЕРУ ОАО БАНК ВТБ в Санкт-Петербурге г. Санкт-Петербург, </w:t>
            </w:r>
          </w:p>
          <w:p w:rsidR="001E4CFC" w:rsidRPr="008E607A" w:rsidRDefault="001E4CFC" w:rsidP="00C01228">
            <w:pPr>
              <w:spacing w:line="220" w:lineRule="exact"/>
            </w:pPr>
            <w:proofErr w:type="spellStart"/>
            <w:r w:rsidRPr="008E607A">
              <w:rPr>
                <w:sz w:val="22"/>
                <w:szCs w:val="22"/>
              </w:rPr>
              <w:t>Корр</w:t>
            </w:r>
            <w:proofErr w:type="gramStart"/>
            <w:r w:rsidRPr="008E607A">
              <w:rPr>
                <w:sz w:val="22"/>
                <w:szCs w:val="22"/>
              </w:rPr>
              <w:t>.с</w:t>
            </w:r>
            <w:proofErr w:type="gramEnd"/>
            <w:r w:rsidRPr="008E607A">
              <w:rPr>
                <w:sz w:val="22"/>
                <w:szCs w:val="22"/>
              </w:rPr>
              <w:t>чет</w:t>
            </w:r>
            <w:proofErr w:type="spellEnd"/>
            <w:r w:rsidRPr="008E607A">
              <w:rPr>
                <w:sz w:val="22"/>
                <w:szCs w:val="22"/>
              </w:rPr>
              <w:t xml:space="preserve">: </w:t>
            </w:r>
            <w:bookmarkStart w:id="5" w:name="НашКоррСчет"/>
            <w:bookmarkEnd w:id="5"/>
            <w:r w:rsidRPr="008E607A">
              <w:rPr>
                <w:sz w:val="22"/>
                <w:szCs w:val="22"/>
              </w:rPr>
              <w:t>30101810200000000704</w:t>
            </w:r>
            <w:r w:rsidRPr="008E607A">
              <w:rPr>
                <w:sz w:val="22"/>
                <w:szCs w:val="22"/>
              </w:rPr>
              <w:tab/>
            </w:r>
          </w:p>
          <w:p w:rsidR="001E4CFC" w:rsidRPr="008E607A" w:rsidRDefault="001E4CFC" w:rsidP="00C01228">
            <w:pPr>
              <w:spacing w:line="220" w:lineRule="exact"/>
            </w:pPr>
            <w:r w:rsidRPr="008E607A">
              <w:rPr>
                <w:sz w:val="22"/>
                <w:szCs w:val="22"/>
              </w:rPr>
              <w:t xml:space="preserve">БИК </w:t>
            </w:r>
            <w:bookmarkStart w:id="6" w:name="НашБИК"/>
            <w:bookmarkEnd w:id="6"/>
            <w:r w:rsidRPr="008E607A">
              <w:rPr>
                <w:sz w:val="22"/>
                <w:szCs w:val="22"/>
              </w:rPr>
              <w:t>044030704</w:t>
            </w:r>
          </w:p>
          <w:p w:rsidR="001E4CFC" w:rsidRPr="008E607A" w:rsidRDefault="001E4CFC" w:rsidP="00C01228">
            <w:pPr>
              <w:spacing w:line="220" w:lineRule="exact"/>
            </w:pPr>
            <w:r w:rsidRPr="008E607A">
              <w:rPr>
                <w:sz w:val="22"/>
              </w:rPr>
              <w:t xml:space="preserve">ОГРН </w:t>
            </w:r>
            <w:bookmarkStart w:id="7" w:name="НашОГРН"/>
            <w:bookmarkEnd w:id="7"/>
            <w:r w:rsidRPr="008E607A">
              <w:rPr>
                <w:sz w:val="22"/>
              </w:rPr>
              <w:t>1037821027683</w:t>
            </w:r>
          </w:p>
          <w:p w:rsidR="001E4CFC" w:rsidRPr="008E607A" w:rsidRDefault="001E4CFC" w:rsidP="0051058F">
            <w:pPr>
              <w:ind w:firstLine="6"/>
            </w:pPr>
          </w:p>
        </w:tc>
      </w:tr>
      <w:tr w:rsidR="001E4CFC" w:rsidRPr="00122141" w:rsidTr="003E0C7B">
        <w:trPr>
          <w:gridBefore w:val="1"/>
          <w:trHeight w:val="641"/>
        </w:trPr>
        <w:tc>
          <w:tcPr>
            <w:tcW w:w="4962" w:type="dxa"/>
          </w:tcPr>
          <w:p w:rsidR="001E4CFC" w:rsidRPr="00782B3A" w:rsidRDefault="001E4CFC" w:rsidP="002E7585">
            <w:pPr>
              <w:ind w:firstLine="6"/>
              <w:jc w:val="center"/>
            </w:pPr>
            <w:r>
              <w:rPr>
                <w:b/>
              </w:rPr>
              <w:t>ЗАКАЗЧИК:</w:t>
            </w:r>
          </w:p>
          <w:p w:rsidR="001E4CFC" w:rsidRPr="005A0C53" w:rsidRDefault="001E4CFC" w:rsidP="003E0C7B">
            <w:pPr>
              <w:ind w:firstLine="6"/>
              <w:rPr>
                <w:i/>
              </w:rPr>
            </w:pPr>
            <w:r>
              <w:t>И.</w:t>
            </w:r>
            <w:r w:rsidR="00812AE4">
              <w:t>О</w:t>
            </w:r>
            <w:r>
              <w:t>. заместителя генерального директора-Директора филиала ОАО «МРСК Центра</w:t>
            </w:r>
            <w:proofErr w:type="gramStart"/>
            <w:r>
              <w:t>»-</w:t>
            </w:r>
            <w:proofErr w:type="gramEnd"/>
            <w:r>
              <w:t>«Ярэнерго»</w:t>
            </w:r>
          </w:p>
          <w:p w:rsidR="001E4CFC" w:rsidRDefault="001E4CFC" w:rsidP="00976D0F">
            <w:pPr>
              <w:ind w:firstLine="6"/>
            </w:pPr>
          </w:p>
          <w:p w:rsidR="001E4CFC" w:rsidRPr="00782B3A" w:rsidRDefault="001E4CFC" w:rsidP="00976D0F">
            <w:pPr>
              <w:ind w:firstLine="6"/>
            </w:pPr>
          </w:p>
          <w:p w:rsidR="001E4CFC" w:rsidRPr="00782B3A" w:rsidRDefault="001E4CFC" w:rsidP="00976D0F">
            <w:pPr>
              <w:ind w:firstLine="6"/>
            </w:pPr>
            <w:r w:rsidRPr="00782B3A">
              <w:t>____________________</w:t>
            </w:r>
            <w:r>
              <w:t xml:space="preserve"> К.В. Котиков</w:t>
            </w:r>
          </w:p>
          <w:p w:rsidR="001E4CFC" w:rsidRPr="005A0C53" w:rsidRDefault="001E4CFC" w:rsidP="00976D0F">
            <w:pPr>
              <w:ind w:firstLine="6"/>
              <w:jc w:val="center"/>
              <w:rPr>
                <w:i/>
              </w:rPr>
            </w:pPr>
          </w:p>
          <w:p w:rsidR="001E4CFC" w:rsidRPr="00782B3A" w:rsidRDefault="001E4CFC" w:rsidP="00976D0F">
            <w:pPr>
              <w:ind w:firstLine="6"/>
            </w:pPr>
            <w:r w:rsidRPr="00782B3A">
              <w:t xml:space="preserve">                            </w:t>
            </w:r>
          </w:p>
          <w:p w:rsidR="001E4CFC" w:rsidRPr="00782B3A" w:rsidRDefault="001E4CFC" w:rsidP="00976D0F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1E4CFC" w:rsidRPr="00782B3A" w:rsidRDefault="001E4CFC" w:rsidP="002E7585">
            <w:pPr>
              <w:ind w:firstLine="6"/>
              <w:jc w:val="center"/>
            </w:pPr>
            <w:r>
              <w:rPr>
                <w:b/>
              </w:rPr>
              <w:t>ИСПОЛНИТЕЛЬ:</w:t>
            </w:r>
          </w:p>
          <w:p w:rsidR="001E4CFC" w:rsidRDefault="001E4CFC" w:rsidP="00976D0F">
            <w:pPr>
              <w:ind w:firstLine="6"/>
            </w:pPr>
            <w:r>
              <w:t xml:space="preserve">Первый проректор </w:t>
            </w:r>
            <w:r w:rsidRPr="007F32C3">
              <w:t xml:space="preserve"> ФГАОУ ДПО "ПЭИПК"</w:t>
            </w:r>
          </w:p>
          <w:p w:rsidR="001E4CFC" w:rsidRDefault="001E4CFC" w:rsidP="00976D0F">
            <w:pPr>
              <w:ind w:firstLine="6"/>
            </w:pPr>
          </w:p>
          <w:p w:rsidR="001E4CFC" w:rsidRDefault="001E4CFC" w:rsidP="00976D0F">
            <w:pPr>
              <w:ind w:firstLine="6"/>
            </w:pPr>
          </w:p>
          <w:p w:rsidR="001E4CFC" w:rsidRDefault="001E4CFC" w:rsidP="00976D0F">
            <w:pPr>
              <w:ind w:firstLine="6"/>
            </w:pPr>
          </w:p>
          <w:p w:rsidR="001E4CFC" w:rsidRPr="00782B3A" w:rsidRDefault="001E4CFC" w:rsidP="00976D0F">
            <w:pPr>
              <w:ind w:firstLine="6"/>
            </w:pPr>
          </w:p>
          <w:p w:rsidR="001E4CFC" w:rsidRPr="00782B3A" w:rsidRDefault="001E4CFC" w:rsidP="00976D0F">
            <w:pPr>
              <w:ind w:firstLine="6"/>
            </w:pPr>
            <w:r w:rsidRPr="00782B3A">
              <w:t>________________________</w:t>
            </w:r>
            <w:r>
              <w:t xml:space="preserve"> С.М. </w:t>
            </w:r>
            <w:proofErr w:type="spellStart"/>
            <w:r>
              <w:t>Подколзин</w:t>
            </w:r>
            <w:proofErr w:type="spellEnd"/>
          </w:p>
          <w:p w:rsidR="001E4CFC" w:rsidRPr="00782B3A" w:rsidRDefault="001E4CFC" w:rsidP="00976D0F">
            <w:pPr>
              <w:ind w:firstLine="6"/>
            </w:pPr>
            <w:r w:rsidRPr="00782B3A">
              <w:t xml:space="preserve">                           </w:t>
            </w:r>
          </w:p>
          <w:p w:rsidR="00812AE4" w:rsidRDefault="001E4CFC" w:rsidP="00976D0F">
            <w:pPr>
              <w:ind w:firstLine="6"/>
            </w:pPr>
            <w:r w:rsidRPr="00782B3A">
              <w:t xml:space="preserve"> </w:t>
            </w:r>
          </w:p>
          <w:p w:rsidR="001E4CFC" w:rsidRPr="00782B3A" w:rsidRDefault="001E4CFC" w:rsidP="00976D0F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</w:tr>
      <w:tr w:rsidR="001E4CFC" w:rsidTr="003E0C7B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5022" w:type="dxa"/>
            <w:gridSpan w:val="2"/>
            <w:vAlign w:val="center"/>
          </w:tcPr>
          <w:p w:rsidR="001E4CFC" w:rsidRPr="00227830" w:rsidRDefault="001E4CFC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1E4CFC" w:rsidRPr="00227830" w:rsidRDefault="001E4CFC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2AE4" w:rsidRDefault="00812AE4" w:rsidP="00B559BE">
      <w:pPr>
        <w:pStyle w:val="aa"/>
        <w:spacing w:before="0"/>
        <w:jc w:val="right"/>
        <w:sectPr w:rsidR="00812AE4" w:rsidSect="00ED5F8B">
          <w:headerReference w:type="default" r:id="rId8"/>
          <w:pgSz w:w="11906" w:h="16838" w:code="9"/>
          <w:pgMar w:top="426" w:right="851" w:bottom="567" w:left="1134" w:header="709" w:footer="709" w:gutter="0"/>
          <w:cols w:space="708"/>
          <w:docGrid w:linePitch="360"/>
        </w:sectPr>
      </w:pPr>
    </w:p>
    <w:p w:rsidR="001E4CFC" w:rsidRPr="005A0C53" w:rsidRDefault="001E4CFC" w:rsidP="00B559BE">
      <w:pPr>
        <w:pStyle w:val="aa"/>
        <w:spacing w:before="0"/>
        <w:jc w:val="right"/>
        <w:rPr>
          <w:b w:val="0"/>
        </w:rPr>
      </w:pPr>
      <w:r>
        <w:lastRenderedPageBreak/>
        <w:t xml:space="preserve">                     </w:t>
      </w:r>
      <w:r w:rsidRPr="005A0C53">
        <w:rPr>
          <w:b w:val="0"/>
        </w:rPr>
        <w:t>Приложение №1</w:t>
      </w:r>
    </w:p>
    <w:p w:rsidR="001E4CFC" w:rsidRDefault="001E4CFC" w:rsidP="00B559BE">
      <w:pPr>
        <w:jc w:val="right"/>
      </w:pPr>
      <w:r>
        <w:t xml:space="preserve">                                                                                </w:t>
      </w:r>
      <w:r w:rsidRPr="005A0C53">
        <w:t xml:space="preserve">к Договору  </w:t>
      </w:r>
      <w:r>
        <w:t>об оказании образовательных услуг</w:t>
      </w:r>
    </w:p>
    <w:p w:rsidR="001E4CFC" w:rsidRPr="005A0C53" w:rsidRDefault="001E4CFC" w:rsidP="00B559BE">
      <w:pPr>
        <w:jc w:val="right"/>
      </w:pPr>
      <w:r>
        <w:t xml:space="preserve">                                                                                </w:t>
      </w:r>
      <w:r w:rsidRPr="005A0C53">
        <w:t xml:space="preserve">№ </w:t>
      </w:r>
      <w:r>
        <w:t xml:space="preserve">14-076-5503/1 </w:t>
      </w:r>
      <w:r w:rsidRPr="005A0C53">
        <w:t>от «</w:t>
      </w:r>
      <w:r>
        <w:t>12</w:t>
      </w:r>
      <w:r w:rsidRPr="005A0C53">
        <w:t xml:space="preserve">» </w:t>
      </w:r>
      <w:r>
        <w:t xml:space="preserve"> декабря </w:t>
      </w:r>
      <w:r w:rsidRPr="005A0C53">
        <w:t>20</w:t>
      </w:r>
      <w:r>
        <w:t>13</w:t>
      </w:r>
      <w:r w:rsidRPr="005A0C53">
        <w:t xml:space="preserve"> г. </w:t>
      </w:r>
    </w:p>
    <w:p w:rsidR="001E4CFC" w:rsidRPr="005A0C53" w:rsidRDefault="001E4CFC" w:rsidP="00B559BE">
      <w:pPr>
        <w:jc w:val="right"/>
      </w:pPr>
    </w:p>
    <w:p w:rsidR="001E4CFC" w:rsidRDefault="001E4CFC" w:rsidP="00ED5F8B">
      <w:pPr>
        <w:jc w:val="center"/>
      </w:pPr>
    </w:p>
    <w:p w:rsidR="001E4CFC" w:rsidRDefault="001E4CFC" w:rsidP="00ED5F8B">
      <w:pPr>
        <w:jc w:val="center"/>
        <w:rPr>
          <w:b/>
        </w:rPr>
      </w:pPr>
      <w:r w:rsidRPr="00BF7A0A">
        <w:rPr>
          <w:b/>
        </w:rPr>
        <w:t>УТВЕРЖД</w:t>
      </w:r>
      <w:r w:rsidR="00233950">
        <w:rPr>
          <w:b/>
        </w:rPr>
        <w:t>А</w:t>
      </w:r>
      <w:r w:rsidRPr="00BF7A0A">
        <w:rPr>
          <w:b/>
        </w:rPr>
        <w:t>Ю</w:t>
      </w:r>
      <w:r>
        <w:rPr>
          <w:b/>
        </w:rPr>
        <w:t>:</w:t>
      </w:r>
    </w:p>
    <w:p w:rsidR="001E4CFC" w:rsidRDefault="001E4CFC" w:rsidP="00ED5F8B">
      <w:pPr>
        <w:jc w:val="center"/>
        <w:rPr>
          <w:b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1E4CFC" w:rsidTr="00F625AB">
        <w:tc>
          <w:tcPr>
            <w:tcW w:w="4644" w:type="dxa"/>
          </w:tcPr>
          <w:p w:rsidR="001E4CFC" w:rsidRPr="00A51A63" w:rsidRDefault="001E4CFC" w:rsidP="00F625AB">
            <w:pPr>
              <w:pStyle w:val="a6"/>
              <w:ind w:firstLine="0"/>
            </w:pPr>
            <w:r w:rsidRPr="00A51A63">
              <w:t>От Заказчика:</w:t>
            </w:r>
          </w:p>
        </w:tc>
        <w:tc>
          <w:tcPr>
            <w:tcW w:w="284" w:type="dxa"/>
          </w:tcPr>
          <w:p w:rsidR="001E4CFC" w:rsidRPr="00A51A63" w:rsidRDefault="001E4CFC" w:rsidP="00F625AB">
            <w:pPr>
              <w:pStyle w:val="a6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1E4CFC" w:rsidRPr="00A51A63" w:rsidRDefault="001E4CFC" w:rsidP="00F625AB">
            <w:pPr>
              <w:pStyle w:val="a6"/>
              <w:ind w:firstLine="0"/>
            </w:pPr>
            <w:r w:rsidRPr="00A51A63">
              <w:t xml:space="preserve">    От Исполнителя:</w:t>
            </w:r>
          </w:p>
          <w:p w:rsidR="001E4CFC" w:rsidRPr="00A51A63" w:rsidRDefault="001E4CFC" w:rsidP="00F625AB">
            <w:pPr>
              <w:pStyle w:val="a6"/>
              <w:ind w:firstLine="0"/>
              <w:jc w:val="center"/>
            </w:pPr>
          </w:p>
        </w:tc>
      </w:tr>
      <w:tr w:rsidR="001E4CFC" w:rsidRPr="003371AE" w:rsidTr="00F625AB">
        <w:tc>
          <w:tcPr>
            <w:tcW w:w="4928" w:type="dxa"/>
            <w:gridSpan w:val="2"/>
          </w:tcPr>
          <w:p w:rsidR="001E4CFC" w:rsidRPr="00A51A63" w:rsidRDefault="001E4CFC" w:rsidP="003E0C7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  <w:proofErr w:type="spellStart"/>
            <w:r w:rsidRPr="00A51A63">
              <w:rPr>
                <w:b/>
              </w:rPr>
              <w:t>И.о</w:t>
            </w:r>
            <w:proofErr w:type="spellEnd"/>
            <w:r w:rsidRPr="00A51A63">
              <w:rPr>
                <w:b/>
              </w:rPr>
              <w:t>. заместителя генерального директора-Директора</w:t>
            </w:r>
            <w:r w:rsidRPr="00A51A63">
              <w:t xml:space="preserve"> </w:t>
            </w:r>
            <w:r w:rsidRPr="00A51A63">
              <w:rPr>
                <w:b/>
                <w:bCs/>
                <w:szCs w:val="22"/>
              </w:rPr>
              <w:t xml:space="preserve">филиала </w:t>
            </w:r>
            <w:r w:rsidRPr="00A51A63">
              <w:rPr>
                <w:b/>
                <w:bCs/>
              </w:rPr>
              <w:t>ОАО «МРСК Центра» - «Ярэнерго»</w:t>
            </w:r>
          </w:p>
          <w:p w:rsidR="001E4CFC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</w:p>
          <w:p w:rsidR="00F966EE" w:rsidRPr="00A51A63" w:rsidRDefault="00F966EE" w:rsidP="00F625A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  <w:r w:rsidRPr="00A51A63">
              <w:rPr>
                <w:b/>
                <w:bCs/>
              </w:rPr>
              <w:t>___________________ К.В. Котиков</w:t>
            </w: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Cs/>
              </w:rPr>
            </w:pPr>
            <w:proofErr w:type="spellStart"/>
            <w:r w:rsidRPr="00A51A63">
              <w:rPr>
                <w:b/>
                <w:bCs/>
              </w:rPr>
              <w:t>м.п</w:t>
            </w:r>
            <w:proofErr w:type="spellEnd"/>
            <w:r w:rsidRPr="00A51A63"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1E4CFC" w:rsidRPr="00A51A63" w:rsidRDefault="001E4CFC" w:rsidP="00F625AB">
            <w:pPr>
              <w:pStyle w:val="a6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1E4CFC" w:rsidRPr="00F966EE" w:rsidRDefault="001E4CFC" w:rsidP="00F625AB">
            <w:pPr>
              <w:pStyle w:val="a6"/>
              <w:spacing w:line="276" w:lineRule="auto"/>
              <w:ind w:firstLine="0"/>
              <w:rPr>
                <w:b/>
              </w:rPr>
            </w:pPr>
            <w:r w:rsidRPr="00F966EE">
              <w:rPr>
                <w:b/>
              </w:rPr>
              <w:t>Первый проректор     ФГАОУ ДПО "ПЭИПК"</w:t>
            </w: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highlight w:val="yellow"/>
              </w:rPr>
            </w:pP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highlight w:val="yellow"/>
              </w:rPr>
            </w:pP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  <w:highlight w:val="yellow"/>
              </w:rPr>
            </w:pPr>
          </w:p>
          <w:p w:rsidR="001E4CFC" w:rsidRPr="00F966EE" w:rsidRDefault="001E4CFC" w:rsidP="00F625AB">
            <w:pPr>
              <w:pStyle w:val="a6"/>
              <w:spacing w:line="276" w:lineRule="auto"/>
              <w:ind w:firstLine="0"/>
            </w:pPr>
            <w:r w:rsidRPr="00F966EE">
              <w:rPr>
                <w:b/>
                <w:bCs/>
              </w:rPr>
              <w:t>_____________________</w:t>
            </w:r>
            <w:r w:rsidRPr="00F966EE">
              <w:rPr>
                <w:b/>
              </w:rPr>
              <w:t xml:space="preserve"> С.М. </w:t>
            </w:r>
            <w:proofErr w:type="spellStart"/>
            <w:r w:rsidRPr="00F966EE">
              <w:rPr>
                <w:b/>
              </w:rPr>
              <w:t>Подколзин</w:t>
            </w:r>
            <w:proofErr w:type="spellEnd"/>
            <w:r w:rsidRPr="00F966EE">
              <w:rPr>
                <w:b/>
                <w:bCs/>
              </w:rPr>
              <w:t xml:space="preserve"> </w:t>
            </w:r>
            <w:r w:rsidRPr="00F966EE">
              <w:rPr>
                <w:b/>
              </w:rPr>
              <w:t xml:space="preserve"> </w:t>
            </w:r>
          </w:p>
          <w:p w:rsidR="001E4CFC" w:rsidRPr="00F966EE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  <w:proofErr w:type="spellStart"/>
            <w:r w:rsidRPr="00F966EE">
              <w:rPr>
                <w:b/>
                <w:bCs/>
              </w:rPr>
              <w:t>м.п</w:t>
            </w:r>
            <w:proofErr w:type="spellEnd"/>
            <w:r w:rsidRPr="00F966EE">
              <w:rPr>
                <w:b/>
                <w:bCs/>
              </w:rPr>
              <w:t>.</w:t>
            </w: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  <w:highlight w:val="yellow"/>
              </w:rPr>
            </w:pP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  <w:highlight w:val="yellow"/>
              </w:rPr>
            </w:pPr>
          </w:p>
          <w:p w:rsidR="001E4CFC" w:rsidRPr="00A51A63" w:rsidRDefault="001E4CFC" w:rsidP="00F625AB">
            <w:pPr>
              <w:pStyle w:val="a6"/>
              <w:spacing w:line="276" w:lineRule="auto"/>
              <w:ind w:firstLine="0"/>
              <w:rPr>
                <w:b/>
                <w:bCs/>
                <w:highlight w:val="yellow"/>
              </w:rPr>
            </w:pPr>
          </w:p>
        </w:tc>
      </w:tr>
    </w:tbl>
    <w:p w:rsidR="001E4CFC" w:rsidRDefault="001E4CFC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таблица стоимости услуг</w:t>
      </w:r>
    </w:p>
    <w:p w:rsidR="001E4CFC" w:rsidRDefault="001E4CFC" w:rsidP="00ED5F8B">
      <w:pPr>
        <w:jc w:val="center"/>
        <w:rPr>
          <w:b/>
          <w:sz w:val="28"/>
          <w:szCs w:val="28"/>
        </w:rPr>
      </w:pPr>
    </w:p>
    <w:p w:rsidR="001E4CFC" w:rsidRDefault="001E4CFC" w:rsidP="00ED5F8B">
      <w:pPr>
        <w:jc w:val="center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521"/>
        <w:gridCol w:w="1276"/>
        <w:gridCol w:w="1701"/>
      </w:tblGrid>
      <w:tr w:rsidR="001E4CFC" w:rsidRPr="00656D93" w:rsidTr="00F625AB">
        <w:trPr>
          <w:trHeight w:val="919"/>
        </w:trPr>
        <w:tc>
          <w:tcPr>
            <w:tcW w:w="567" w:type="dxa"/>
            <w:vAlign w:val="center"/>
          </w:tcPr>
          <w:p w:rsidR="001E4CFC" w:rsidRPr="00656D93" w:rsidRDefault="001E4CFC" w:rsidP="00F625AB">
            <w:pPr>
              <w:pStyle w:val="afd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№ </w:t>
            </w:r>
            <w:proofErr w:type="gramStart"/>
            <w:r w:rsidRPr="00656D93">
              <w:rPr>
                <w:szCs w:val="22"/>
              </w:rPr>
              <w:t>п</w:t>
            </w:r>
            <w:proofErr w:type="gramEnd"/>
            <w:r w:rsidRPr="00656D93">
              <w:rPr>
                <w:szCs w:val="22"/>
              </w:rPr>
              <w:t>/п</w:t>
            </w:r>
          </w:p>
        </w:tc>
        <w:tc>
          <w:tcPr>
            <w:tcW w:w="6521" w:type="dxa"/>
            <w:vAlign w:val="center"/>
          </w:tcPr>
          <w:p w:rsidR="001E4CFC" w:rsidRPr="00656D93" w:rsidRDefault="001E4CFC" w:rsidP="00F625AB">
            <w:pPr>
              <w:pStyle w:val="afd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Вид </w:t>
            </w:r>
            <w:r>
              <w:rPr>
                <w:szCs w:val="22"/>
              </w:rPr>
              <w:t>услуг</w:t>
            </w:r>
          </w:p>
        </w:tc>
        <w:tc>
          <w:tcPr>
            <w:tcW w:w="1276" w:type="dxa"/>
            <w:vAlign w:val="center"/>
          </w:tcPr>
          <w:p w:rsidR="001E4CFC" w:rsidRPr="00656D93" w:rsidRDefault="001E4CFC" w:rsidP="00F625AB">
            <w:pPr>
              <w:pStyle w:val="afd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Ед. изм.</w:t>
            </w:r>
          </w:p>
          <w:p w:rsidR="001E4CFC" w:rsidRPr="00656D93" w:rsidRDefault="001E4CFC" w:rsidP="00F625AB">
            <w:pPr>
              <w:pStyle w:val="afd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Кол-во</w:t>
            </w:r>
          </w:p>
        </w:tc>
        <w:tc>
          <w:tcPr>
            <w:tcW w:w="1701" w:type="dxa"/>
            <w:vAlign w:val="center"/>
          </w:tcPr>
          <w:p w:rsidR="001E4CFC" w:rsidRPr="00656D93" w:rsidRDefault="001E4CFC" w:rsidP="00F625AB">
            <w:pPr>
              <w:pStyle w:val="afd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Единичная расценка, руб</w:t>
            </w:r>
            <w:proofErr w:type="gramStart"/>
            <w:r w:rsidRPr="00656D93">
              <w:rPr>
                <w:szCs w:val="22"/>
              </w:rPr>
              <w:t>.(</w:t>
            </w:r>
            <w:proofErr w:type="gramEnd"/>
            <w:r w:rsidRPr="00656D93">
              <w:rPr>
                <w:szCs w:val="22"/>
              </w:rPr>
              <w:t>без НДС)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spacing w:line="276" w:lineRule="auto"/>
              <w:rPr>
                <w:color w:val="000000"/>
              </w:rPr>
            </w:pPr>
            <w:r w:rsidRPr="0051058F">
              <w:rPr>
                <w:color w:val="000000"/>
              </w:rPr>
              <w:t>Актуальные вопросы оперативного управления электрическими сетями распределительных сетевых компаний (Главные инженеры ПО (ПЭС) и РЭС)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spacing w:line="276" w:lineRule="auto"/>
              <w:rPr>
                <w:color w:val="000000"/>
              </w:rPr>
            </w:pPr>
            <w:r w:rsidRPr="0051058F">
              <w:rPr>
                <w:color w:val="000000"/>
              </w:rPr>
              <w:t xml:space="preserve">Выбор оборудования и расчеты воздушных линий напряжением 35 </w:t>
            </w:r>
            <w:proofErr w:type="spellStart"/>
            <w:r w:rsidRPr="0051058F">
              <w:rPr>
                <w:color w:val="000000"/>
              </w:rPr>
              <w:t>кВ</w:t>
            </w:r>
            <w:proofErr w:type="spellEnd"/>
            <w:r w:rsidRPr="0051058F">
              <w:rPr>
                <w:color w:val="000000"/>
              </w:rPr>
              <w:t xml:space="preserve"> и выше при проектировании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spacing w:line="276" w:lineRule="auto"/>
              <w:rPr>
                <w:color w:val="000000"/>
              </w:rPr>
            </w:pPr>
            <w:r w:rsidRPr="0051058F">
              <w:rPr>
                <w:color w:val="000000"/>
              </w:rPr>
              <w:t>Диагностика, мониторинг и ремонты по состоянию электроэнергетического оборудования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spacing w:line="276" w:lineRule="auto"/>
              <w:rPr>
                <w:color w:val="000000"/>
              </w:rPr>
            </w:pPr>
            <w:r w:rsidRPr="0051058F">
              <w:rPr>
                <w:color w:val="000000"/>
              </w:rPr>
              <w:t>Испытание, диагностика и оценка состояния силовых трансформаторов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spacing w:line="276" w:lineRule="auto"/>
              <w:rPr>
                <w:color w:val="000000"/>
              </w:rPr>
            </w:pPr>
            <w:r w:rsidRPr="0051058F">
              <w:rPr>
                <w:color w:val="000000"/>
              </w:rPr>
              <w:t xml:space="preserve">Испытания, измерения и диагностика электроустановок 110 </w:t>
            </w:r>
            <w:proofErr w:type="spellStart"/>
            <w:r w:rsidRPr="0051058F">
              <w:rPr>
                <w:color w:val="000000"/>
              </w:rPr>
              <w:t>кВ</w:t>
            </w:r>
            <w:proofErr w:type="spellEnd"/>
            <w:r w:rsidRPr="0051058F">
              <w:rPr>
                <w:color w:val="000000"/>
              </w:rPr>
              <w:t xml:space="preserve"> и выше.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Качество и коммерческий учет электроэнергии. АИИС КУЭ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Конструкция и эксплуатация кабелей с пластмассовой изоляцией и СИП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Методы и средства </w:t>
            </w:r>
            <w:proofErr w:type="spellStart"/>
            <w:r w:rsidRPr="00F625AB">
              <w:rPr>
                <w:color w:val="000000"/>
              </w:rPr>
              <w:t>хроматографического</w:t>
            </w:r>
            <w:proofErr w:type="spellEnd"/>
            <w:r w:rsidRPr="00F625AB">
              <w:rPr>
                <w:color w:val="000000"/>
              </w:rPr>
              <w:t xml:space="preserve"> анализа трансформаторного масла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Многофункциональные программно-аппаратные комплексы телемеханики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Оборудование и расчеты воздушных линий напряжением 0,4-10 </w:t>
            </w:r>
            <w:proofErr w:type="spellStart"/>
            <w:r w:rsidRPr="00F625AB">
              <w:rPr>
                <w:color w:val="000000"/>
              </w:rPr>
              <w:t>кВ</w:t>
            </w:r>
            <w:proofErr w:type="spellEnd"/>
            <w:r w:rsidRPr="00F625AB">
              <w:rPr>
                <w:color w:val="000000"/>
              </w:rPr>
              <w:t xml:space="preserve"> при проектировании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Организация и управление в строительстве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Организация и управление эксплуатационно-ремонтным обслуживанием распределительных электрических сетей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Организация оперативного управления электрическими сетями 0,4-35 </w:t>
            </w:r>
            <w:proofErr w:type="spellStart"/>
            <w:r w:rsidRPr="00F625AB">
              <w:rPr>
                <w:color w:val="000000"/>
              </w:rPr>
              <w:t>кВ.</w:t>
            </w:r>
            <w:proofErr w:type="spellEnd"/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Особенности эксплуатации вакуумных коммутационных аппаратов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Подготовка начальников службы </w:t>
            </w:r>
            <w:proofErr w:type="gramStart"/>
            <w:r w:rsidRPr="00F625AB">
              <w:rPr>
                <w:color w:val="000000"/>
              </w:rPr>
              <w:t>ВЛ</w:t>
            </w:r>
            <w:proofErr w:type="gramEnd"/>
            <w:r w:rsidRPr="00F625AB">
              <w:rPr>
                <w:color w:val="000000"/>
              </w:rPr>
              <w:t xml:space="preserve"> 110 </w:t>
            </w:r>
            <w:proofErr w:type="spellStart"/>
            <w:r w:rsidRPr="00F625AB">
              <w:rPr>
                <w:color w:val="000000"/>
              </w:rPr>
              <w:t>кВ</w:t>
            </w:r>
            <w:proofErr w:type="spellEnd"/>
            <w:r w:rsidRPr="00F625AB">
              <w:rPr>
                <w:color w:val="000000"/>
              </w:rPr>
              <w:t xml:space="preserve"> и выше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Розничный рынок электроэнергии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Сметная стоимость и себестоимость строительства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Современные методы и программные средства планирования и расчета режимов распределительных электрических сетей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Современные методы и программные средства расчета режимов сетей 110 </w:t>
            </w:r>
            <w:proofErr w:type="spellStart"/>
            <w:r w:rsidRPr="00F625AB">
              <w:rPr>
                <w:color w:val="000000"/>
              </w:rPr>
              <w:t>кВ</w:t>
            </w:r>
            <w:proofErr w:type="spellEnd"/>
            <w:r w:rsidRPr="00F625AB">
              <w:rPr>
                <w:color w:val="000000"/>
              </w:rPr>
              <w:t xml:space="preserve"> распределительных сетевых компаний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Технология оперативного управления линиями электропередачи системного значения 110 </w:t>
            </w:r>
            <w:proofErr w:type="spellStart"/>
            <w:r w:rsidRPr="00F625AB">
              <w:rPr>
                <w:color w:val="000000"/>
              </w:rPr>
              <w:t>кВ</w:t>
            </w:r>
            <w:proofErr w:type="spellEnd"/>
            <w:r w:rsidRPr="00F625AB">
              <w:rPr>
                <w:color w:val="000000"/>
              </w:rPr>
              <w:t xml:space="preserve"> распределительных сетевых компаний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Управление активами энергокомпании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Управление и работа с персоналом энергетики, ТЭК, промышленных предприятий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F625AB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Управленческий анализ</w:t>
            </w:r>
          </w:p>
        </w:tc>
        <w:tc>
          <w:tcPr>
            <w:tcW w:w="1276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F625AB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Цифровые устройства РЗА: выбор, формирование логики, вторичная коммутация при применении </w:t>
            </w:r>
            <w:proofErr w:type="gramStart"/>
            <w:r w:rsidRPr="00F625AB">
              <w:rPr>
                <w:color w:val="000000"/>
              </w:rPr>
              <w:t>цифровых</w:t>
            </w:r>
            <w:proofErr w:type="gramEnd"/>
            <w:r w:rsidRPr="00F625AB">
              <w:rPr>
                <w:color w:val="000000"/>
              </w:rPr>
              <w:t xml:space="preserve"> РЗА</w:t>
            </w:r>
          </w:p>
        </w:tc>
        <w:tc>
          <w:tcPr>
            <w:tcW w:w="1276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F625AB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Экономика и регулирование деятельности по технологическому присоединению к электрическим сетям</w:t>
            </w:r>
          </w:p>
        </w:tc>
        <w:tc>
          <w:tcPr>
            <w:tcW w:w="1276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F625AB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>Эксплуатация маслонаполненного оборудования (для переквалифицирующихся специалистов с техническим образованием)</w:t>
            </w:r>
          </w:p>
        </w:tc>
        <w:tc>
          <w:tcPr>
            <w:tcW w:w="1276" w:type="dxa"/>
            <w:vAlign w:val="center"/>
          </w:tcPr>
          <w:p w:rsidR="001E4CFC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B559BE" w:rsidRDefault="001E4CFC" w:rsidP="00F625AB">
            <w:pPr>
              <w:jc w:val="center"/>
              <w:rPr>
                <w:color w:val="000000"/>
                <w:highlight w:val="yellow"/>
              </w:rPr>
            </w:pPr>
            <w:r w:rsidRPr="00F966EE">
              <w:rPr>
                <w:color w:val="000000"/>
              </w:rPr>
              <w:t>30000,00</w:t>
            </w:r>
          </w:p>
        </w:tc>
      </w:tr>
      <w:tr w:rsidR="001E4CFC" w:rsidRPr="00656D93" w:rsidTr="003E0C7B">
        <w:trPr>
          <w:trHeight w:val="525"/>
        </w:trPr>
        <w:tc>
          <w:tcPr>
            <w:tcW w:w="567" w:type="dxa"/>
            <w:vAlign w:val="center"/>
          </w:tcPr>
          <w:p w:rsidR="001E4CFC" w:rsidRPr="00656D93" w:rsidRDefault="001E4CFC" w:rsidP="00ED5F8B">
            <w:pPr>
              <w:pStyle w:val="afe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1E4CFC" w:rsidRPr="00BF0E73" w:rsidRDefault="001E4CFC" w:rsidP="003E0C7B">
            <w:pPr>
              <w:rPr>
                <w:color w:val="000000"/>
              </w:rPr>
            </w:pPr>
            <w:r w:rsidRPr="00F625AB">
              <w:rPr>
                <w:color w:val="000000"/>
              </w:rPr>
              <w:t xml:space="preserve">Подготовка начальников службы </w:t>
            </w:r>
            <w:proofErr w:type="gramStart"/>
            <w:r w:rsidRPr="00F625AB">
              <w:rPr>
                <w:color w:val="000000"/>
              </w:rPr>
              <w:t>ВЛ</w:t>
            </w:r>
            <w:proofErr w:type="gramEnd"/>
            <w:r w:rsidRPr="00F625AB">
              <w:rPr>
                <w:color w:val="000000"/>
              </w:rPr>
              <w:t xml:space="preserve"> 110 </w:t>
            </w:r>
            <w:proofErr w:type="spellStart"/>
            <w:r w:rsidRPr="00F625AB">
              <w:rPr>
                <w:color w:val="000000"/>
              </w:rPr>
              <w:t>кВ</w:t>
            </w:r>
            <w:proofErr w:type="spellEnd"/>
            <w:r w:rsidRPr="00F625AB">
              <w:rPr>
                <w:color w:val="000000"/>
              </w:rPr>
              <w:t xml:space="preserve"> и выше</w:t>
            </w:r>
          </w:p>
        </w:tc>
        <w:tc>
          <w:tcPr>
            <w:tcW w:w="1276" w:type="dxa"/>
            <w:vAlign w:val="center"/>
          </w:tcPr>
          <w:p w:rsidR="001E4CFC" w:rsidRPr="00A22936" w:rsidRDefault="001E4CFC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E4CFC" w:rsidRPr="00B559BE" w:rsidRDefault="001E4CFC" w:rsidP="00F625AB">
            <w:pPr>
              <w:jc w:val="center"/>
              <w:rPr>
                <w:color w:val="000000"/>
                <w:highlight w:val="yellow"/>
              </w:rPr>
            </w:pPr>
            <w:r w:rsidRPr="00F966EE">
              <w:rPr>
                <w:color w:val="000000"/>
              </w:rPr>
              <w:t>25000,00</w:t>
            </w:r>
          </w:p>
        </w:tc>
      </w:tr>
      <w:tr w:rsidR="001E4CFC" w:rsidRPr="00656D93" w:rsidTr="00F625AB">
        <w:trPr>
          <w:trHeight w:val="277"/>
        </w:trPr>
        <w:tc>
          <w:tcPr>
            <w:tcW w:w="8364" w:type="dxa"/>
            <w:gridSpan w:val="3"/>
          </w:tcPr>
          <w:p w:rsidR="001E4CFC" w:rsidRPr="00656D93" w:rsidRDefault="001E4CFC" w:rsidP="00F625AB">
            <w:pPr>
              <w:pStyle w:val="afe"/>
              <w:spacing w:before="0"/>
              <w:ind w:left="0" w:right="0"/>
              <w:jc w:val="center"/>
              <w:rPr>
                <w:color w:val="000000"/>
                <w:szCs w:val="22"/>
              </w:rPr>
            </w:pPr>
            <w:r w:rsidRPr="00656D93">
              <w:rPr>
                <w:b/>
                <w:bCs/>
                <w:color w:val="000000"/>
                <w:sz w:val="22"/>
                <w:szCs w:val="22"/>
              </w:rPr>
              <w:t>ИТОГО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 </w:t>
            </w:r>
            <w:r w:rsidRPr="00656D93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701" w:type="dxa"/>
            <w:vAlign w:val="bottom"/>
          </w:tcPr>
          <w:p w:rsidR="001E4CFC" w:rsidRPr="00A22936" w:rsidRDefault="00F966EE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9777</w:t>
            </w:r>
            <w:r w:rsidR="001E4CFC">
              <w:rPr>
                <w:color w:val="000000"/>
              </w:rPr>
              <w:t>00,00</w:t>
            </w:r>
          </w:p>
        </w:tc>
      </w:tr>
    </w:tbl>
    <w:p w:rsidR="001E4CFC" w:rsidRDefault="001E4CFC" w:rsidP="00ED5F8B">
      <w:pPr>
        <w:jc w:val="center"/>
        <w:rPr>
          <w:lang w:val="en-US"/>
        </w:rPr>
      </w:pPr>
    </w:p>
    <w:p w:rsidR="001E4CFC" w:rsidRDefault="001E4CFC" w:rsidP="00ED5F8B">
      <w:pPr>
        <w:jc w:val="center"/>
        <w:rPr>
          <w:lang w:val="en-US"/>
        </w:rPr>
      </w:pPr>
    </w:p>
    <w:p w:rsidR="001E4CFC" w:rsidRDefault="001E4CFC" w:rsidP="00ED5F8B">
      <w:pPr>
        <w:jc w:val="center"/>
        <w:rPr>
          <w:lang w:val="en-US"/>
        </w:rPr>
      </w:pPr>
    </w:p>
    <w:p w:rsidR="001E4CFC" w:rsidRDefault="001E4CFC" w:rsidP="00ED5F8B">
      <w:pPr>
        <w:jc w:val="center"/>
        <w:rPr>
          <w:lang w:val="en-US"/>
        </w:rPr>
      </w:pPr>
    </w:p>
    <w:p w:rsidR="001E4CFC" w:rsidRDefault="001E4CFC" w:rsidP="00ED5F8B">
      <w:pPr>
        <w:jc w:val="center"/>
        <w:rPr>
          <w:lang w:val="en-US"/>
        </w:rPr>
      </w:pPr>
    </w:p>
    <w:p w:rsidR="001E4CFC" w:rsidRDefault="001E4CFC" w:rsidP="00ED5F8B">
      <w:pPr>
        <w:jc w:val="center"/>
      </w:pPr>
    </w:p>
    <w:p w:rsidR="001E4CFC" w:rsidRDefault="001E4CFC" w:rsidP="000822FF">
      <w:pPr>
        <w:jc w:val="center"/>
        <w:rPr>
          <w:lang w:val="en-US"/>
        </w:rPr>
      </w:pPr>
    </w:p>
    <w:p w:rsidR="001E4CFC" w:rsidRDefault="001E4CFC" w:rsidP="000822FF">
      <w:pPr>
        <w:jc w:val="center"/>
        <w:rPr>
          <w:lang w:val="en-US"/>
        </w:rPr>
        <w:sectPr w:rsidR="001E4CFC" w:rsidSect="00ED5F8B">
          <w:pgSz w:w="11906" w:h="16838" w:code="9"/>
          <w:pgMar w:top="426" w:right="851" w:bottom="567" w:left="1134" w:header="709" w:footer="709" w:gutter="0"/>
          <w:cols w:space="708"/>
          <w:docGrid w:linePitch="360"/>
        </w:sectPr>
      </w:pP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>
        <w:lastRenderedPageBreak/>
        <w:t xml:space="preserve">                                                                        </w:t>
      </w:r>
      <w:r w:rsidRPr="00B559BE">
        <w:rPr>
          <w:sz w:val="20"/>
        </w:rPr>
        <w:t xml:space="preserve">Приложение №2 </w:t>
      </w: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B559BE">
        <w:rPr>
          <w:sz w:val="20"/>
        </w:rPr>
        <w:t xml:space="preserve">                                                                        к Договору об оказании образовательных услуг </w:t>
      </w: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B559BE">
        <w:rPr>
          <w:sz w:val="20"/>
        </w:rPr>
        <w:t xml:space="preserve">                                                                        № 14-076-5503/1 от «12»  декабря 2013 г.</w:t>
      </w:r>
    </w:p>
    <w:p w:rsidR="001E4CFC" w:rsidRDefault="001E4CFC" w:rsidP="00ED5F8B">
      <w:pPr>
        <w:jc w:val="right"/>
      </w:pPr>
    </w:p>
    <w:p w:rsidR="001E4CFC" w:rsidRDefault="001E4CFC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 протокола утверждаю:</w:t>
      </w:r>
    </w:p>
    <w:p w:rsidR="001E4CFC" w:rsidRDefault="001E4CFC" w:rsidP="00ED5F8B">
      <w:pPr>
        <w:jc w:val="center"/>
        <w:rPr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1E4CFC" w:rsidTr="00F625AB">
        <w:tc>
          <w:tcPr>
            <w:tcW w:w="4644" w:type="dxa"/>
          </w:tcPr>
          <w:p w:rsidR="001E4CFC" w:rsidRPr="00A51A63" w:rsidRDefault="001E4CFC" w:rsidP="00F625AB">
            <w:pPr>
              <w:pStyle w:val="a6"/>
              <w:ind w:firstLine="0"/>
              <w:rPr>
                <w:b/>
              </w:rPr>
            </w:pPr>
            <w:r w:rsidRPr="00A51A63">
              <w:rPr>
                <w:b/>
              </w:rPr>
              <w:t>От Заказчика:</w:t>
            </w:r>
          </w:p>
        </w:tc>
        <w:tc>
          <w:tcPr>
            <w:tcW w:w="284" w:type="dxa"/>
          </w:tcPr>
          <w:p w:rsidR="001E4CFC" w:rsidRPr="00A51A63" w:rsidRDefault="001E4CFC" w:rsidP="00F625AB">
            <w:pPr>
              <w:pStyle w:val="a6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1E4CFC" w:rsidRPr="00A51A63" w:rsidRDefault="001E4CFC" w:rsidP="00ED5F8B">
            <w:pPr>
              <w:pStyle w:val="a6"/>
              <w:ind w:left="506" w:firstLine="0"/>
              <w:rPr>
                <w:b/>
              </w:rPr>
            </w:pPr>
            <w:r w:rsidRPr="00A51A63">
              <w:t xml:space="preserve">    </w:t>
            </w:r>
            <w:r w:rsidRPr="00A51A63">
              <w:rPr>
                <w:b/>
              </w:rPr>
              <w:t>От</w:t>
            </w:r>
            <w:r w:rsidRPr="00A51A63">
              <w:t xml:space="preserve"> </w:t>
            </w:r>
            <w:r w:rsidRPr="00A51A63">
              <w:rPr>
                <w:b/>
              </w:rPr>
              <w:t>Исполнителя:</w:t>
            </w:r>
          </w:p>
          <w:p w:rsidR="001E4CFC" w:rsidRPr="00A51A63" w:rsidRDefault="001E4CFC" w:rsidP="00ED5F8B">
            <w:pPr>
              <w:pStyle w:val="a6"/>
              <w:ind w:left="506" w:firstLine="0"/>
              <w:jc w:val="center"/>
            </w:pPr>
          </w:p>
        </w:tc>
      </w:tr>
      <w:tr w:rsidR="001E4CFC" w:rsidTr="00F625AB">
        <w:tc>
          <w:tcPr>
            <w:tcW w:w="4928" w:type="dxa"/>
            <w:gridSpan w:val="2"/>
          </w:tcPr>
          <w:p w:rsidR="001E4CFC" w:rsidRPr="00A51A63" w:rsidRDefault="001E4CFC" w:rsidP="003E0C7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  <w:proofErr w:type="spellStart"/>
            <w:r w:rsidRPr="00A51A63">
              <w:rPr>
                <w:b/>
              </w:rPr>
              <w:t>И.о</w:t>
            </w:r>
            <w:proofErr w:type="spellEnd"/>
            <w:r w:rsidRPr="00A51A63">
              <w:rPr>
                <w:b/>
              </w:rPr>
              <w:t>. заместителя генерального директора-Директора</w:t>
            </w:r>
            <w:r w:rsidRPr="00A51A63">
              <w:t xml:space="preserve"> </w:t>
            </w:r>
            <w:r w:rsidRPr="00A51A63">
              <w:rPr>
                <w:b/>
                <w:bCs/>
                <w:szCs w:val="22"/>
              </w:rPr>
              <w:t xml:space="preserve">филиала </w:t>
            </w:r>
            <w:r w:rsidRPr="00A51A63">
              <w:rPr>
                <w:b/>
                <w:bCs/>
              </w:rPr>
              <w:t>ОАО «МРСК Центра» - «Ярэнерго»</w:t>
            </w:r>
          </w:p>
          <w:p w:rsidR="001E4CFC" w:rsidRPr="00A51A63" w:rsidRDefault="001E4CFC" w:rsidP="003E0C7B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</w:p>
          <w:p w:rsidR="001E4CFC" w:rsidRPr="00A51A63" w:rsidRDefault="001E4CFC" w:rsidP="000C7677">
            <w:pPr>
              <w:pStyle w:val="a6"/>
              <w:spacing w:line="276" w:lineRule="auto"/>
              <w:ind w:firstLine="0"/>
              <w:rPr>
                <w:b/>
                <w:bCs/>
              </w:rPr>
            </w:pPr>
            <w:r w:rsidRPr="00A51A63">
              <w:rPr>
                <w:b/>
                <w:bCs/>
              </w:rPr>
              <w:t>___________________ К.В. Котиков</w:t>
            </w:r>
          </w:p>
          <w:p w:rsidR="001E4CFC" w:rsidRPr="00A51A63" w:rsidRDefault="001E4CFC" w:rsidP="000C7677">
            <w:pPr>
              <w:pStyle w:val="a6"/>
              <w:spacing w:line="276" w:lineRule="auto"/>
              <w:ind w:firstLine="0"/>
              <w:rPr>
                <w:bCs/>
              </w:rPr>
            </w:pPr>
            <w:r w:rsidRPr="00A51A63">
              <w:rPr>
                <w:b/>
                <w:bCs/>
              </w:rPr>
              <w:t xml:space="preserve"> </w:t>
            </w:r>
            <w:proofErr w:type="spellStart"/>
            <w:r w:rsidRPr="00A51A63">
              <w:rPr>
                <w:b/>
                <w:bCs/>
              </w:rPr>
              <w:t>м.п</w:t>
            </w:r>
            <w:proofErr w:type="spellEnd"/>
            <w:r w:rsidRPr="00A51A63"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1E4CFC" w:rsidRPr="00A51A63" w:rsidRDefault="001E4CFC" w:rsidP="00F625AB">
            <w:pPr>
              <w:pStyle w:val="a6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  <w:rPr>
                <w:b/>
              </w:rPr>
            </w:pPr>
            <w:r w:rsidRPr="00A51A63">
              <w:rPr>
                <w:b/>
              </w:rPr>
              <w:t>Первый проректор     ФГАОУ ДПО "ПЭИПК"</w:t>
            </w:r>
          </w:p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  <w:rPr>
                <w:b/>
              </w:rPr>
            </w:pPr>
          </w:p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  <w:rPr>
                <w:b/>
              </w:rPr>
            </w:pPr>
          </w:p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  <w:rPr>
                <w:b/>
                <w:bCs/>
              </w:rPr>
            </w:pPr>
          </w:p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</w:pPr>
            <w:r w:rsidRPr="00A51A63">
              <w:rPr>
                <w:b/>
                <w:bCs/>
              </w:rPr>
              <w:t xml:space="preserve">______________ </w:t>
            </w:r>
            <w:r w:rsidRPr="00A51A63">
              <w:rPr>
                <w:b/>
              </w:rPr>
              <w:t xml:space="preserve">С. М. </w:t>
            </w:r>
            <w:proofErr w:type="spellStart"/>
            <w:r w:rsidRPr="00A51A63">
              <w:rPr>
                <w:b/>
              </w:rPr>
              <w:t>Подколзин</w:t>
            </w:r>
            <w:proofErr w:type="spellEnd"/>
            <w:r w:rsidRPr="00A51A63">
              <w:rPr>
                <w:b/>
                <w:bCs/>
              </w:rPr>
              <w:t xml:space="preserve"> </w:t>
            </w:r>
            <w:r w:rsidRPr="00A51A63">
              <w:rPr>
                <w:b/>
              </w:rPr>
              <w:t xml:space="preserve"> </w:t>
            </w:r>
          </w:p>
          <w:p w:rsidR="001E4CFC" w:rsidRPr="00A51A63" w:rsidRDefault="001E4CFC" w:rsidP="00ED5F8B">
            <w:pPr>
              <w:pStyle w:val="a6"/>
              <w:spacing w:line="276" w:lineRule="auto"/>
              <w:ind w:left="506" w:firstLine="0"/>
              <w:rPr>
                <w:b/>
                <w:bCs/>
              </w:rPr>
            </w:pPr>
            <w:proofErr w:type="spellStart"/>
            <w:r w:rsidRPr="00A51A63">
              <w:rPr>
                <w:b/>
                <w:bCs/>
              </w:rPr>
              <w:t>м.п</w:t>
            </w:r>
            <w:proofErr w:type="spellEnd"/>
            <w:r w:rsidRPr="00A51A63">
              <w:rPr>
                <w:b/>
                <w:bCs/>
              </w:rPr>
              <w:t>.</w:t>
            </w:r>
          </w:p>
        </w:tc>
      </w:tr>
    </w:tbl>
    <w:p w:rsidR="001E4CFC" w:rsidRDefault="001E4CFC" w:rsidP="00ED5F8B">
      <w:pPr>
        <w:jc w:val="center"/>
        <w:rPr>
          <w:b/>
          <w:sz w:val="28"/>
          <w:szCs w:val="28"/>
        </w:rPr>
      </w:pPr>
    </w:p>
    <w:p w:rsidR="001E4CFC" w:rsidRDefault="001E4CFC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E4CFC" w:rsidRDefault="001E4CFC" w:rsidP="00ED5F8B">
      <w:pPr>
        <w:jc w:val="center"/>
        <w:rPr>
          <w:b/>
        </w:rPr>
      </w:pPr>
      <w:r>
        <w:rPr>
          <w:b/>
        </w:rPr>
        <w:t>согласования тематики, сроков,</w:t>
      </w:r>
    </w:p>
    <w:p w:rsidR="001E4CFC" w:rsidRDefault="001E4CFC" w:rsidP="00ED5F8B">
      <w:pPr>
        <w:jc w:val="center"/>
        <w:rPr>
          <w:b/>
        </w:rPr>
      </w:pPr>
      <w:r>
        <w:rPr>
          <w:b/>
        </w:rPr>
        <w:t xml:space="preserve"> стоимости и количества </w:t>
      </w:r>
      <w:proofErr w:type="gramStart"/>
      <w:r>
        <w:rPr>
          <w:b/>
        </w:rPr>
        <w:t>обучаемых</w:t>
      </w:r>
      <w:proofErr w:type="gramEnd"/>
    </w:p>
    <w:p w:rsidR="001E4CFC" w:rsidRDefault="001E4CFC" w:rsidP="00ED5F8B">
      <w:pPr>
        <w:jc w:val="center"/>
        <w:rPr>
          <w:b/>
        </w:rPr>
      </w:pPr>
      <w:r>
        <w:rPr>
          <w:b/>
        </w:rPr>
        <w:t xml:space="preserve"> на период с ____________ по _____________</w:t>
      </w:r>
    </w:p>
    <w:p w:rsidR="001E4CFC" w:rsidRDefault="001E4CFC" w:rsidP="00ED5F8B">
      <w:pPr>
        <w:pStyle w:val="1"/>
      </w:pPr>
    </w:p>
    <w:p w:rsidR="001E4CFC" w:rsidRDefault="001E4CFC" w:rsidP="00ED5F8B">
      <w:r>
        <w:t>г.                                                                                                                            «__» ________ 2014г.</w:t>
      </w:r>
    </w:p>
    <w:p w:rsidR="001E4CFC" w:rsidRDefault="001E4CFC" w:rsidP="00ED5F8B"/>
    <w:p w:rsidR="001E4CFC" w:rsidRPr="00B57807" w:rsidRDefault="001E4CFC" w:rsidP="00ED5F8B">
      <w:pPr>
        <w:ind w:firstLine="1080"/>
        <w:jc w:val="both"/>
      </w:pPr>
      <w:r>
        <w:rPr>
          <w:b/>
        </w:rPr>
        <w:t>Открытое акционерное общество "Межрегиональная распределительная сетевая компания Центра" (Филиал ОАО «МРСК Центра</w:t>
      </w:r>
      <w:proofErr w:type="gramStart"/>
      <w:r>
        <w:rPr>
          <w:b/>
        </w:rPr>
        <w:t>»-</w:t>
      </w:r>
      <w:proofErr w:type="gramEnd"/>
      <w:r>
        <w:rPr>
          <w:b/>
        </w:rPr>
        <w:t>«Ярэнерго»),</w:t>
      </w:r>
      <w:r>
        <w:t xml:space="preserve"> именуемое в дальнейшем Заказчик, в лице _________________________</w:t>
      </w:r>
      <w:r w:rsidRPr="007C4B60">
        <w:t xml:space="preserve">, действующего на основании </w:t>
      </w:r>
      <w:r>
        <w:t xml:space="preserve">____________________, с одной стороны и </w:t>
      </w:r>
      <w:r w:rsidR="00812AE4" w:rsidRPr="00812AE4">
        <w:rPr>
          <w:b/>
        </w:rPr>
        <w:t>Федеральное государственное автономное образовательное учреждение дополнительного профессионального образования "Петербургский энергетический институт повышения квалификации" (ФГАОУ ДПО "ПЭИПК")</w:t>
      </w:r>
      <w:r>
        <w:t>,</w:t>
      </w:r>
      <w:r w:rsidRPr="00B57807">
        <w:t xml:space="preserve"> </w:t>
      </w:r>
      <w:r w:rsidRPr="007F32C3">
        <w:t>именуемое в дальнейшем «Исполнитель», в лице</w:t>
      </w:r>
      <w:r w:rsidRPr="007F32C3">
        <w:rPr>
          <w:sz w:val="22"/>
          <w:szCs w:val="22"/>
        </w:rPr>
        <w:t xml:space="preserve"> </w:t>
      </w:r>
      <w:r>
        <w:t>__________________________</w:t>
      </w:r>
      <w:r w:rsidRPr="007F32C3">
        <w:t xml:space="preserve">, действующего на основании </w:t>
      </w:r>
      <w:r>
        <w:t>_______________,</w:t>
      </w:r>
      <w:r w:rsidRPr="00B57807">
        <w:t xml:space="preserve"> с другой стороны, в соответствии с п. 1.3 настоящего договора пришли к соглашению</w:t>
      </w:r>
    </w:p>
    <w:p w:rsidR="001E4CFC" w:rsidRDefault="001E4CFC" w:rsidP="00ED5F8B">
      <w:pPr>
        <w:jc w:val="both"/>
      </w:pPr>
    </w:p>
    <w:p w:rsidR="001E4CFC" w:rsidRDefault="001E4CFC" w:rsidP="00ED5F8B">
      <w:pPr>
        <w:jc w:val="both"/>
      </w:pPr>
      <w:r>
        <w:t>провести повышение квалификации специалистов Заказчика: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1134"/>
        <w:gridCol w:w="1418"/>
        <w:gridCol w:w="1984"/>
      </w:tblGrid>
      <w:tr w:rsidR="001E4CFC" w:rsidTr="00C57A4D">
        <w:tc>
          <w:tcPr>
            <w:tcW w:w="3510" w:type="dxa"/>
          </w:tcPr>
          <w:p w:rsidR="001E4CFC" w:rsidRDefault="001E4CFC" w:rsidP="00F625AB">
            <w:pPr>
              <w:jc w:val="center"/>
              <w:rPr>
                <w:b/>
              </w:rPr>
            </w:pPr>
          </w:p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1843" w:type="dxa"/>
          </w:tcPr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Стоимость участия одного специалиста,</w:t>
            </w:r>
          </w:p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руб</w:t>
            </w:r>
          </w:p>
        </w:tc>
        <w:tc>
          <w:tcPr>
            <w:tcW w:w="1134" w:type="dxa"/>
          </w:tcPr>
          <w:p w:rsidR="001E4CFC" w:rsidRDefault="001E4CFC" w:rsidP="00F625AB">
            <w:pPr>
              <w:jc w:val="center"/>
              <w:rPr>
                <w:b/>
              </w:rPr>
            </w:pPr>
          </w:p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Ко-во участников</w:t>
            </w:r>
          </w:p>
        </w:tc>
        <w:tc>
          <w:tcPr>
            <w:tcW w:w="1418" w:type="dxa"/>
          </w:tcPr>
          <w:p w:rsidR="001E4CFC" w:rsidRDefault="001E4CFC" w:rsidP="00F625AB">
            <w:pPr>
              <w:jc w:val="center"/>
              <w:rPr>
                <w:b/>
              </w:rPr>
            </w:pPr>
          </w:p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Сумма, руб</w:t>
            </w:r>
          </w:p>
        </w:tc>
        <w:tc>
          <w:tcPr>
            <w:tcW w:w="1984" w:type="dxa"/>
          </w:tcPr>
          <w:p w:rsidR="001E4CFC" w:rsidRDefault="001E4CFC" w:rsidP="00F625AB">
            <w:pPr>
              <w:jc w:val="center"/>
              <w:rPr>
                <w:b/>
              </w:rPr>
            </w:pPr>
          </w:p>
          <w:p w:rsidR="001E4CFC" w:rsidRDefault="001E4CFC" w:rsidP="00F625AB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 обучения</w:t>
            </w:r>
          </w:p>
        </w:tc>
      </w:tr>
      <w:tr w:rsidR="001E4CFC" w:rsidTr="00C57A4D">
        <w:tc>
          <w:tcPr>
            <w:tcW w:w="3510" w:type="dxa"/>
          </w:tcPr>
          <w:p w:rsidR="001E4CFC" w:rsidRDefault="001E4CFC" w:rsidP="00F625AB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1E4CFC" w:rsidRDefault="001E4CFC" w:rsidP="00F625AB">
            <w:pPr>
              <w:jc w:val="center"/>
            </w:pPr>
            <w:r>
              <w:t>2.</w:t>
            </w:r>
          </w:p>
        </w:tc>
        <w:tc>
          <w:tcPr>
            <w:tcW w:w="1134" w:type="dxa"/>
          </w:tcPr>
          <w:p w:rsidR="001E4CFC" w:rsidRDefault="001E4CFC" w:rsidP="00F625AB">
            <w:pPr>
              <w:jc w:val="center"/>
            </w:pPr>
            <w:r>
              <w:t>3.</w:t>
            </w:r>
          </w:p>
        </w:tc>
        <w:tc>
          <w:tcPr>
            <w:tcW w:w="1418" w:type="dxa"/>
          </w:tcPr>
          <w:p w:rsidR="001E4CFC" w:rsidRDefault="001E4CFC" w:rsidP="00F625AB">
            <w:pPr>
              <w:jc w:val="center"/>
            </w:pPr>
            <w:r>
              <w:t>4.</w:t>
            </w:r>
          </w:p>
        </w:tc>
        <w:tc>
          <w:tcPr>
            <w:tcW w:w="1984" w:type="dxa"/>
          </w:tcPr>
          <w:p w:rsidR="001E4CFC" w:rsidRDefault="001E4CFC" w:rsidP="00F625AB">
            <w:pPr>
              <w:jc w:val="center"/>
            </w:pPr>
            <w:r>
              <w:t>5.</w:t>
            </w:r>
          </w:p>
        </w:tc>
      </w:tr>
      <w:tr w:rsidR="001E4CFC" w:rsidTr="00C57A4D">
        <w:trPr>
          <w:trHeight w:val="301"/>
        </w:trPr>
        <w:tc>
          <w:tcPr>
            <w:tcW w:w="3510" w:type="dxa"/>
          </w:tcPr>
          <w:p w:rsidR="001E4CFC" w:rsidRDefault="001E4CFC" w:rsidP="00C57A4D"/>
          <w:p w:rsidR="001E4CFC" w:rsidRDefault="001E4CFC" w:rsidP="00C57A4D"/>
          <w:p w:rsidR="001E4CFC" w:rsidRPr="00ED5F8B" w:rsidRDefault="001E4CFC" w:rsidP="00C57A4D"/>
        </w:tc>
        <w:tc>
          <w:tcPr>
            <w:tcW w:w="1843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134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418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984" w:type="dxa"/>
          </w:tcPr>
          <w:p w:rsidR="001E4CFC" w:rsidRDefault="001E4CFC" w:rsidP="00F625AB">
            <w:pPr>
              <w:jc w:val="center"/>
            </w:pPr>
          </w:p>
        </w:tc>
      </w:tr>
      <w:tr w:rsidR="001E4CFC" w:rsidTr="00C57A4D">
        <w:trPr>
          <w:trHeight w:val="301"/>
        </w:trPr>
        <w:tc>
          <w:tcPr>
            <w:tcW w:w="3510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843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134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418" w:type="dxa"/>
          </w:tcPr>
          <w:p w:rsidR="001E4CFC" w:rsidRDefault="001E4CFC" w:rsidP="00F625AB">
            <w:pPr>
              <w:jc w:val="center"/>
            </w:pPr>
          </w:p>
        </w:tc>
        <w:tc>
          <w:tcPr>
            <w:tcW w:w="1984" w:type="dxa"/>
          </w:tcPr>
          <w:p w:rsidR="001E4CFC" w:rsidRDefault="001E4CFC" w:rsidP="00F625AB">
            <w:pPr>
              <w:jc w:val="center"/>
            </w:pPr>
          </w:p>
        </w:tc>
      </w:tr>
    </w:tbl>
    <w:p w:rsidR="001E4CFC" w:rsidRDefault="001E4CFC" w:rsidP="00ED5F8B">
      <w:pPr>
        <w:jc w:val="both"/>
      </w:pPr>
    </w:p>
    <w:p w:rsidR="001E4CFC" w:rsidRDefault="001E4CFC" w:rsidP="00ED5F8B">
      <w:pPr>
        <w:jc w:val="both"/>
      </w:pPr>
    </w:p>
    <w:tbl>
      <w:tblPr>
        <w:tblW w:w="9553" w:type="dxa"/>
        <w:tblLook w:val="01E0" w:firstRow="1" w:lastRow="1" w:firstColumn="1" w:lastColumn="1" w:noHBand="0" w:noVBand="0"/>
      </w:tblPr>
      <w:tblGrid>
        <w:gridCol w:w="4891"/>
        <w:gridCol w:w="4662"/>
      </w:tblGrid>
      <w:tr w:rsidR="001E4CFC" w:rsidTr="00F625AB">
        <w:trPr>
          <w:trHeight w:val="325"/>
        </w:trPr>
        <w:tc>
          <w:tcPr>
            <w:tcW w:w="4891" w:type="dxa"/>
          </w:tcPr>
          <w:p w:rsidR="001E4CFC" w:rsidRDefault="001E4CFC" w:rsidP="00F625AB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ЗАКАЗЧИКА:</w:t>
            </w:r>
          </w:p>
          <w:p w:rsidR="001E4CFC" w:rsidRDefault="001E4CFC" w:rsidP="00F625AB">
            <w:pPr>
              <w:ind w:firstLine="6"/>
              <w:jc w:val="center"/>
              <w:rPr>
                <w:b/>
              </w:rPr>
            </w:pPr>
          </w:p>
          <w:p w:rsidR="001E4CFC" w:rsidRDefault="001E4CFC" w:rsidP="00F625AB">
            <w:pPr>
              <w:ind w:firstLine="6"/>
              <w:jc w:val="center"/>
              <w:rPr>
                <w:b/>
              </w:rPr>
            </w:pPr>
          </w:p>
          <w:p w:rsidR="001E4CFC" w:rsidRDefault="001E4CFC" w:rsidP="00F625AB">
            <w:pPr>
              <w:ind w:firstLine="6"/>
              <w:rPr>
                <w:b/>
              </w:rPr>
            </w:pPr>
            <w:r>
              <w:rPr>
                <w:b/>
              </w:rPr>
              <w:t xml:space="preserve">__________________/                              /  </w:t>
            </w:r>
          </w:p>
          <w:p w:rsidR="001E4CFC" w:rsidRDefault="001E4CFC" w:rsidP="00F625AB"/>
        </w:tc>
        <w:tc>
          <w:tcPr>
            <w:tcW w:w="4662" w:type="dxa"/>
          </w:tcPr>
          <w:p w:rsidR="001E4CFC" w:rsidRDefault="001E4CFC" w:rsidP="00F625AB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  <w:p w:rsidR="001E4CFC" w:rsidRDefault="001E4CFC" w:rsidP="00F625AB">
            <w:pPr>
              <w:ind w:firstLine="6"/>
            </w:pPr>
          </w:p>
          <w:p w:rsidR="001E4CFC" w:rsidRDefault="001E4CFC" w:rsidP="00F625AB">
            <w:pPr>
              <w:ind w:firstLine="6"/>
            </w:pPr>
            <w:r>
              <w:t xml:space="preserve">                            </w:t>
            </w:r>
          </w:p>
          <w:p w:rsidR="001E4CFC" w:rsidRDefault="001E4CFC" w:rsidP="00F625AB">
            <w:pPr>
              <w:ind w:firstLine="6"/>
            </w:pPr>
            <w:r>
              <w:t xml:space="preserve">____________________/                           /      </w:t>
            </w:r>
          </w:p>
        </w:tc>
      </w:tr>
    </w:tbl>
    <w:p w:rsidR="001E4CFC" w:rsidRDefault="001E4CFC" w:rsidP="00AE6DD5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E4CFC" w:rsidSect="00ED5F8B">
          <w:pgSz w:w="11906" w:h="16838" w:code="9"/>
          <w:pgMar w:top="426" w:right="851" w:bottom="567" w:left="1134" w:header="709" w:footer="709" w:gutter="0"/>
          <w:cols w:space="708"/>
          <w:docGrid w:linePitch="360"/>
        </w:sectPr>
      </w:pPr>
      <w:r w:rsidRPr="00AE6DD5">
        <w:t xml:space="preserve"> </w:t>
      </w:r>
      <w:r w:rsidRPr="00AE6DD5">
        <w:tab/>
      </w:r>
      <w:r w:rsidRPr="00AE6DD5">
        <w:tab/>
      </w:r>
      <w:r w:rsidRPr="00AE6DD5">
        <w:tab/>
        <w:t xml:space="preserve"> </w:t>
      </w:r>
      <w:r w:rsidRPr="00AE6DD5">
        <w:tab/>
      </w:r>
      <w:r w:rsidRPr="00AE6DD5">
        <w:tab/>
      </w:r>
      <w:r w:rsidRPr="00AE6DD5">
        <w:tab/>
      </w: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>
        <w:lastRenderedPageBreak/>
        <w:tab/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B559BE">
        <w:rPr>
          <w:sz w:val="20"/>
        </w:rPr>
        <w:t>Приложение №3</w:t>
      </w:r>
      <w:r w:rsidRPr="00B559BE">
        <w:rPr>
          <w:rStyle w:val="ad"/>
          <w:sz w:val="20"/>
        </w:rPr>
        <w:footnoteReference w:id="1"/>
      </w:r>
      <w:r w:rsidRPr="00B559BE">
        <w:rPr>
          <w:sz w:val="20"/>
        </w:rPr>
        <w:t xml:space="preserve"> </w:t>
      </w: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B559BE">
        <w:rPr>
          <w:sz w:val="20"/>
        </w:rPr>
        <w:t xml:space="preserve">                                                              к Договору об оказании образовательных услуг </w:t>
      </w:r>
    </w:p>
    <w:p w:rsidR="001E4CFC" w:rsidRPr="00B559BE" w:rsidRDefault="001E4CFC" w:rsidP="00B559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B559BE">
        <w:rPr>
          <w:sz w:val="20"/>
        </w:rPr>
        <w:t xml:space="preserve">                                                                        № 14-076-5503/1 от «12»  декабря 2013 г.</w:t>
      </w:r>
    </w:p>
    <w:p w:rsidR="001E4CFC" w:rsidRPr="00AE6DD5" w:rsidRDefault="001E4CFC" w:rsidP="00BF5E4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4CFC" w:rsidRPr="0083191C" w:rsidRDefault="001E4CFC" w:rsidP="00DE5C32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1E4CFC" w:rsidRPr="0083191C" w:rsidRDefault="001E4CFC" w:rsidP="00BF5E4E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E4CFC" w:rsidRPr="0083191C" w:rsidTr="009868CD">
        <w:trPr>
          <w:trHeight w:val="641"/>
        </w:trPr>
        <w:tc>
          <w:tcPr>
            <w:tcW w:w="4956" w:type="dxa"/>
          </w:tcPr>
          <w:p w:rsidR="001E4CFC" w:rsidRPr="0083191C" w:rsidRDefault="001E4CFC" w:rsidP="009868C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1E4CFC" w:rsidRPr="0083191C" w:rsidRDefault="001E4CFC" w:rsidP="009868CD">
            <w:pPr>
              <w:ind w:firstLine="6"/>
            </w:pPr>
          </w:p>
          <w:p w:rsidR="001E4CFC" w:rsidRDefault="001E4CFC" w:rsidP="003E0C7B">
            <w:pPr>
              <w:ind w:firstLine="6"/>
              <w:rPr>
                <w:b/>
              </w:rPr>
            </w:pPr>
            <w:proofErr w:type="spellStart"/>
            <w:r w:rsidRPr="000C7677">
              <w:rPr>
                <w:b/>
              </w:rPr>
              <w:t>И.о</w:t>
            </w:r>
            <w:proofErr w:type="spellEnd"/>
            <w:r w:rsidRPr="000C7677">
              <w:rPr>
                <w:b/>
              </w:rPr>
              <w:t>. заместителя генерального директора-Директора филиала ОАО «МРСК Центра</w:t>
            </w:r>
            <w:proofErr w:type="gramStart"/>
            <w:r w:rsidRPr="000C7677">
              <w:rPr>
                <w:b/>
              </w:rPr>
              <w:t>»-</w:t>
            </w:r>
            <w:proofErr w:type="gramEnd"/>
            <w:r w:rsidRPr="000C7677">
              <w:rPr>
                <w:b/>
              </w:rPr>
              <w:t>«Ярэнерго»</w:t>
            </w:r>
          </w:p>
          <w:p w:rsidR="00F966EE" w:rsidRPr="000C7677" w:rsidRDefault="00F966EE" w:rsidP="003E0C7B">
            <w:pPr>
              <w:ind w:firstLine="6"/>
              <w:rPr>
                <w:b/>
              </w:rPr>
            </w:pPr>
          </w:p>
          <w:p w:rsidR="001E4CFC" w:rsidRPr="0083191C" w:rsidRDefault="001E4CFC" w:rsidP="003E0C7B">
            <w:pPr>
              <w:ind w:firstLine="6"/>
            </w:pPr>
            <w:r w:rsidRPr="0083191C">
              <w:t>________________</w:t>
            </w:r>
            <w:r>
              <w:t>____</w:t>
            </w:r>
            <w:r w:rsidRPr="0083191C">
              <w:t>_</w:t>
            </w:r>
            <w:r w:rsidRPr="000C7677">
              <w:rPr>
                <w:b/>
              </w:rPr>
              <w:t>К.В. Котиков</w:t>
            </w:r>
          </w:p>
          <w:p w:rsidR="001E4CFC" w:rsidRPr="0083191C" w:rsidRDefault="001E4CFC" w:rsidP="009868CD">
            <w:pPr>
              <w:ind w:firstLine="6"/>
            </w:pPr>
            <w:r w:rsidRPr="0083191C">
              <w:t xml:space="preserve">                            </w:t>
            </w:r>
          </w:p>
          <w:p w:rsidR="001E4CFC" w:rsidRPr="0083191C" w:rsidRDefault="001E4CFC" w:rsidP="009868C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1E4CFC" w:rsidRPr="0083191C" w:rsidRDefault="001E4CFC" w:rsidP="009868C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1E4CFC" w:rsidRPr="0083191C" w:rsidRDefault="001E4CFC" w:rsidP="009868CD">
            <w:pPr>
              <w:ind w:firstLine="6"/>
            </w:pPr>
          </w:p>
          <w:p w:rsidR="001E4CFC" w:rsidRDefault="001E4CFC" w:rsidP="009868CD">
            <w:pPr>
              <w:ind w:firstLine="6"/>
            </w:pPr>
            <w:r>
              <w:rPr>
                <w:b/>
              </w:rPr>
              <w:t>Первый проректор     ФГАОУ ДПО "ПЭИПК"</w:t>
            </w:r>
            <w:r>
              <w:t xml:space="preserve"> </w:t>
            </w:r>
          </w:p>
          <w:p w:rsidR="001E4CFC" w:rsidRDefault="001E4CFC" w:rsidP="009868CD">
            <w:pPr>
              <w:ind w:firstLine="6"/>
            </w:pPr>
          </w:p>
          <w:p w:rsidR="001E4CFC" w:rsidRDefault="001E4CFC" w:rsidP="009868CD">
            <w:pPr>
              <w:ind w:firstLine="6"/>
            </w:pPr>
          </w:p>
          <w:p w:rsidR="001E4CFC" w:rsidRPr="0083191C" w:rsidRDefault="001E4CFC" w:rsidP="009868CD">
            <w:pPr>
              <w:ind w:firstLine="6"/>
            </w:pPr>
            <w:r w:rsidRPr="0083191C">
              <w:t>______________________</w:t>
            </w:r>
            <w:r>
              <w:rPr>
                <w:b/>
              </w:rPr>
              <w:t xml:space="preserve"> С.М. </w:t>
            </w:r>
            <w:proofErr w:type="spellStart"/>
            <w:r>
              <w:rPr>
                <w:b/>
              </w:rPr>
              <w:t>Подколзин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1E4CFC" w:rsidRDefault="001E4CFC" w:rsidP="009312A6">
            <w:pPr>
              <w:ind w:firstLine="6"/>
            </w:pPr>
          </w:p>
          <w:p w:rsidR="001E4CFC" w:rsidRPr="0083191C" w:rsidRDefault="001E4CFC" w:rsidP="009312A6">
            <w:pPr>
              <w:ind w:firstLine="6"/>
            </w:pPr>
            <w:r w:rsidRPr="0083191C">
              <w:t xml:space="preserve">     М.П.   «_____» _____________20___г.                     </w:t>
            </w:r>
          </w:p>
        </w:tc>
      </w:tr>
    </w:tbl>
    <w:p w:rsidR="001E4CFC" w:rsidRDefault="001E4CFC" w:rsidP="00BF5E4E">
      <w:pPr>
        <w:jc w:val="center"/>
        <w:rPr>
          <w:b/>
        </w:rPr>
      </w:pPr>
    </w:p>
    <w:p w:rsidR="001E4CFC" w:rsidRPr="000F4492" w:rsidRDefault="001E4CFC" w:rsidP="00BF5E4E">
      <w:pPr>
        <w:jc w:val="center"/>
        <w:rPr>
          <w:b/>
        </w:rPr>
      </w:pPr>
      <w:r w:rsidRPr="000F4492">
        <w:rPr>
          <w:b/>
        </w:rPr>
        <w:t>Форма Акта оказанных услуг</w:t>
      </w:r>
    </w:p>
    <w:p w:rsidR="001E4CFC" w:rsidRPr="000F4492" w:rsidRDefault="001E4CFC" w:rsidP="00BF5E4E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8"/>
        <w:gridCol w:w="4772"/>
      </w:tblGrid>
      <w:tr w:rsidR="001E4CFC" w:rsidTr="00B559BE">
        <w:tc>
          <w:tcPr>
            <w:tcW w:w="4927" w:type="dxa"/>
          </w:tcPr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bookmarkStart w:id="8" w:name="НашеНаименование"/>
            <w:bookmarkEnd w:id="8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ОГРН 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Адрес: </w:t>
            </w:r>
            <w:bookmarkStart w:id="9" w:name="НашАдрес"/>
            <w:bookmarkEnd w:id="9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ИНН / КПП </w:t>
            </w:r>
            <w:bookmarkStart w:id="10" w:name="НашИНН"/>
            <w:bookmarkEnd w:id="10"/>
            <w:r>
              <w:rPr>
                <w:b w:val="0"/>
                <w:sz w:val="20"/>
              </w:rPr>
              <w:t xml:space="preserve"> / </w:t>
            </w:r>
            <w:bookmarkStart w:id="11" w:name="НашКПП"/>
            <w:bookmarkEnd w:id="11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Расчетный счет 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Банк получателя: 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Корр. счет: 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БИК </w:t>
            </w:r>
          </w:p>
        </w:tc>
        <w:tc>
          <w:tcPr>
            <w:tcW w:w="4927" w:type="dxa"/>
          </w:tcPr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bookmarkStart w:id="12" w:name="ЗаказчикНаименование"/>
            <w:bookmarkEnd w:id="12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ОГРН </w:t>
            </w:r>
            <w:bookmarkStart w:id="13" w:name="ОГРН"/>
            <w:bookmarkEnd w:id="13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Адрес: </w:t>
            </w:r>
            <w:bookmarkStart w:id="14" w:name="Адрес"/>
            <w:bookmarkEnd w:id="14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ИНН / КПП </w:t>
            </w:r>
            <w:bookmarkStart w:id="15" w:name="ИНН"/>
            <w:bookmarkEnd w:id="15"/>
            <w:r>
              <w:rPr>
                <w:b w:val="0"/>
                <w:sz w:val="20"/>
              </w:rPr>
              <w:t xml:space="preserve"> / </w:t>
            </w:r>
            <w:bookmarkStart w:id="16" w:name="КПП"/>
            <w:bookmarkEnd w:id="16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Расчетный счет </w:t>
            </w:r>
            <w:bookmarkStart w:id="17" w:name="РасчетныйСчет"/>
            <w:bookmarkEnd w:id="17"/>
            <w:r>
              <w:rPr>
                <w:b w:val="0"/>
                <w:sz w:val="20"/>
              </w:rPr>
              <w:t xml:space="preserve"> </w:t>
            </w:r>
            <w:proofErr w:type="gramStart"/>
            <w:r>
              <w:rPr>
                <w:b w:val="0"/>
                <w:sz w:val="20"/>
              </w:rPr>
              <w:t>в</w:t>
            </w:r>
            <w:proofErr w:type="gramEnd"/>
            <w:r>
              <w:rPr>
                <w:b w:val="0"/>
                <w:sz w:val="20"/>
              </w:rPr>
              <w:t xml:space="preserve"> </w:t>
            </w:r>
            <w:bookmarkStart w:id="18" w:name="БанкРасчетныйСчет"/>
            <w:bookmarkEnd w:id="18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proofErr w:type="gramStart"/>
            <w:r>
              <w:rPr>
                <w:b w:val="0"/>
                <w:sz w:val="20"/>
              </w:rPr>
              <w:t>Кор/счет</w:t>
            </w:r>
            <w:proofErr w:type="gramEnd"/>
            <w:r>
              <w:rPr>
                <w:b w:val="0"/>
                <w:sz w:val="20"/>
              </w:rPr>
              <w:t xml:space="preserve"> </w:t>
            </w:r>
            <w:bookmarkStart w:id="19" w:name="КорреспондентскийСчет"/>
            <w:bookmarkEnd w:id="19"/>
            <w:r>
              <w:rPr>
                <w:b w:val="0"/>
                <w:sz w:val="20"/>
              </w:rPr>
              <w:t xml:space="preserve">  </w:t>
            </w:r>
            <w:bookmarkStart w:id="20" w:name="БанкКорреспондентскийСчет"/>
            <w:bookmarkEnd w:id="20"/>
          </w:p>
          <w:p w:rsidR="001E4CFC" w:rsidRDefault="001E4CFC">
            <w:pPr>
              <w:pStyle w:val="a8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БИК </w:t>
            </w:r>
            <w:bookmarkStart w:id="21" w:name="БИК"/>
            <w:bookmarkEnd w:id="21"/>
          </w:p>
        </w:tc>
      </w:tr>
    </w:tbl>
    <w:p w:rsidR="001E4CFC" w:rsidRDefault="001E4CFC" w:rsidP="00B559BE">
      <w:pPr>
        <w:pStyle w:val="a8"/>
        <w:tabs>
          <w:tab w:val="left" w:pos="4111"/>
        </w:tabs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 xml:space="preserve">АКТ </w:t>
      </w:r>
      <w:bookmarkStart w:id="22" w:name="НомерАкта"/>
      <w:bookmarkEnd w:id="22"/>
      <w:r>
        <w:rPr>
          <w:sz w:val="20"/>
        </w:rPr>
        <w:t xml:space="preserve">  </w:t>
      </w:r>
      <w:r>
        <w:rPr>
          <w:spacing w:val="40"/>
          <w:sz w:val="28"/>
          <w:szCs w:val="28"/>
        </w:rPr>
        <w:br/>
        <w:t>ОКАЗАННЫХ УСЛУГ</w:t>
      </w:r>
    </w:p>
    <w:p w:rsidR="001E4CFC" w:rsidRDefault="001E4CFC" w:rsidP="00B559BE">
      <w:pPr>
        <w:spacing w:before="240"/>
        <w:rPr>
          <w:sz w:val="22"/>
          <w:szCs w:val="20"/>
        </w:rPr>
      </w:pPr>
      <w:r>
        <w:rPr>
          <w:sz w:val="22"/>
        </w:rPr>
        <w:t>г. Санкт-Петербург</w:t>
      </w:r>
      <w:r>
        <w:rPr>
          <w:sz w:val="22"/>
        </w:rPr>
        <w:tab/>
      </w:r>
      <w:r>
        <w:rPr>
          <w:sz w:val="22"/>
        </w:rPr>
        <w:tab/>
      </w:r>
      <w:bookmarkStart w:id="23" w:name="Дата"/>
      <w:bookmarkEnd w:id="23"/>
      <w:r w:rsidR="00812AE4">
        <w:rPr>
          <w:sz w:val="22"/>
        </w:rPr>
        <w:tab/>
      </w:r>
      <w:r w:rsidR="00812AE4">
        <w:rPr>
          <w:sz w:val="22"/>
        </w:rPr>
        <w:tab/>
      </w:r>
      <w:r w:rsidR="00812AE4">
        <w:rPr>
          <w:sz w:val="22"/>
        </w:rPr>
        <w:tab/>
      </w:r>
      <w:r w:rsidR="00812AE4">
        <w:rPr>
          <w:sz w:val="22"/>
        </w:rPr>
        <w:tab/>
      </w:r>
      <w:r w:rsidR="00812AE4">
        <w:rPr>
          <w:sz w:val="22"/>
        </w:rPr>
        <w:tab/>
      </w:r>
      <w:r w:rsidR="00812AE4">
        <w:rPr>
          <w:sz w:val="22"/>
        </w:rPr>
        <w:tab/>
        <w:t>«___»_________ 2014г.</w:t>
      </w:r>
    </w:p>
    <w:p w:rsidR="001E4CFC" w:rsidRDefault="001E4CFC" w:rsidP="00F966EE">
      <w:pPr>
        <w:pStyle w:val="21"/>
        <w:spacing w:before="240" w:line="240" w:lineRule="auto"/>
        <w:ind w:firstLine="720"/>
        <w:jc w:val="both"/>
        <w:rPr>
          <w:sz w:val="22"/>
        </w:rPr>
      </w:pPr>
      <w:r>
        <w:t>Мы, нижеподписавшиеся</w:t>
      </w:r>
      <w:r>
        <w:rPr>
          <w:i/>
        </w:rPr>
        <w:t>, Федеральное государственное автономное образовательное учреждение дополнительного профессионального образования "Петербургский энергетический институт повышения квалификации" (ФГАОУ ДПО "ПЭИПК")</w:t>
      </w:r>
      <w:bookmarkStart w:id="24" w:name="НашеНаименование2"/>
      <w:bookmarkEnd w:id="24"/>
      <w:r>
        <w:rPr>
          <w:i/>
          <w:szCs w:val="22"/>
        </w:rPr>
        <w:t>,</w:t>
      </w:r>
      <w:r>
        <w:rPr>
          <w:szCs w:val="22"/>
        </w:rPr>
        <w:t xml:space="preserve"> именуемое в дальнейшем ИСПОЛНИТЕЛЬ, в лице ___________________, и </w:t>
      </w:r>
      <w:bookmarkStart w:id="25" w:name="НаименованиеПредприятия"/>
      <w:bookmarkEnd w:id="25"/>
      <w:r w:rsidR="008E607A" w:rsidRPr="008E607A">
        <w:rPr>
          <w:i/>
        </w:rPr>
        <w:t>Открытое акционерное общество «Межрегиональная распределительная сетевая компания Центра» (филиал ОАО «МРСК Центра</w:t>
      </w:r>
      <w:proofErr w:type="gramStart"/>
      <w:r w:rsidR="008E607A" w:rsidRPr="008E607A">
        <w:rPr>
          <w:i/>
        </w:rPr>
        <w:t>»-</w:t>
      </w:r>
      <w:proofErr w:type="gramEnd"/>
      <w:r w:rsidR="008E607A" w:rsidRPr="008E607A">
        <w:rPr>
          <w:i/>
        </w:rPr>
        <w:t>«Ярэнерго»)</w:t>
      </w:r>
      <w:r>
        <w:rPr>
          <w:i/>
          <w:snapToGrid w:val="0"/>
          <w:color w:val="000000"/>
        </w:rPr>
        <w:t xml:space="preserve">, </w:t>
      </w:r>
      <w:r>
        <w:t>именуемое в дальнейшем ЗАКАЗЧИК, в лице</w:t>
      </w:r>
      <w:bookmarkStart w:id="26" w:name="РуководительДляДоговора"/>
      <w:bookmarkEnd w:id="26"/>
      <w:r>
        <w:t xml:space="preserve"> ________________________, действующего на основании </w:t>
      </w:r>
      <w:bookmarkStart w:id="27" w:name="ДействующегоНаОсновании"/>
      <w:bookmarkEnd w:id="27"/>
      <w:r>
        <w:t xml:space="preserve">________________________________, с другой стороны, составили настоящий акт о том, что обучение </w:t>
      </w:r>
      <w:bookmarkStart w:id="28" w:name="ЧислоСпециалистов"/>
      <w:bookmarkEnd w:id="28"/>
      <w:r>
        <w:t xml:space="preserve"> в группе: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1"/>
        <w:gridCol w:w="4539"/>
        <w:gridCol w:w="1985"/>
        <w:gridCol w:w="1560"/>
      </w:tblGrid>
      <w:tr w:rsidR="001E4CFC" w:rsidTr="00B559BE">
        <w:trPr>
          <w:trHeight w:val="720"/>
        </w:trPr>
        <w:tc>
          <w:tcPr>
            <w:tcW w:w="1560" w:type="dxa"/>
            <w:vAlign w:val="center"/>
          </w:tcPr>
          <w:p w:rsidR="001E4CFC" w:rsidRDefault="001E4CFC">
            <w:pPr>
              <w:jc w:val="center"/>
            </w:pPr>
            <w:r>
              <w:rPr>
                <w:sz w:val="22"/>
                <w:szCs w:val="22"/>
              </w:rPr>
              <w:t xml:space="preserve">Номер </w:t>
            </w:r>
            <w:r>
              <w:rPr>
                <w:sz w:val="22"/>
                <w:szCs w:val="22"/>
              </w:rPr>
              <w:br/>
              <w:t>группы</w:t>
            </w:r>
          </w:p>
        </w:tc>
        <w:tc>
          <w:tcPr>
            <w:tcW w:w="4536" w:type="dxa"/>
            <w:vAlign w:val="center"/>
          </w:tcPr>
          <w:p w:rsidR="001E4CFC" w:rsidRDefault="001E4CFC">
            <w:pPr>
              <w:jc w:val="center"/>
            </w:pPr>
            <w:r>
              <w:rPr>
                <w:sz w:val="22"/>
                <w:szCs w:val="22"/>
              </w:rPr>
              <w:t>Наименование специальности</w:t>
            </w:r>
          </w:p>
        </w:tc>
        <w:tc>
          <w:tcPr>
            <w:tcW w:w="1984" w:type="dxa"/>
            <w:vAlign w:val="center"/>
          </w:tcPr>
          <w:p w:rsidR="001E4CFC" w:rsidRDefault="001E4CFC">
            <w:pPr>
              <w:jc w:val="center"/>
            </w:pPr>
            <w:r>
              <w:rPr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  <w:vAlign w:val="center"/>
          </w:tcPr>
          <w:p w:rsidR="001E4CFC" w:rsidRDefault="001E4CFC">
            <w:pPr>
              <w:jc w:val="center"/>
            </w:pPr>
            <w:r>
              <w:rPr>
                <w:sz w:val="22"/>
                <w:szCs w:val="22"/>
              </w:rPr>
              <w:t>Сроки</w:t>
            </w:r>
          </w:p>
          <w:p w:rsidR="001E4CFC" w:rsidRDefault="001E4CFC">
            <w:pPr>
              <w:jc w:val="center"/>
            </w:pPr>
            <w:r>
              <w:rPr>
                <w:sz w:val="22"/>
                <w:szCs w:val="22"/>
              </w:rPr>
              <w:t>обучения</w:t>
            </w:r>
          </w:p>
        </w:tc>
      </w:tr>
      <w:tr w:rsidR="001E4CFC" w:rsidTr="00B559BE">
        <w:trPr>
          <w:trHeight w:val="239"/>
        </w:trPr>
        <w:tc>
          <w:tcPr>
            <w:tcW w:w="1560" w:type="dxa"/>
            <w:vAlign w:val="center"/>
          </w:tcPr>
          <w:p w:rsidR="001E4CFC" w:rsidRDefault="001E4CFC">
            <w:pPr>
              <w:jc w:val="center"/>
            </w:pPr>
          </w:p>
        </w:tc>
        <w:tc>
          <w:tcPr>
            <w:tcW w:w="4536" w:type="dxa"/>
            <w:vAlign w:val="center"/>
          </w:tcPr>
          <w:p w:rsidR="001E4CFC" w:rsidRDefault="001E4CFC"/>
        </w:tc>
        <w:tc>
          <w:tcPr>
            <w:tcW w:w="1984" w:type="dxa"/>
            <w:vAlign w:val="center"/>
          </w:tcPr>
          <w:p w:rsidR="001E4CFC" w:rsidRDefault="001E4CFC">
            <w:pPr>
              <w:jc w:val="center"/>
            </w:pPr>
          </w:p>
        </w:tc>
        <w:tc>
          <w:tcPr>
            <w:tcW w:w="1559" w:type="dxa"/>
            <w:vAlign w:val="center"/>
          </w:tcPr>
          <w:p w:rsidR="001E4CFC" w:rsidRDefault="001E4CFC">
            <w:pPr>
              <w:jc w:val="center"/>
            </w:pPr>
          </w:p>
        </w:tc>
      </w:tr>
    </w:tbl>
    <w:p w:rsidR="001E4CFC" w:rsidRDefault="001E4CFC" w:rsidP="00B559BE">
      <w:pPr>
        <w:pStyle w:val="21"/>
        <w:spacing w:before="120" w:line="240" w:lineRule="auto"/>
        <w:rPr>
          <w:sz w:val="22"/>
          <w:szCs w:val="20"/>
        </w:rPr>
      </w:pPr>
      <w:r>
        <w:t xml:space="preserve">по договору № </w:t>
      </w:r>
      <w:bookmarkStart w:id="29" w:name="НомерДоговора"/>
      <w:bookmarkEnd w:id="29"/>
      <w:r>
        <w:t xml:space="preserve"> </w:t>
      </w:r>
      <w:r w:rsidR="00812AE4" w:rsidRPr="00812AE4">
        <w:t>14-076-5503/1</w:t>
      </w:r>
      <w:r w:rsidR="00812AE4">
        <w:rPr>
          <w:sz w:val="20"/>
        </w:rPr>
        <w:t xml:space="preserve"> </w:t>
      </w:r>
      <w:r>
        <w:t xml:space="preserve">от </w:t>
      </w:r>
      <w:bookmarkStart w:id="30" w:name="ДатаДоговора"/>
      <w:bookmarkEnd w:id="30"/>
      <w:r w:rsidR="00812AE4">
        <w:t>12.12.2013</w:t>
      </w:r>
      <w:r>
        <w:t xml:space="preserve"> г. проведено.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45"/>
        <w:gridCol w:w="4825"/>
      </w:tblGrid>
      <w:tr w:rsidR="001E4CFC" w:rsidTr="003371AE">
        <w:trPr>
          <w:trHeight w:val="510"/>
        </w:trPr>
        <w:tc>
          <w:tcPr>
            <w:tcW w:w="4745" w:type="dxa"/>
          </w:tcPr>
          <w:p w:rsidR="001E4CFC" w:rsidRDefault="001E4CFC" w:rsidP="00B559BE">
            <w:pPr>
              <w:spacing w:line="240" w:lineRule="exact"/>
              <w:rPr>
                <w:b/>
              </w:rPr>
            </w:pPr>
            <w:bookmarkStart w:id="31" w:name="Стоимость"/>
            <w:bookmarkStart w:id="32" w:name="ВзаимныеПретензии"/>
            <w:bookmarkEnd w:id="31"/>
            <w:bookmarkEnd w:id="32"/>
            <w:r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4825" w:type="dxa"/>
          </w:tcPr>
          <w:p w:rsidR="001E4CFC" w:rsidRPr="00A51A63" w:rsidRDefault="001E4CFC" w:rsidP="00B559BE">
            <w:pPr>
              <w:pStyle w:val="3"/>
              <w:spacing w:before="0" w:line="240" w:lineRule="exact"/>
              <w:rPr>
                <w:rFonts w:ascii="Times New Roman" w:hAnsi="Times New Roman"/>
                <w:color w:val="auto"/>
              </w:rPr>
            </w:pPr>
            <w:r w:rsidRPr="00A51A63">
              <w:rPr>
                <w:rFonts w:ascii="Times New Roman" w:hAnsi="Times New Roman"/>
                <w:color w:val="auto"/>
                <w:sz w:val="22"/>
                <w:szCs w:val="22"/>
              </w:rPr>
              <w:t>ЗАКАЗЧИК</w:t>
            </w:r>
          </w:p>
        </w:tc>
      </w:tr>
      <w:tr w:rsidR="001E4CFC" w:rsidTr="003371AE">
        <w:tc>
          <w:tcPr>
            <w:tcW w:w="4745" w:type="dxa"/>
          </w:tcPr>
          <w:p w:rsidR="001E4CFC" w:rsidRDefault="001E4CFC" w:rsidP="00672231">
            <w:pPr>
              <w:spacing w:line="240" w:lineRule="exact"/>
              <w:rPr>
                <w:bCs/>
              </w:rPr>
            </w:pPr>
            <w:bookmarkStart w:id="33" w:name="Должность"/>
            <w:bookmarkStart w:id="34" w:name="Дата2"/>
            <w:bookmarkEnd w:id="33"/>
            <w:bookmarkEnd w:id="34"/>
            <w:r>
              <w:rPr>
                <w:bCs/>
                <w:sz w:val="22"/>
              </w:rPr>
              <w:t xml:space="preserve">«_____»_____________________ </w:t>
            </w:r>
            <w:proofErr w:type="gramStart"/>
            <w:r>
              <w:rPr>
                <w:bCs/>
                <w:sz w:val="22"/>
              </w:rPr>
              <w:t>г</w:t>
            </w:r>
            <w:proofErr w:type="gramEnd"/>
            <w:r>
              <w:rPr>
                <w:bCs/>
                <w:sz w:val="22"/>
              </w:rPr>
              <w:t>.</w:t>
            </w:r>
          </w:p>
        </w:tc>
        <w:tc>
          <w:tcPr>
            <w:tcW w:w="4825" w:type="dxa"/>
          </w:tcPr>
          <w:p w:rsidR="001E4CFC" w:rsidRDefault="001E4CFC" w:rsidP="00B559BE">
            <w:pPr>
              <w:spacing w:line="240" w:lineRule="exact"/>
              <w:rPr>
                <w:bCs/>
              </w:rPr>
            </w:pPr>
            <w:r>
              <w:rPr>
                <w:bCs/>
                <w:sz w:val="22"/>
              </w:rPr>
              <w:t>«_____»_____________________</w:t>
            </w:r>
            <w:bookmarkStart w:id="35" w:name="Год"/>
            <w:bookmarkEnd w:id="35"/>
            <w:r>
              <w:rPr>
                <w:bCs/>
                <w:sz w:val="22"/>
              </w:rPr>
              <w:t xml:space="preserve"> </w:t>
            </w:r>
            <w:proofErr w:type="gramStart"/>
            <w:r>
              <w:rPr>
                <w:bCs/>
                <w:sz w:val="22"/>
              </w:rPr>
              <w:t>г</w:t>
            </w:r>
            <w:proofErr w:type="gramEnd"/>
            <w:r>
              <w:rPr>
                <w:bCs/>
                <w:sz w:val="22"/>
              </w:rPr>
              <w:t>.</w:t>
            </w:r>
          </w:p>
        </w:tc>
      </w:tr>
    </w:tbl>
    <w:p w:rsidR="001E4CFC" w:rsidRDefault="001E4CFC" w:rsidP="00B559BE">
      <w:pPr>
        <w:pStyle w:val="a4"/>
        <w:tabs>
          <w:tab w:val="left" w:pos="709"/>
          <w:tab w:val="left" w:pos="7088"/>
        </w:tabs>
        <w:spacing w:line="240" w:lineRule="exact"/>
      </w:pPr>
      <w:r>
        <w:t>М.П.</w:t>
      </w:r>
      <w:r>
        <w:tab/>
      </w:r>
      <w:r>
        <w:tab/>
        <w:t>М.П.</w:t>
      </w:r>
    </w:p>
    <w:p w:rsidR="001E4CFC" w:rsidRPr="00B559BE" w:rsidRDefault="001E4CFC" w:rsidP="00B559BE">
      <w:pPr>
        <w:spacing w:line="240" w:lineRule="exact"/>
        <w:jc w:val="center"/>
        <w:rPr>
          <w:sz w:val="18"/>
        </w:rPr>
      </w:pPr>
      <w:r w:rsidRPr="00B559BE">
        <w:rPr>
          <w:sz w:val="18"/>
        </w:rPr>
        <w:t>После оформления 1 экземпляр акта просим направить по адресу:</w:t>
      </w:r>
    </w:p>
    <w:p w:rsidR="006E064E" w:rsidRPr="00FA6F3B" w:rsidRDefault="001E4CFC" w:rsidP="006E064E">
      <w:pPr>
        <w:jc w:val="center"/>
      </w:pPr>
      <w:r w:rsidRPr="00B559BE">
        <w:rPr>
          <w:sz w:val="18"/>
        </w:rPr>
        <w:t xml:space="preserve">196135, Санкт-Петербург, </w:t>
      </w:r>
      <w:proofErr w:type="gramStart"/>
      <w:r w:rsidRPr="00B559BE">
        <w:rPr>
          <w:sz w:val="18"/>
        </w:rPr>
        <w:t>Авиационная</w:t>
      </w:r>
      <w:proofErr w:type="gramEnd"/>
      <w:r w:rsidRPr="00B559BE">
        <w:rPr>
          <w:sz w:val="18"/>
        </w:rPr>
        <w:t xml:space="preserve"> ул., 23.</w:t>
      </w:r>
      <w:r w:rsidR="006E064E" w:rsidRPr="006E064E">
        <w:t xml:space="preserve"> </w:t>
      </w:r>
    </w:p>
    <w:p w:rsidR="006E064E" w:rsidRDefault="006E064E" w:rsidP="006E064E">
      <w:pPr>
        <w:rPr>
          <w:b/>
        </w:rPr>
        <w:sectPr w:rsidR="006E064E" w:rsidSect="0046616D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E064E" w:rsidRDefault="006E064E" w:rsidP="006E064E">
      <w:pPr>
        <w:spacing w:line="240" w:lineRule="exact"/>
        <w:jc w:val="center"/>
        <w:rPr>
          <w:sz w:val="18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</w:t>
      </w:r>
    </w:p>
    <w:p w:rsidR="001E4CFC" w:rsidRPr="003371AE" w:rsidRDefault="001E4CFC" w:rsidP="006E064E">
      <w:pPr>
        <w:spacing w:line="240" w:lineRule="exact"/>
        <w:jc w:val="right"/>
        <w:rPr>
          <w:sz w:val="22"/>
          <w:lang w:eastAsia="en-US"/>
        </w:rPr>
      </w:pPr>
      <w:r w:rsidRPr="003371AE">
        <w:rPr>
          <w:sz w:val="22"/>
          <w:lang w:eastAsia="en-US"/>
        </w:rPr>
        <w:t xml:space="preserve">Приложение № 4 </w:t>
      </w:r>
    </w:p>
    <w:p w:rsidR="001E4CFC" w:rsidRPr="003371AE" w:rsidRDefault="001E4CFC" w:rsidP="003371A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</w:rPr>
      </w:pPr>
      <w:r w:rsidRPr="003371AE">
        <w:rPr>
          <w:sz w:val="22"/>
          <w:lang w:eastAsia="en-US"/>
        </w:rPr>
        <w:t xml:space="preserve">                                                     </w:t>
      </w:r>
      <w:r w:rsidRPr="003371AE">
        <w:rPr>
          <w:sz w:val="22"/>
        </w:rPr>
        <w:t xml:space="preserve">к Договору об оказании образовательных услуг </w:t>
      </w:r>
    </w:p>
    <w:p w:rsidR="001E4CFC" w:rsidRPr="003371AE" w:rsidRDefault="001E4CFC" w:rsidP="003371A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</w:rPr>
      </w:pPr>
      <w:r w:rsidRPr="003371AE">
        <w:rPr>
          <w:sz w:val="22"/>
        </w:rPr>
        <w:t>№ 14-076-5503/1 от «12»  декабря 2013 г.</w:t>
      </w:r>
    </w:p>
    <w:p w:rsidR="001E4CFC" w:rsidRPr="003371AE" w:rsidRDefault="001E4CFC" w:rsidP="00AA4AFA">
      <w:pPr>
        <w:spacing w:after="200" w:line="276" w:lineRule="auto"/>
        <w:jc w:val="both"/>
        <w:rPr>
          <w:sz w:val="22"/>
        </w:rPr>
      </w:pPr>
    </w:p>
    <w:p w:rsidR="001E4CFC" w:rsidRPr="00534BAF" w:rsidRDefault="001E4CFC" w:rsidP="003371A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утверждаем:</w:t>
      </w:r>
    </w:p>
    <w:p w:rsidR="001E4CFC" w:rsidRPr="00534BAF" w:rsidRDefault="001E4CFC" w:rsidP="0080238C"/>
    <w:tbl>
      <w:tblPr>
        <w:tblW w:w="10314" w:type="dxa"/>
        <w:tblLook w:val="01E0" w:firstRow="1" w:lastRow="1" w:firstColumn="1" w:lastColumn="1" w:noHBand="0" w:noVBand="0"/>
      </w:tblPr>
      <w:tblGrid>
        <w:gridCol w:w="4956"/>
        <w:gridCol w:w="5358"/>
      </w:tblGrid>
      <w:tr w:rsidR="001E4CFC" w:rsidRPr="00534BAF" w:rsidTr="009312A6">
        <w:trPr>
          <w:trHeight w:val="641"/>
        </w:trPr>
        <w:tc>
          <w:tcPr>
            <w:tcW w:w="4956" w:type="dxa"/>
          </w:tcPr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</w:p>
          <w:p w:rsidR="001E4CFC" w:rsidRDefault="001E4CFC" w:rsidP="003371AE">
            <w:pPr>
              <w:ind w:firstLine="6"/>
              <w:rPr>
                <w:i/>
              </w:rPr>
            </w:pPr>
            <w:r>
              <w:rPr>
                <w:b/>
              </w:rPr>
              <w:t>Первый проректор ФГАОУ ДПО "ПЭИПК"</w:t>
            </w:r>
            <w:r w:rsidRPr="00534BAF">
              <w:rPr>
                <w:i/>
              </w:rPr>
              <w:t xml:space="preserve"> </w:t>
            </w:r>
          </w:p>
          <w:p w:rsidR="001E4CFC" w:rsidRDefault="001E4CFC" w:rsidP="006324B5">
            <w:pPr>
              <w:ind w:firstLine="6"/>
              <w:jc w:val="center"/>
              <w:rPr>
                <w:i/>
              </w:rPr>
            </w:pPr>
          </w:p>
          <w:p w:rsidR="001E4CFC" w:rsidRPr="00534BAF" w:rsidRDefault="001E4CFC" w:rsidP="006324B5">
            <w:pPr>
              <w:ind w:firstLine="6"/>
              <w:jc w:val="center"/>
              <w:rPr>
                <w:i/>
              </w:rPr>
            </w:pPr>
          </w:p>
          <w:p w:rsidR="001E4CFC" w:rsidRPr="00534BAF" w:rsidRDefault="001E4CFC" w:rsidP="000C7677">
            <w:pPr>
              <w:rPr>
                <w:i/>
              </w:rPr>
            </w:pPr>
            <w:r w:rsidRPr="00534BAF">
              <w:t>________________</w:t>
            </w:r>
            <w:r>
              <w:rPr>
                <w:b/>
              </w:rPr>
              <w:t xml:space="preserve"> С.М. </w:t>
            </w:r>
            <w:proofErr w:type="spellStart"/>
            <w:r>
              <w:rPr>
                <w:b/>
              </w:rPr>
              <w:t>Подколзин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1E4CFC" w:rsidRPr="00534BAF" w:rsidRDefault="001E4CFC" w:rsidP="006324B5">
            <w:r w:rsidRPr="00534BAF">
              <w:t xml:space="preserve">М.П.   «_____» _____________20___г.                     </w:t>
            </w:r>
          </w:p>
        </w:tc>
        <w:tc>
          <w:tcPr>
            <w:tcW w:w="5358" w:type="dxa"/>
          </w:tcPr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</w:p>
          <w:p w:rsidR="001E4CFC" w:rsidRPr="000C7677" w:rsidRDefault="001E4CFC" w:rsidP="009312A6">
            <w:pPr>
              <w:ind w:firstLine="6"/>
              <w:rPr>
                <w:b/>
              </w:rPr>
            </w:pPr>
            <w:r>
              <w:rPr>
                <w:b/>
              </w:rPr>
              <w:t>И.</w:t>
            </w:r>
            <w:r w:rsidR="00812AE4">
              <w:rPr>
                <w:b/>
              </w:rPr>
              <w:t>О</w:t>
            </w:r>
            <w:r>
              <w:rPr>
                <w:b/>
              </w:rPr>
              <w:t>. заместителя генерального директора-Директора</w:t>
            </w:r>
            <w:r>
              <w:t xml:space="preserve"> </w:t>
            </w:r>
            <w:r w:rsidRPr="000C7677">
              <w:rPr>
                <w:b/>
              </w:rPr>
              <w:t>филиала ОАО «МРСК Центра</w:t>
            </w:r>
            <w:proofErr w:type="gramStart"/>
            <w:r w:rsidRPr="000C7677">
              <w:rPr>
                <w:b/>
              </w:rPr>
              <w:t>»-</w:t>
            </w:r>
            <w:proofErr w:type="gramEnd"/>
            <w:r w:rsidRPr="000C7677">
              <w:rPr>
                <w:b/>
              </w:rPr>
              <w:t>«Ярэнерго»</w:t>
            </w:r>
          </w:p>
          <w:p w:rsidR="001E4CFC" w:rsidRPr="00534BAF" w:rsidRDefault="001E4CFC" w:rsidP="009312A6">
            <w:pPr>
              <w:ind w:firstLine="6"/>
              <w:jc w:val="center"/>
              <w:rPr>
                <w:i/>
              </w:rPr>
            </w:pPr>
          </w:p>
          <w:p w:rsidR="001E4CFC" w:rsidRPr="00534BAF" w:rsidRDefault="001E4CFC" w:rsidP="009312A6">
            <w:r w:rsidRPr="00534BAF">
              <w:t>_______________________</w:t>
            </w:r>
            <w:r>
              <w:rPr>
                <w:b/>
              </w:rPr>
              <w:t xml:space="preserve"> К.В. Котиков</w:t>
            </w:r>
          </w:p>
          <w:p w:rsidR="001E4CFC" w:rsidRPr="00534BAF" w:rsidRDefault="001E4CFC" w:rsidP="006324B5">
            <w:r w:rsidRPr="00534BAF">
              <w:t xml:space="preserve">М.П.   «_____» _____________20___г.                     </w:t>
            </w:r>
          </w:p>
        </w:tc>
      </w:tr>
    </w:tbl>
    <w:p w:rsidR="001E4CFC" w:rsidRPr="00534BAF" w:rsidRDefault="001E4CFC" w:rsidP="0080238C">
      <w:pPr>
        <w:spacing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851"/>
        <w:gridCol w:w="1559"/>
        <w:gridCol w:w="1417"/>
        <w:gridCol w:w="1560"/>
        <w:gridCol w:w="1417"/>
      </w:tblGrid>
      <w:tr w:rsidR="001E4CFC" w:rsidRPr="000975CB" w:rsidTr="0026154D">
        <w:trPr>
          <w:trHeight w:val="300"/>
        </w:trPr>
        <w:tc>
          <w:tcPr>
            <w:tcW w:w="16160" w:type="dxa"/>
            <w:gridSpan w:val="15"/>
            <w:noWrap/>
          </w:tcPr>
          <w:p w:rsidR="001E4CFC" w:rsidRPr="000975CB" w:rsidRDefault="001E4CFC" w:rsidP="0026154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975CB">
              <w:rPr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b/>
                <w:sz w:val="18"/>
                <w:szCs w:val="18"/>
                <w:lang w:eastAsia="en-US"/>
              </w:rPr>
              <w:t>)</w:t>
            </w:r>
          </w:p>
          <w:p w:rsidR="001E4CFC" w:rsidRPr="000975CB" w:rsidRDefault="001E4CFC" w:rsidP="0026154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E4CFC" w:rsidRPr="000975CB" w:rsidTr="0026154D">
        <w:trPr>
          <w:trHeight w:val="315"/>
        </w:trPr>
        <w:tc>
          <w:tcPr>
            <w:tcW w:w="5954" w:type="dxa"/>
            <w:gridSpan w:val="6"/>
            <w:noWrap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1E4CFC" w:rsidRPr="000975CB" w:rsidTr="00231A64">
        <w:trPr>
          <w:trHeight w:val="1290"/>
        </w:trPr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851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559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b/>
                <w:bCs/>
                <w:sz w:val="16"/>
                <w:szCs w:val="16"/>
                <w:lang w:eastAsia="en-US"/>
              </w:rPr>
              <w:t>-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</w:tcPr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:rsidR="001E4CFC" w:rsidRPr="000975CB" w:rsidRDefault="001E4CFC" w:rsidP="0026154D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1E4CFC" w:rsidRPr="000975CB" w:rsidTr="00231A64">
        <w:trPr>
          <w:trHeight w:val="315"/>
        </w:trPr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1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9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</w:tcPr>
          <w:p w:rsidR="001E4CFC" w:rsidRPr="000975CB" w:rsidRDefault="001E4CFC" w:rsidP="0026154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975CB">
              <w:rPr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</w:tcPr>
          <w:p w:rsidR="001E4CFC" w:rsidRPr="000975CB" w:rsidRDefault="001E4CFC" w:rsidP="0026154D">
            <w:pPr>
              <w:jc w:val="center"/>
              <w:rPr>
                <w:sz w:val="18"/>
                <w:szCs w:val="18"/>
                <w:lang w:eastAsia="en-US"/>
              </w:rPr>
            </w:pPr>
            <w:r w:rsidRPr="000975CB">
              <w:rPr>
                <w:sz w:val="18"/>
                <w:szCs w:val="18"/>
                <w:lang w:eastAsia="en-US"/>
              </w:rPr>
              <w:t>…</w:t>
            </w:r>
          </w:p>
        </w:tc>
      </w:tr>
    </w:tbl>
    <w:p w:rsidR="001E4CFC" w:rsidRPr="00534BAF" w:rsidRDefault="001E4CFC" w:rsidP="0080238C">
      <w:pPr>
        <w:rPr>
          <w:lang w:eastAsia="en-US"/>
        </w:rPr>
      </w:pPr>
    </w:p>
    <w:p w:rsidR="001E4CFC" w:rsidRPr="00534BAF" w:rsidRDefault="001E4CFC" w:rsidP="0080238C">
      <w:pPr>
        <w:rPr>
          <w:b/>
          <w:lang w:eastAsia="en-US"/>
        </w:rPr>
      </w:pPr>
      <w:r w:rsidRPr="00534BAF">
        <w:rPr>
          <w:b/>
          <w:lang w:eastAsia="en-US"/>
        </w:rPr>
        <w:t xml:space="preserve">Руководитель:  </w:t>
      </w:r>
    </w:p>
    <w:p w:rsidR="001E4CFC" w:rsidRPr="00534BAF" w:rsidRDefault="001E4CFC" w:rsidP="0080238C">
      <w:pPr>
        <w:rPr>
          <w:lang w:eastAsia="en-US"/>
        </w:rPr>
      </w:pPr>
      <w:r w:rsidRPr="00534BAF">
        <w:rPr>
          <w:lang w:eastAsia="en-US"/>
        </w:rPr>
        <w:t xml:space="preserve">_______________  </w:t>
      </w:r>
      <w:r w:rsidRPr="00534BAF">
        <w:rPr>
          <w:i/>
          <w:lang w:eastAsia="en-US"/>
        </w:rPr>
        <w:t>(указывается ФИО)</w:t>
      </w:r>
    </w:p>
    <w:p w:rsidR="001E4CFC" w:rsidRPr="00534BAF" w:rsidRDefault="001E4CFC" w:rsidP="0080238C">
      <w:pPr>
        <w:spacing w:after="200" w:line="276" w:lineRule="auto"/>
        <w:rPr>
          <w:i/>
          <w:sz w:val="20"/>
          <w:szCs w:val="20"/>
          <w:lang w:eastAsia="en-US"/>
        </w:rPr>
      </w:pPr>
      <w:r w:rsidRPr="00534BAF">
        <w:rPr>
          <w:lang w:eastAsia="en-US"/>
        </w:rPr>
        <w:t xml:space="preserve">      </w:t>
      </w:r>
      <w:r w:rsidRPr="00534BAF">
        <w:rPr>
          <w:i/>
          <w:sz w:val="20"/>
          <w:szCs w:val="20"/>
          <w:lang w:eastAsia="en-US"/>
        </w:rPr>
        <w:t>(подпись)</w:t>
      </w:r>
      <w:r>
        <w:rPr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534BAF">
        <w:rPr>
          <w:lang w:eastAsia="en-US"/>
        </w:rPr>
        <w:t xml:space="preserve">«____» __________ 20 __ г. </w:t>
      </w:r>
      <w:r w:rsidRPr="00534BAF">
        <w:rPr>
          <w:i/>
          <w:lang w:eastAsia="en-US"/>
        </w:rPr>
        <w:t>(указывается дата подписания)</w:t>
      </w:r>
    </w:p>
    <w:p w:rsidR="001E4CFC" w:rsidRDefault="001E4CFC" w:rsidP="0080238C">
      <w:pPr>
        <w:shd w:val="clear" w:color="auto" w:fill="FFFFFF"/>
        <w:autoSpaceDE w:val="0"/>
        <w:autoSpaceDN w:val="0"/>
        <w:adjustRightInd w:val="0"/>
        <w:spacing w:line="240" w:lineRule="atLeast"/>
        <w:sectPr w:rsidR="001E4CFC" w:rsidSect="006E064E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E4CFC" w:rsidRPr="00534BAF" w:rsidRDefault="001E4CFC" w:rsidP="0080238C">
      <w:pPr>
        <w:jc w:val="both"/>
      </w:pPr>
      <w:r w:rsidRPr="00534BAF">
        <w:lastRenderedPageBreak/>
        <w:t xml:space="preserve">                                                              Приложение № </w:t>
      </w:r>
      <w:r>
        <w:t>5</w:t>
      </w:r>
    </w:p>
    <w:p w:rsidR="001E4CFC" w:rsidRPr="00AE6DD5" w:rsidRDefault="001E4CFC" w:rsidP="00AA4AFA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образовательных услуг </w:t>
      </w:r>
    </w:p>
    <w:p w:rsidR="001E4CFC" w:rsidRDefault="001E4CFC" w:rsidP="000C7677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6DD5">
        <w:t xml:space="preserve">                            </w:t>
      </w:r>
      <w:r>
        <w:t xml:space="preserve">                      </w:t>
      </w:r>
      <w:r w:rsidRPr="005A0C53">
        <w:t xml:space="preserve">№ </w:t>
      </w:r>
      <w:r>
        <w:t xml:space="preserve">14-076-5503/1 </w:t>
      </w:r>
      <w:r w:rsidRPr="005A0C53">
        <w:t>от «</w:t>
      </w:r>
      <w:r>
        <w:t>12</w:t>
      </w:r>
      <w:r w:rsidRPr="005A0C53">
        <w:t xml:space="preserve">» </w:t>
      </w:r>
      <w:r>
        <w:t xml:space="preserve"> декабря </w:t>
      </w:r>
      <w:r w:rsidRPr="005A0C53">
        <w:t>20</w:t>
      </w:r>
      <w:r>
        <w:t>13</w:t>
      </w:r>
      <w:r w:rsidRPr="005A0C53">
        <w:t xml:space="preserve"> г.</w:t>
      </w:r>
    </w:p>
    <w:p w:rsidR="001E4CFC" w:rsidRPr="00534BAF" w:rsidRDefault="001E4CFC" w:rsidP="000C7677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4CFC" w:rsidRPr="00534BAF" w:rsidRDefault="001E4CFC" w:rsidP="0080238C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E4CFC" w:rsidRPr="00534BAF" w:rsidRDefault="001E4CFC" w:rsidP="0080238C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E4CFC" w:rsidRPr="00534BAF" w:rsidTr="006324B5">
        <w:trPr>
          <w:trHeight w:val="641"/>
        </w:trPr>
        <w:tc>
          <w:tcPr>
            <w:tcW w:w="4956" w:type="dxa"/>
          </w:tcPr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</w:p>
          <w:p w:rsidR="001E4CFC" w:rsidRDefault="001E4CFC" w:rsidP="006324B5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Первый проректор ФГАОУ ДПО "ПЭИПК"</w:t>
            </w:r>
          </w:p>
          <w:p w:rsidR="001E4CFC" w:rsidRDefault="001E4CFC" w:rsidP="006324B5">
            <w:pPr>
              <w:ind w:firstLine="6"/>
              <w:jc w:val="center"/>
              <w:rPr>
                <w:b/>
              </w:rPr>
            </w:pPr>
          </w:p>
          <w:p w:rsidR="001E4CFC" w:rsidRPr="00534BAF" w:rsidRDefault="001E4CFC" w:rsidP="006324B5">
            <w:pPr>
              <w:ind w:firstLine="6"/>
              <w:jc w:val="center"/>
              <w:rPr>
                <w:i/>
              </w:rPr>
            </w:pPr>
          </w:p>
          <w:p w:rsidR="001E4CFC" w:rsidRDefault="001E4CFC" w:rsidP="006324B5">
            <w:pPr>
              <w:rPr>
                <w:b/>
              </w:rPr>
            </w:pPr>
            <w:r>
              <w:t>__________________</w:t>
            </w:r>
            <w:r>
              <w:rPr>
                <w:b/>
              </w:rPr>
              <w:t xml:space="preserve">С.М. </w:t>
            </w:r>
            <w:proofErr w:type="spellStart"/>
            <w:r>
              <w:rPr>
                <w:b/>
              </w:rPr>
              <w:t>Подколзин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1E4CFC" w:rsidRPr="00534BAF" w:rsidRDefault="001E4CFC" w:rsidP="006324B5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1E4CFC" w:rsidRPr="00534BAF" w:rsidRDefault="001E4CFC" w:rsidP="006324B5">
            <w:pPr>
              <w:ind w:firstLine="6"/>
              <w:jc w:val="center"/>
              <w:rPr>
                <w:b/>
              </w:rPr>
            </w:pPr>
          </w:p>
          <w:p w:rsidR="001E4CFC" w:rsidRPr="000C7677" w:rsidRDefault="001E4CFC" w:rsidP="000C7677">
            <w:pPr>
              <w:ind w:firstLine="6"/>
              <w:rPr>
                <w:b/>
              </w:rPr>
            </w:pPr>
            <w:r>
              <w:rPr>
                <w:b/>
              </w:rPr>
              <w:t>И.</w:t>
            </w:r>
            <w:r w:rsidR="00812AE4">
              <w:rPr>
                <w:b/>
              </w:rPr>
              <w:t>О</w:t>
            </w:r>
            <w:r>
              <w:rPr>
                <w:b/>
              </w:rPr>
              <w:t>. заместителя генерального директора-Директора</w:t>
            </w:r>
            <w:r>
              <w:t xml:space="preserve">  </w:t>
            </w:r>
            <w:r w:rsidRPr="000C7677">
              <w:rPr>
                <w:b/>
              </w:rPr>
              <w:t>филиала ОАО «МРСК Центра</w:t>
            </w:r>
            <w:proofErr w:type="gramStart"/>
            <w:r w:rsidRPr="000C7677">
              <w:rPr>
                <w:b/>
              </w:rPr>
              <w:t>»-</w:t>
            </w:r>
            <w:proofErr w:type="gramEnd"/>
            <w:r w:rsidRPr="000C7677">
              <w:rPr>
                <w:b/>
              </w:rPr>
              <w:t>«Ярэнерго»</w:t>
            </w:r>
          </w:p>
          <w:p w:rsidR="001E4CFC" w:rsidRPr="00534BAF" w:rsidRDefault="001E4CFC" w:rsidP="009312A6">
            <w:pPr>
              <w:ind w:firstLine="6"/>
              <w:jc w:val="center"/>
              <w:rPr>
                <w:i/>
              </w:rPr>
            </w:pPr>
          </w:p>
          <w:p w:rsidR="001E4CFC" w:rsidRPr="00534BAF" w:rsidRDefault="001E4CFC" w:rsidP="009312A6">
            <w:r w:rsidRPr="00534BAF">
              <w:t>____________________</w:t>
            </w:r>
            <w:r w:rsidRPr="000C7677">
              <w:rPr>
                <w:b/>
              </w:rPr>
              <w:t>К.В. Котиков</w:t>
            </w:r>
          </w:p>
          <w:p w:rsidR="001E4CFC" w:rsidRPr="00534BAF" w:rsidRDefault="001E4CFC" w:rsidP="006324B5">
            <w:r w:rsidRPr="00534BAF">
              <w:t xml:space="preserve">М.П.   «_____» _____________20___г.                     </w:t>
            </w:r>
          </w:p>
        </w:tc>
      </w:tr>
    </w:tbl>
    <w:p w:rsidR="001E4CFC" w:rsidRDefault="001E4CFC" w:rsidP="0080238C">
      <w:pPr>
        <w:widowControl w:val="0"/>
        <w:autoSpaceDE w:val="0"/>
        <w:autoSpaceDN w:val="0"/>
        <w:adjustRightInd w:val="0"/>
        <w:jc w:val="both"/>
      </w:pPr>
    </w:p>
    <w:p w:rsidR="001E4CFC" w:rsidRPr="006E5E18" w:rsidRDefault="001E4CFC" w:rsidP="00EC340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b/>
          <w:snapToGrid w:val="0"/>
          <w:lang w:eastAsia="en-US"/>
        </w:rPr>
        <w:t>от «___»</w:t>
      </w:r>
      <w:r>
        <w:rPr>
          <w:b/>
          <w:snapToGrid w:val="0"/>
          <w:lang w:eastAsia="en-US"/>
        </w:rPr>
        <w:t xml:space="preserve"> ____________ 20__</w:t>
      </w:r>
      <w:r w:rsidRPr="00466F10">
        <w:rPr>
          <w:b/>
          <w:snapToGrid w:val="0"/>
          <w:lang w:eastAsia="en-US"/>
        </w:rPr>
        <w:t xml:space="preserve"> г.</w:t>
      </w:r>
    </w:p>
    <w:p w:rsidR="001E4CFC" w:rsidRPr="00466F10" w:rsidRDefault="001E4CFC" w:rsidP="00EC3408">
      <w:pPr>
        <w:jc w:val="center"/>
        <w:rPr>
          <w:lang w:eastAsia="en-US"/>
        </w:rPr>
      </w:pPr>
    </w:p>
    <w:p w:rsidR="001E4CFC" w:rsidRPr="00466F10" w:rsidRDefault="001E4CFC" w:rsidP="00EC340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1E4CFC" w:rsidRPr="00466F10" w:rsidRDefault="001E4CFC" w:rsidP="00EC3408">
      <w:pPr>
        <w:ind w:firstLine="709"/>
        <w:jc w:val="both"/>
        <w:rPr>
          <w:snapToGrid w:val="0"/>
          <w:lang w:eastAsia="en-US"/>
        </w:rPr>
      </w:pPr>
      <w:proofErr w:type="gramStart"/>
      <w:r w:rsidRPr="00466F10">
        <w:rPr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E4CFC" w:rsidRDefault="001E4CFC" w:rsidP="00EC3408">
      <w:pPr>
        <w:ind w:firstLine="709"/>
        <w:jc w:val="both"/>
        <w:rPr>
          <w:snapToGrid w:val="0"/>
          <w:lang w:eastAsia="en-US"/>
        </w:rPr>
      </w:pPr>
      <w:proofErr w:type="gramStart"/>
      <w:r w:rsidRPr="00466F10">
        <w:rPr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1E4CFC" w:rsidRPr="00466F10" w:rsidRDefault="001E4CFC" w:rsidP="00EC3408">
      <w:pPr>
        <w:rPr>
          <w:color w:val="000000"/>
          <w:lang w:eastAsia="en-US"/>
        </w:rPr>
      </w:pPr>
      <w:r w:rsidRPr="00466F10">
        <w:rPr>
          <w:color w:val="000000"/>
          <w:lang w:eastAsia="en-US"/>
        </w:rPr>
        <w:t>____________</w:t>
      </w:r>
      <w:r>
        <w:rPr>
          <w:color w:val="000000"/>
          <w:lang w:eastAsia="en-US"/>
        </w:rPr>
        <w:t>_______</w:t>
      </w:r>
      <w:r w:rsidRPr="00466F10">
        <w:rPr>
          <w:color w:val="000000"/>
          <w:lang w:eastAsia="en-US"/>
        </w:rPr>
        <w:t>___</w:t>
      </w:r>
      <w:r>
        <w:rPr>
          <w:color w:val="000000"/>
          <w:lang w:eastAsia="en-US"/>
        </w:rPr>
        <w:t>__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 xml:space="preserve">                            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>_____________________</w:t>
      </w:r>
    </w:p>
    <w:p w:rsidR="001E4CFC" w:rsidRDefault="001E4CFC" w:rsidP="00EC3408">
      <w:pPr>
        <w:rPr>
          <w:i/>
          <w:color w:val="000000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i/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E4CFC" w:rsidRDefault="001E4CFC" w:rsidP="00EC3408">
      <w:r>
        <w:t>М.П.</w:t>
      </w:r>
    </w:p>
    <w:sectPr w:rsidR="001E4CFC" w:rsidSect="008023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E2" w:rsidRDefault="00210BE2" w:rsidP="004251C5">
      <w:r>
        <w:separator/>
      </w:r>
    </w:p>
  </w:endnote>
  <w:endnote w:type="continuationSeparator" w:id="0">
    <w:p w:rsidR="00210BE2" w:rsidRDefault="00210BE2" w:rsidP="0042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E2" w:rsidRDefault="00210BE2" w:rsidP="004251C5">
      <w:r>
        <w:separator/>
      </w:r>
    </w:p>
  </w:footnote>
  <w:footnote w:type="continuationSeparator" w:id="0">
    <w:p w:rsidR="00210BE2" w:rsidRDefault="00210BE2" w:rsidP="004251C5">
      <w:r>
        <w:continuationSeparator/>
      </w:r>
    </w:p>
  </w:footnote>
  <w:footnote w:id="1">
    <w:p w:rsidR="00F966EE" w:rsidRPr="00F966EE" w:rsidRDefault="00F966EE" w:rsidP="00F966EE">
      <w:pPr>
        <w:jc w:val="center"/>
        <w:rPr>
          <w:b/>
        </w:rPr>
      </w:pPr>
    </w:p>
    <w:p w:rsidR="00A47ED8" w:rsidRPr="00F966EE" w:rsidRDefault="00A47ED8" w:rsidP="00F966EE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ED8" w:rsidRDefault="00A47ED8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F11599">
      <w:rPr>
        <w:noProof/>
      </w:rPr>
      <w:t>1</w:t>
    </w:r>
    <w:r>
      <w:rPr>
        <w:noProof/>
      </w:rPr>
      <w:fldChar w:fldCharType="end"/>
    </w:r>
  </w:p>
  <w:p w:rsidR="00A47ED8" w:rsidRDefault="00A47ED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79E"/>
    <w:multiLevelType w:val="multilevel"/>
    <w:tmpl w:val="F30E27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D971BE9"/>
    <w:multiLevelType w:val="multilevel"/>
    <w:tmpl w:val="CB621A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20E4903"/>
    <w:multiLevelType w:val="hybridMultilevel"/>
    <w:tmpl w:val="EEC6BDE6"/>
    <w:lvl w:ilvl="0" w:tplc="9AE0338C">
      <w:start w:val="1"/>
      <w:numFmt w:val="decimal"/>
      <w:lvlText w:val="1.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2FFD4429"/>
    <w:multiLevelType w:val="hybridMultilevel"/>
    <w:tmpl w:val="4650C5BC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1A078CB"/>
    <w:multiLevelType w:val="hybridMultilevel"/>
    <w:tmpl w:val="C9CC328C"/>
    <w:lvl w:ilvl="0" w:tplc="00CE2326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59A42220"/>
    <w:multiLevelType w:val="hybridMultilevel"/>
    <w:tmpl w:val="57E0C8D8"/>
    <w:lvl w:ilvl="0" w:tplc="BD62DB4C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82056C"/>
    <w:multiLevelType w:val="hybridMultilevel"/>
    <w:tmpl w:val="2578CC4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7B507D3F"/>
    <w:multiLevelType w:val="multilevel"/>
    <w:tmpl w:val="5BC041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7DE63D8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5"/>
  </w:num>
  <w:num w:numId="5">
    <w:abstractNumId w:val="10"/>
  </w:num>
  <w:num w:numId="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6"/>
  </w:num>
  <w:num w:numId="1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E0"/>
    <w:rsid w:val="00000AD2"/>
    <w:rsid w:val="0000792D"/>
    <w:rsid w:val="0001051C"/>
    <w:rsid w:val="00033E66"/>
    <w:rsid w:val="00036E16"/>
    <w:rsid w:val="00047830"/>
    <w:rsid w:val="0006338C"/>
    <w:rsid w:val="00080746"/>
    <w:rsid w:val="000822FF"/>
    <w:rsid w:val="00087126"/>
    <w:rsid w:val="000975CB"/>
    <w:rsid w:val="000A1465"/>
    <w:rsid w:val="000B3C30"/>
    <w:rsid w:val="000C09A1"/>
    <w:rsid w:val="000C7677"/>
    <w:rsid w:val="000D0BA8"/>
    <w:rsid w:val="000D7ADF"/>
    <w:rsid w:val="000F25E9"/>
    <w:rsid w:val="000F4492"/>
    <w:rsid w:val="00100426"/>
    <w:rsid w:val="0011123E"/>
    <w:rsid w:val="00113D5E"/>
    <w:rsid w:val="00121A51"/>
    <w:rsid w:val="00122141"/>
    <w:rsid w:val="00126A9D"/>
    <w:rsid w:val="00155184"/>
    <w:rsid w:val="00163072"/>
    <w:rsid w:val="001840B1"/>
    <w:rsid w:val="00187D85"/>
    <w:rsid w:val="00191758"/>
    <w:rsid w:val="001A3927"/>
    <w:rsid w:val="001C02CB"/>
    <w:rsid w:val="001C51EA"/>
    <w:rsid w:val="001D3CE3"/>
    <w:rsid w:val="001D6388"/>
    <w:rsid w:val="001D74E1"/>
    <w:rsid w:val="001E4CFC"/>
    <w:rsid w:val="001E6387"/>
    <w:rsid w:val="001F3844"/>
    <w:rsid w:val="001F5ADF"/>
    <w:rsid w:val="002006C7"/>
    <w:rsid w:val="00204D53"/>
    <w:rsid w:val="00210BE2"/>
    <w:rsid w:val="00221308"/>
    <w:rsid w:val="002255F8"/>
    <w:rsid w:val="00227830"/>
    <w:rsid w:val="00231A64"/>
    <w:rsid w:val="00233950"/>
    <w:rsid w:val="00242E2A"/>
    <w:rsid w:val="0024481C"/>
    <w:rsid w:val="0026154D"/>
    <w:rsid w:val="00274C6B"/>
    <w:rsid w:val="002769EE"/>
    <w:rsid w:val="00282A4D"/>
    <w:rsid w:val="002A0345"/>
    <w:rsid w:val="002A25FE"/>
    <w:rsid w:val="002C516D"/>
    <w:rsid w:val="002C7171"/>
    <w:rsid w:val="002E7585"/>
    <w:rsid w:val="002F0172"/>
    <w:rsid w:val="002F104F"/>
    <w:rsid w:val="002F7ACB"/>
    <w:rsid w:val="00316268"/>
    <w:rsid w:val="003371AE"/>
    <w:rsid w:val="00337D16"/>
    <w:rsid w:val="00356EFC"/>
    <w:rsid w:val="003624B6"/>
    <w:rsid w:val="003835CF"/>
    <w:rsid w:val="00392308"/>
    <w:rsid w:val="003948FD"/>
    <w:rsid w:val="003964E0"/>
    <w:rsid w:val="003B2BDF"/>
    <w:rsid w:val="003C5731"/>
    <w:rsid w:val="003C6A25"/>
    <w:rsid w:val="003D7DAE"/>
    <w:rsid w:val="003E0C7B"/>
    <w:rsid w:val="004025BC"/>
    <w:rsid w:val="0040702F"/>
    <w:rsid w:val="00413B25"/>
    <w:rsid w:val="00417521"/>
    <w:rsid w:val="004251A2"/>
    <w:rsid w:val="004251C5"/>
    <w:rsid w:val="004312AE"/>
    <w:rsid w:val="0044218F"/>
    <w:rsid w:val="00456AF6"/>
    <w:rsid w:val="00457573"/>
    <w:rsid w:val="00464BA4"/>
    <w:rsid w:val="00465472"/>
    <w:rsid w:val="00466F10"/>
    <w:rsid w:val="004777B8"/>
    <w:rsid w:val="00482C6B"/>
    <w:rsid w:val="004A63F3"/>
    <w:rsid w:val="004B5F5D"/>
    <w:rsid w:val="004C0A81"/>
    <w:rsid w:val="004C3BF5"/>
    <w:rsid w:val="004D1C41"/>
    <w:rsid w:val="004D4791"/>
    <w:rsid w:val="004E1941"/>
    <w:rsid w:val="0051058F"/>
    <w:rsid w:val="00524C39"/>
    <w:rsid w:val="00534BAF"/>
    <w:rsid w:val="00543FA1"/>
    <w:rsid w:val="005557F6"/>
    <w:rsid w:val="0055617C"/>
    <w:rsid w:val="005743D7"/>
    <w:rsid w:val="00577DCB"/>
    <w:rsid w:val="005928A5"/>
    <w:rsid w:val="005934E5"/>
    <w:rsid w:val="005A0C53"/>
    <w:rsid w:val="005A2B26"/>
    <w:rsid w:val="005E629A"/>
    <w:rsid w:val="00606921"/>
    <w:rsid w:val="006217D4"/>
    <w:rsid w:val="00622750"/>
    <w:rsid w:val="006239A2"/>
    <w:rsid w:val="006324B5"/>
    <w:rsid w:val="00637A88"/>
    <w:rsid w:val="006430D0"/>
    <w:rsid w:val="006452BC"/>
    <w:rsid w:val="0064727A"/>
    <w:rsid w:val="006473AC"/>
    <w:rsid w:val="00656D93"/>
    <w:rsid w:val="00672231"/>
    <w:rsid w:val="00672F92"/>
    <w:rsid w:val="0068368C"/>
    <w:rsid w:val="00697A6C"/>
    <w:rsid w:val="006A619E"/>
    <w:rsid w:val="006B0743"/>
    <w:rsid w:val="006E064E"/>
    <w:rsid w:val="006E5E18"/>
    <w:rsid w:val="006F143F"/>
    <w:rsid w:val="006F767B"/>
    <w:rsid w:val="00723521"/>
    <w:rsid w:val="00760B0F"/>
    <w:rsid w:val="00782B3A"/>
    <w:rsid w:val="00785A79"/>
    <w:rsid w:val="00796A66"/>
    <w:rsid w:val="00796C5B"/>
    <w:rsid w:val="007B1CE3"/>
    <w:rsid w:val="007B28AB"/>
    <w:rsid w:val="007B5AC2"/>
    <w:rsid w:val="007C2BC1"/>
    <w:rsid w:val="007C4B60"/>
    <w:rsid w:val="007C53E6"/>
    <w:rsid w:val="007C6B67"/>
    <w:rsid w:val="007E7BC2"/>
    <w:rsid w:val="007F32C3"/>
    <w:rsid w:val="0080238C"/>
    <w:rsid w:val="00812263"/>
    <w:rsid w:val="00812AE4"/>
    <w:rsid w:val="00822BB2"/>
    <w:rsid w:val="0083191C"/>
    <w:rsid w:val="00851649"/>
    <w:rsid w:val="0088456E"/>
    <w:rsid w:val="00894446"/>
    <w:rsid w:val="008A2CFF"/>
    <w:rsid w:val="008B365F"/>
    <w:rsid w:val="008D7B70"/>
    <w:rsid w:val="008E607A"/>
    <w:rsid w:val="008F4810"/>
    <w:rsid w:val="00904F65"/>
    <w:rsid w:val="009312A6"/>
    <w:rsid w:val="00932F17"/>
    <w:rsid w:val="00961D91"/>
    <w:rsid w:val="00974D40"/>
    <w:rsid w:val="00976248"/>
    <w:rsid w:val="00976D0F"/>
    <w:rsid w:val="009868CD"/>
    <w:rsid w:val="00997C07"/>
    <w:rsid w:val="009A48DB"/>
    <w:rsid w:val="009A4CB6"/>
    <w:rsid w:val="009A5E96"/>
    <w:rsid w:val="009A6939"/>
    <w:rsid w:val="009C0850"/>
    <w:rsid w:val="009C0F16"/>
    <w:rsid w:val="009C771E"/>
    <w:rsid w:val="009F4779"/>
    <w:rsid w:val="00A00049"/>
    <w:rsid w:val="00A17922"/>
    <w:rsid w:val="00A22936"/>
    <w:rsid w:val="00A35690"/>
    <w:rsid w:val="00A4392A"/>
    <w:rsid w:val="00A44B2B"/>
    <w:rsid w:val="00A47ED8"/>
    <w:rsid w:val="00A51A63"/>
    <w:rsid w:val="00A60731"/>
    <w:rsid w:val="00A62A53"/>
    <w:rsid w:val="00A71059"/>
    <w:rsid w:val="00A77F9B"/>
    <w:rsid w:val="00A933F7"/>
    <w:rsid w:val="00A96EE6"/>
    <w:rsid w:val="00AA4AFA"/>
    <w:rsid w:val="00AE6DD5"/>
    <w:rsid w:val="00AE712B"/>
    <w:rsid w:val="00AF75B1"/>
    <w:rsid w:val="00B237F1"/>
    <w:rsid w:val="00B35186"/>
    <w:rsid w:val="00B41D64"/>
    <w:rsid w:val="00B44C82"/>
    <w:rsid w:val="00B45562"/>
    <w:rsid w:val="00B47D30"/>
    <w:rsid w:val="00B51215"/>
    <w:rsid w:val="00B55702"/>
    <w:rsid w:val="00B559BE"/>
    <w:rsid w:val="00B5657B"/>
    <w:rsid w:val="00B57807"/>
    <w:rsid w:val="00B65DC0"/>
    <w:rsid w:val="00B72E69"/>
    <w:rsid w:val="00B76A99"/>
    <w:rsid w:val="00BA1CFF"/>
    <w:rsid w:val="00BA6CF0"/>
    <w:rsid w:val="00BC09D8"/>
    <w:rsid w:val="00BD1F20"/>
    <w:rsid w:val="00BD27EB"/>
    <w:rsid w:val="00BE2487"/>
    <w:rsid w:val="00BE64A9"/>
    <w:rsid w:val="00BF0E73"/>
    <w:rsid w:val="00BF366E"/>
    <w:rsid w:val="00BF4E54"/>
    <w:rsid w:val="00BF5E4E"/>
    <w:rsid w:val="00BF7A0A"/>
    <w:rsid w:val="00C01228"/>
    <w:rsid w:val="00C068AA"/>
    <w:rsid w:val="00C15B70"/>
    <w:rsid w:val="00C22228"/>
    <w:rsid w:val="00C24BAE"/>
    <w:rsid w:val="00C27D6C"/>
    <w:rsid w:val="00C3280B"/>
    <w:rsid w:val="00C421DB"/>
    <w:rsid w:val="00C443F1"/>
    <w:rsid w:val="00C57A4D"/>
    <w:rsid w:val="00C71CE2"/>
    <w:rsid w:val="00C874F0"/>
    <w:rsid w:val="00CD0ABD"/>
    <w:rsid w:val="00CD46CF"/>
    <w:rsid w:val="00CD6CF6"/>
    <w:rsid w:val="00CE3E21"/>
    <w:rsid w:val="00CF5E99"/>
    <w:rsid w:val="00D043FD"/>
    <w:rsid w:val="00D20A87"/>
    <w:rsid w:val="00D31686"/>
    <w:rsid w:val="00D33D0E"/>
    <w:rsid w:val="00D554C1"/>
    <w:rsid w:val="00D95A44"/>
    <w:rsid w:val="00D97644"/>
    <w:rsid w:val="00DA2959"/>
    <w:rsid w:val="00DA5A8F"/>
    <w:rsid w:val="00DB6202"/>
    <w:rsid w:val="00DC6749"/>
    <w:rsid w:val="00DE3CB1"/>
    <w:rsid w:val="00DE5C32"/>
    <w:rsid w:val="00DE66DD"/>
    <w:rsid w:val="00DF3AE0"/>
    <w:rsid w:val="00E00837"/>
    <w:rsid w:val="00E13323"/>
    <w:rsid w:val="00E17264"/>
    <w:rsid w:val="00E32F19"/>
    <w:rsid w:val="00E36E3C"/>
    <w:rsid w:val="00E62EB0"/>
    <w:rsid w:val="00E75145"/>
    <w:rsid w:val="00E75600"/>
    <w:rsid w:val="00EA0269"/>
    <w:rsid w:val="00EA1CD3"/>
    <w:rsid w:val="00EB6651"/>
    <w:rsid w:val="00EB7604"/>
    <w:rsid w:val="00EC3408"/>
    <w:rsid w:val="00EC77D2"/>
    <w:rsid w:val="00ED1225"/>
    <w:rsid w:val="00ED5F8B"/>
    <w:rsid w:val="00ED754E"/>
    <w:rsid w:val="00EE3176"/>
    <w:rsid w:val="00EF3350"/>
    <w:rsid w:val="00F0248E"/>
    <w:rsid w:val="00F11599"/>
    <w:rsid w:val="00F149D1"/>
    <w:rsid w:val="00F16887"/>
    <w:rsid w:val="00F52969"/>
    <w:rsid w:val="00F52FA5"/>
    <w:rsid w:val="00F61029"/>
    <w:rsid w:val="00F625AB"/>
    <w:rsid w:val="00F8329D"/>
    <w:rsid w:val="00F85562"/>
    <w:rsid w:val="00F923A9"/>
    <w:rsid w:val="00F966EE"/>
    <w:rsid w:val="00FA7D47"/>
    <w:rsid w:val="00FB0537"/>
    <w:rsid w:val="00FC18E9"/>
    <w:rsid w:val="00FC4B2F"/>
    <w:rsid w:val="00FC6812"/>
    <w:rsid w:val="00FC6EFB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3AE0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559B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E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59BE"/>
    <w:rPr>
      <w:rFonts w:ascii="Cambria" w:hAnsi="Cambria" w:cs="Times New Roman"/>
      <w:b/>
      <w:bCs/>
      <w:color w:val="4F81BD"/>
      <w:sz w:val="24"/>
      <w:szCs w:val="24"/>
    </w:rPr>
  </w:style>
  <w:style w:type="paragraph" w:customStyle="1" w:styleId="a3">
    <w:name w:val="Знак Знак Знак Знак Знак Знак"/>
    <w:basedOn w:val="a"/>
    <w:next w:val="1"/>
    <w:uiPriority w:val="99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DF3AE0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334E24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DF3AE0"/>
    <w:pPr>
      <w:ind w:firstLine="705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ED5F8B"/>
    <w:rPr>
      <w:sz w:val="24"/>
    </w:rPr>
  </w:style>
  <w:style w:type="paragraph" w:styleId="a8">
    <w:name w:val="Title"/>
    <w:basedOn w:val="a"/>
    <w:link w:val="a9"/>
    <w:uiPriority w:val="99"/>
    <w:qFormat/>
    <w:rsid w:val="00DF3AE0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uiPriority w:val="99"/>
    <w:locked/>
    <w:rsid w:val="00B559BE"/>
    <w:rPr>
      <w:rFonts w:cs="Times New Roman"/>
      <w:b/>
      <w:sz w:val="32"/>
    </w:rPr>
  </w:style>
  <w:style w:type="paragraph" w:styleId="2">
    <w:name w:val="Body Text Indent 2"/>
    <w:basedOn w:val="a"/>
    <w:link w:val="20"/>
    <w:uiPriority w:val="99"/>
    <w:rsid w:val="00DF3A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34E24"/>
    <w:rPr>
      <w:sz w:val="24"/>
      <w:szCs w:val="24"/>
    </w:rPr>
  </w:style>
  <w:style w:type="paragraph" w:styleId="21">
    <w:name w:val="Body Text 2"/>
    <w:basedOn w:val="a"/>
    <w:link w:val="22"/>
    <w:uiPriority w:val="99"/>
    <w:rsid w:val="00DF3A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DF3AE0"/>
    <w:rPr>
      <w:sz w:val="24"/>
      <w:lang w:val="ru-RU" w:eastAsia="ru-RU"/>
    </w:rPr>
  </w:style>
  <w:style w:type="paragraph" w:customStyle="1" w:styleId="11">
    <w:name w:val="çàãîëîâîê 1"/>
    <w:basedOn w:val="a"/>
    <w:next w:val="a"/>
    <w:uiPriority w:val="99"/>
    <w:rsid w:val="00DF3AE0"/>
    <w:pPr>
      <w:keepNext/>
      <w:jc w:val="center"/>
    </w:pPr>
    <w:rPr>
      <w:b/>
      <w:sz w:val="22"/>
      <w:szCs w:val="20"/>
    </w:rPr>
  </w:style>
  <w:style w:type="paragraph" w:styleId="aa">
    <w:name w:val="caption"/>
    <w:basedOn w:val="a"/>
    <w:next w:val="a"/>
    <w:uiPriority w:val="99"/>
    <w:qFormat/>
    <w:rsid w:val="00DF3AE0"/>
    <w:pPr>
      <w:spacing w:before="720"/>
      <w:jc w:val="center"/>
    </w:pPr>
    <w:rPr>
      <w:b/>
      <w:spacing w:val="20"/>
    </w:rPr>
  </w:style>
  <w:style w:type="paragraph" w:styleId="ab">
    <w:name w:val="footnote text"/>
    <w:basedOn w:val="a"/>
    <w:link w:val="ac"/>
    <w:uiPriority w:val="99"/>
    <w:rsid w:val="004251C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4251C5"/>
    <w:rPr>
      <w:rFonts w:cs="Times New Roman"/>
    </w:rPr>
  </w:style>
  <w:style w:type="character" w:styleId="ad">
    <w:name w:val="footnote reference"/>
    <w:basedOn w:val="a0"/>
    <w:uiPriority w:val="99"/>
    <w:rsid w:val="004251C5"/>
    <w:rPr>
      <w:rFonts w:cs="Times New Roman"/>
      <w:vertAlign w:val="superscript"/>
    </w:rPr>
  </w:style>
  <w:style w:type="paragraph" w:customStyle="1" w:styleId="ae">
    <w:name w:val="Таблицы (моноширинный)"/>
    <w:basedOn w:val="a"/>
    <w:next w:val="a"/>
    <w:uiPriority w:val="99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verAuthor">
    <w:name w:val="Cover Author"/>
    <w:basedOn w:val="a"/>
    <w:uiPriority w:val="99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rsid w:val="001D3CE3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rsid w:val="004E1941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4E194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4E1941"/>
    <w:rPr>
      <w:rFonts w:cs="Times New Roman"/>
    </w:rPr>
  </w:style>
  <w:style w:type="paragraph" w:styleId="af3">
    <w:name w:val="annotation subject"/>
    <w:basedOn w:val="af1"/>
    <w:next w:val="af1"/>
    <w:link w:val="af4"/>
    <w:uiPriority w:val="99"/>
    <w:rsid w:val="004E19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4E1941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E1941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4E1941"/>
    <w:rPr>
      <w:rFonts w:ascii="Tahoma" w:hAnsi="Tahoma"/>
      <w:sz w:val="16"/>
    </w:rPr>
  </w:style>
  <w:style w:type="character" w:customStyle="1" w:styleId="apple-style-span">
    <w:name w:val="apple-style-span"/>
    <w:uiPriority w:val="99"/>
    <w:rsid w:val="009C0850"/>
  </w:style>
  <w:style w:type="character" w:customStyle="1" w:styleId="apple-converted-space">
    <w:name w:val="apple-converted-space"/>
    <w:uiPriority w:val="99"/>
    <w:rsid w:val="009C0850"/>
  </w:style>
  <w:style w:type="paragraph" w:styleId="af7">
    <w:name w:val="header"/>
    <w:basedOn w:val="a"/>
    <w:link w:val="af8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31686"/>
    <w:rPr>
      <w:sz w:val="24"/>
    </w:rPr>
  </w:style>
  <w:style w:type="paragraph" w:styleId="af9">
    <w:name w:val="footer"/>
    <w:basedOn w:val="a"/>
    <w:link w:val="afa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31686"/>
    <w:rPr>
      <w:sz w:val="24"/>
    </w:rPr>
  </w:style>
  <w:style w:type="table" w:customStyle="1" w:styleId="12">
    <w:name w:val="Сетка таблицы1"/>
    <w:uiPriority w:val="99"/>
    <w:rsid w:val="0080238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8023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99"/>
    <w:qFormat/>
    <w:rsid w:val="00ED5F8B"/>
    <w:pPr>
      <w:ind w:left="720"/>
      <w:contextualSpacing/>
    </w:pPr>
  </w:style>
  <w:style w:type="paragraph" w:customStyle="1" w:styleId="afd">
    <w:name w:val="Таблица шапка"/>
    <w:basedOn w:val="a"/>
    <w:uiPriority w:val="99"/>
    <w:rsid w:val="00ED5F8B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e">
    <w:name w:val="Таблица текст"/>
    <w:basedOn w:val="a"/>
    <w:uiPriority w:val="99"/>
    <w:rsid w:val="00ED5F8B"/>
    <w:pPr>
      <w:spacing w:before="40" w:after="40"/>
      <w:ind w:left="57" w:right="57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3AE0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559B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E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59BE"/>
    <w:rPr>
      <w:rFonts w:ascii="Cambria" w:hAnsi="Cambria" w:cs="Times New Roman"/>
      <w:b/>
      <w:bCs/>
      <w:color w:val="4F81BD"/>
      <w:sz w:val="24"/>
      <w:szCs w:val="24"/>
    </w:rPr>
  </w:style>
  <w:style w:type="paragraph" w:customStyle="1" w:styleId="a3">
    <w:name w:val="Знак Знак Знак Знак Знак Знак"/>
    <w:basedOn w:val="a"/>
    <w:next w:val="1"/>
    <w:uiPriority w:val="99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DF3AE0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334E24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DF3AE0"/>
    <w:pPr>
      <w:ind w:firstLine="705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ED5F8B"/>
    <w:rPr>
      <w:sz w:val="24"/>
    </w:rPr>
  </w:style>
  <w:style w:type="paragraph" w:styleId="a8">
    <w:name w:val="Title"/>
    <w:basedOn w:val="a"/>
    <w:link w:val="a9"/>
    <w:uiPriority w:val="99"/>
    <w:qFormat/>
    <w:rsid w:val="00DF3AE0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uiPriority w:val="99"/>
    <w:locked/>
    <w:rsid w:val="00B559BE"/>
    <w:rPr>
      <w:rFonts w:cs="Times New Roman"/>
      <w:b/>
      <w:sz w:val="32"/>
    </w:rPr>
  </w:style>
  <w:style w:type="paragraph" w:styleId="2">
    <w:name w:val="Body Text Indent 2"/>
    <w:basedOn w:val="a"/>
    <w:link w:val="20"/>
    <w:uiPriority w:val="99"/>
    <w:rsid w:val="00DF3A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34E24"/>
    <w:rPr>
      <w:sz w:val="24"/>
      <w:szCs w:val="24"/>
    </w:rPr>
  </w:style>
  <w:style w:type="paragraph" w:styleId="21">
    <w:name w:val="Body Text 2"/>
    <w:basedOn w:val="a"/>
    <w:link w:val="22"/>
    <w:uiPriority w:val="99"/>
    <w:rsid w:val="00DF3A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DF3AE0"/>
    <w:rPr>
      <w:sz w:val="24"/>
      <w:lang w:val="ru-RU" w:eastAsia="ru-RU"/>
    </w:rPr>
  </w:style>
  <w:style w:type="paragraph" w:customStyle="1" w:styleId="11">
    <w:name w:val="çàãîëîâîê 1"/>
    <w:basedOn w:val="a"/>
    <w:next w:val="a"/>
    <w:uiPriority w:val="99"/>
    <w:rsid w:val="00DF3AE0"/>
    <w:pPr>
      <w:keepNext/>
      <w:jc w:val="center"/>
    </w:pPr>
    <w:rPr>
      <w:b/>
      <w:sz w:val="22"/>
      <w:szCs w:val="20"/>
    </w:rPr>
  </w:style>
  <w:style w:type="paragraph" w:styleId="aa">
    <w:name w:val="caption"/>
    <w:basedOn w:val="a"/>
    <w:next w:val="a"/>
    <w:uiPriority w:val="99"/>
    <w:qFormat/>
    <w:rsid w:val="00DF3AE0"/>
    <w:pPr>
      <w:spacing w:before="720"/>
      <w:jc w:val="center"/>
    </w:pPr>
    <w:rPr>
      <w:b/>
      <w:spacing w:val="20"/>
    </w:rPr>
  </w:style>
  <w:style w:type="paragraph" w:styleId="ab">
    <w:name w:val="footnote text"/>
    <w:basedOn w:val="a"/>
    <w:link w:val="ac"/>
    <w:uiPriority w:val="99"/>
    <w:rsid w:val="004251C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4251C5"/>
    <w:rPr>
      <w:rFonts w:cs="Times New Roman"/>
    </w:rPr>
  </w:style>
  <w:style w:type="character" w:styleId="ad">
    <w:name w:val="footnote reference"/>
    <w:basedOn w:val="a0"/>
    <w:uiPriority w:val="99"/>
    <w:rsid w:val="004251C5"/>
    <w:rPr>
      <w:rFonts w:cs="Times New Roman"/>
      <w:vertAlign w:val="superscript"/>
    </w:rPr>
  </w:style>
  <w:style w:type="paragraph" w:customStyle="1" w:styleId="ae">
    <w:name w:val="Таблицы (моноширинный)"/>
    <w:basedOn w:val="a"/>
    <w:next w:val="a"/>
    <w:uiPriority w:val="99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verAuthor">
    <w:name w:val="Cover Author"/>
    <w:basedOn w:val="a"/>
    <w:uiPriority w:val="99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rsid w:val="001D3CE3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rsid w:val="004E1941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4E194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4E1941"/>
    <w:rPr>
      <w:rFonts w:cs="Times New Roman"/>
    </w:rPr>
  </w:style>
  <w:style w:type="paragraph" w:styleId="af3">
    <w:name w:val="annotation subject"/>
    <w:basedOn w:val="af1"/>
    <w:next w:val="af1"/>
    <w:link w:val="af4"/>
    <w:uiPriority w:val="99"/>
    <w:rsid w:val="004E19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4E1941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E1941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4E1941"/>
    <w:rPr>
      <w:rFonts w:ascii="Tahoma" w:hAnsi="Tahoma"/>
      <w:sz w:val="16"/>
    </w:rPr>
  </w:style>
  <w:style w:type="character" w:customStyle="1" w:styleId="apple-style-span">
    <w:name w:val="apple-style-span"/>
    <w:uiPriority w:val="99"/>
    <w:rsid w:val="009C0850"/>
  </w:style>
  <w:style w:type="character" w:customStyle="1" w:styleId="apple-converted-space">
    <w:name w:val="apple-converted-space"/>
    <w:uiPriority w:val="99"/>
    <w:rsid w:val="009C0850"/>
  </w:style>
  <w:style w:type="paragraph" w:styleId="af7">
    <w:name w:val="header"/>
    <w:basedOn w:val="a"/>
    <w:link w:val="af8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31686"/>
    <w:rPr>
      <w:sz w:val="24"/>
    </w:rPr>
  </w:style>
  <w:style w:type="paragraph" w:styleId="af9">
    <w:name w:val="footer"/>
    <w:basedOn w:val="a"/>
    <w:link w:val="afa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31686"/>
    <w:rPr>
      <w:sz w:val="24"/>
    </w:rPr>
  </w:style>
  <w:style w:type="table" w:customStyle="1" w:styleId="12">
    <w:name w:val="Сетка таблицы1"/>
    <w:uiPriority w:val="99"/>
    <w:rsid w:val="0080238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8023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99"/>
    <w:qFormat/>
    <w:rsid w:val="00ED5F8B"/>
    <w:pPr>
      <w:ind w:left="720"/>
      <w:contextualSpacing/>
    </w:pPr>
  </w:style>
  <w:style w:type="paragraph" w:customStyle="1" w:styleId="afd">
    <w:name w:val="Таблица шапка"/>
    <w:basedOn w:val="a"/>
    <w:uiPriority w:val="99"/>
    <w:rsid w:val="00ED5F8B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e">
    <w:name w:val="Таблица текст"/>
    <w:basedOn w:val="a"/>
    <w:uiPriority w:val="99"/>
    <w:rsid w:val="00ED5F8B"/>
    <w:pPr>
      <w:spacing w:before="40" w:after="40"/>
      <w:ind w:left="57" w:right="5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5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4338</Words>
  <Characters>24729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№___________________</vt:lpstr>
    </vt:vector>
  </TitlesOfParts>
  <Company>ЭИС</Company>
  <LinksUpToDate>false</LinksUpToDate>
  <CharactersWithSpaces>29009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№___________________</dc:title>
  <dc:subject/>
  <dc:creator>Chernoivanov_EA</dc:creator>
  <cp:keywords/>
  <dc:description/>
  <cp:lastModifiedBy>Лаврентьева Ангелина Ивановна</cp:lastModifiedBy>
  <cp:revision>4</cp:revision>
  <cp:lastPrinted>2013-12-13T08:18:00Z</cp:lastPrinted>
  <dcterms:created xsi:type="dcterms:W3CDTF">2013-12-24T07:08:00Z</dcterms:created>
  <dcterms:modified xsi:type="dcterms:W3CDTF">2013-12-24T12:09:00Z</dcterms:modified>
</cp:coreProperties>
</file>