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1A9" w:rsidRDefault="008821A9" w:rsidP="008821A9">
      <w:pPr>
        <w:spacing w:line="276" w:lineRule="auto"/>
        <w:ind w:left="4962" w:firstLine="141"/>
        <w:jc w:val="right"/>
        <w:rPr>
          <w:b/>
          <w:sz w:val="24"/>
          <w:szCs w:val="24"/>
        </w:rPr>
      </w:pPr>
    </w:p>
    <w:p w:rsidR="008821A9" w:rsidRDefault="008821A9" w:rsidP="008821A9">
      <w:pPr>
        <w:spacing w:line="276" w:lineRule="auto"/>
        <w:jc w:val="both"/>
        <w:rPr>
          <w:sz w:val="24"/>
          <w:szCs w:val="24"/>
        </w:rPr>
      </w:pPr>
      <w:r w:rsidRPr="00CE62A2">
        <w:rPr>
          <w:noProof/>
          <w:sz w:val="24"/>
          <w:szCs w:val="24"/>
        </w:rPr>
        <w:drawing>
          <wp:inline distT="0" distB="0" distL="0" distR="0">
            <wp:extent cx="5931535" cy="1581785"/>
            <wp:effectExtent l="19050" t="0" r="0" b="0"/>
            <wp:docPr id="1" name="Рисунок 1" descr="Резервная_копия_ТЭ Corel-бланки для Р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ервная_копия_ТЭ Corel-бланки для Р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1A9" w:rsidRDefault="008821A9" w:rsidP="008821A9">
      <w:pPr>
        <w:spacing w:line="276" w:lineRule="auto"/>
        <w:jc w:val="both"/>
        <w:rPr>
          <w:sz w:val="24"/>
          <w:szCs w:val="24"/>
        </w:rPr>
      </w:pPr>
    </w:p>
    <w:p w:rsidR="008821A9" w:rsidRDefault="008821A9" w:rsidP="008821A9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«УТВЕРЖДАЮ»</w:t>
      </w:r>
    </w:p>
    <w:p w:rsidR="008821A9" w:rsidRDefault="008821A9" w:rsidP="008821A9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Заместитель    директора  </w:t>
      </w:r>
    </w:p>
    <w:p w:rsidR="008821A9" w:rsidRDefault="008821A9" w:rsidP="008821A9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 техническим вопросам  –  </w:t>
      </w:r>
    </w:p>
    <w:p w:rsidR="008821A9" w:rsidRDefault="008821A9" w:rsidP="008821A9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главный  инженер филиала</w:t>
      </w:r>
    </w:p>
    <w:p w:rsidR="008821A9" w:rsidRDefault="008821A9" w:rsidP="008821A9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ОАО «МРСК Центра»  - «Тамбовэнерго»</w:t>
      </w:r>
    </w:p>
    <w:p w:rsidR="008821A9" w:rsidRDefault="008821A9" w:rsidP="008821A9">
      <w:pPr>
        <w:pStyle w:val="21"/>
        <w:spacing w:line="276" w:lineRule="auto"/>
        <w:ind w:left="5103"/>
        <w:jc w:val="right"/>
        <w:rPr>
          <w:szCs w:val="24"/>
        </w:rPr>
      </w:pPr>
      <w:r>
        <w:rPr>
          <w:szCs w:val="24"/>
        </w:rPr>
        <w:t>______________А. М. Замотай</w:t>
      </w:r>
    </w:p>
    <w:p w:rsidR="008821A9" w:rsidRPr="00521A52" w:rsidRDefault="008821A9" w:rsidP="008821A9">
      <w:pPr>
        <w:pStyle w:val="21"/>
        <w:spacing w:line="276" w:lineRule="auto"/>
        <w:ind w:left="5103"/>
        <w:jc w:val="right"/>
        <w:rPr>
          <w:caps/>
          <w:szCs w:val="24"/>
        </w:rPr>
      </w:pPr>
      <w:r>
        <w:rPr>
          <w:szCs w:val="24"/>
        </w:rPr>
        <w:t>. ___ . ____________ 2012</w:t>
      </w:r>
      <w:r w:rsidRPr="00521A52">
        <w:rPr>
          <w:szCs w:val="24"/>
        </w:rPr>
        <w:t xml:space="preserve"> г.</w:t>
      </w:r>
    </w:p>
    <w:p w:rsidR="008821A9" w:rsidRPr="00521A52" w:rsidRDefault="008821A9" w:rsidP="008821A9">
      <w:pPr>
        <w:pStyle w:val="21"/>
        <w:spacing w:line="276" w:lineRule="auto"/>
        <w:rPr>
          <w:szCs w:val="24"/>
        </w:rPr>
      </w:pPr>
    </w:p>
    <w:p w:rsidR="008821A9" w:rsidRPr="00521A52" w:rsidRDefault="008821A9" w:rsidP="008821A9">
      <w:pPr>
        <w:spacing w:line="276" w:lineRule="auto"/>
        <w:ind w:left="4820"/>
        <w:rPr>
          <w:sz w:val="24"/>
          <w:szCs w:val="24"/>
        </w:rPr>
      </w:pPr>
    </w:p>
    <w:p w:rsidR="008821A9" w:rsidRPr="00521A52" w:rsidRDefault="008821A9" w:rsidP="008821A9">
      <w:pPr>
        <w:spacing w:line="276" w:lineRule="auto"/>
        <w:ind w:left="4820"/>
        <w:rPr>
          <w:sz w:val="24"/>
          <w:szCs w:val="24"/>
        </w:rPr>
      </w:pPr>
    </w:p>
    <w:p w:rsidR="008821A9" w:rsidRPr="00521A52" w:rsidRDefault="008821A9" w:rsidP="008821A9">
      <w:pPr>
        <w:pStyle w:val="2"/>
        <w:numPr>
          <w:ilvl w:val="0"/>
          <w:numId w:val="0"/>
          <w:ins w:id="0" w:author="Kozlov_E" w:date="2005-05-24T16:56:00Z"/>
        </w:numPr>
        <w:spacing w:after="120" w:line="276" w:lineRule="auto"/>
        <w:rPr>
          <w:sz w:val="24"/>
          <w:szCs w:val="24"/>
        </w:rPr>
      </w:pPr>
      <w:r w:rsidRPr="00521A52">
        <w:rPr>
          <w:sz w:val="24"/>
          <w:szCs w:val="24"/>
        </w:rPr>
        <w:t xml:space="preserve"> ТЕХНИЧЕСКОЕ ЗАДАНИЕ</w:t>
      </w:r>
    </w:p>
    <w:p w:rsidR="008821A9" w:rsidRPr="00521A52" w:rsidRDefault="008821A9" w:rsidP="008821A9">
      <w:pPr>
        <w:spacing w:line="276" w:lineRule="auto"/>
        <w:jc w:val="center"/>
        <w:rPr>
          <w:sz w:val="24"/>
          <w:szCs w:val="24"/>
        </w:rPr>
      </w:pPr>
      <w:r w:rsidRPr="00521A52">
        <w:rPr>
          <w:sz w:val="24"/>
          <w:szCs w:val="24"/>
        </w:rPr>
        <w:t xml:space="preserve">на проведение конкурса по выбору подрядчика </w:t>
      </w:r>
    </w:p>
    <w:p w:rsidR="008821A9" w:rsidRPr="00521A52" w:rsidRDefault="008821A9" w:rsidP="008821A9">
      <w:pPr>
        <w:pStyle w:val="a3"/>
        <w:spacing w:line="276" w:lineRule="auto"/>
        <w:ind w:left="0" w:firstLine="0"/>
        <w:rPr>
          <w:sz w:val="24"/>
          <w:szCs w:val="24"/>
        </w:rPr>
      </w:pPr>
      <w:r w:rsidRPr="00521A52">
        <w:rPr>
          <w:sz w:val="24"/>
          <w:szCs w:val="24"/>
        </w:rPr>
        <w:t xml:space="preserve">на </w:t>
      </w:r>
      <w:r>
        <w:rPr>
          <w:sz w:val="24"/>
          <w:szCs w:val="24"/>
        </w:rPr>
        <w:t>проведение работ по обработ</w:t>
      </w:r>
      <w:r w:rsidR="006E5434">
        <w:rPr>
          <w:sz w:val="24"/>
          <w:szCs w:val="24"/>
        </w:rPr>
        <w:t>ке деревянных конструкций антипи</w:t>
      </w:r>
      <w:r>
        <w:rPr>
          <w:sz w:val="24"/>
          <w:szCs w:val="24"/>
        </w:rPr>
        <w:t>ренами</w:t>
      </w:r>
    </w:p>
    <w:p w:rsidR="008821A9" w:rsidRPr="00521A52" w:rsidRDefault="008821A9" w:rsidP="008821A9">
      <w:pPr>
        <w:pStyle w:val="a3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</w:p>
    <w:p w:rsidR="008821A9" w:rsidRPr="00521A52" w:rsidRDefault="008821A9" w:rsidP="008821A9">
      <w:pPr>
        <w:pStyle w:val="a3"/>
        <w:numPr>
          <w:ilvl w:val="0"/>
          <w:numId w:val="2"/>
        </w:numPr>
        <w:tabs>
          <w:tab w:val="num" w:pos="1134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521A52">
        <w:rPr>
          <w:b/>
          <w:sz w:val="24"/>
          <w:szCs w:val="24"/>
        </w:rPr>
        <w:t>Общие положения.</w:t>
      </w:r>
    </w:p>
    <w:p w:rsidR="008821A9" w:rsidRPr="000F1A0A" w:rsidRDefault="008821A9" w:rsidP="008821A9">
      <w:pPr>
        <w:numPr>
          <w:ilvl w:val="1"/>
          <w:numId w:val="3"/>
        </w:numPr>
        <w:tabs>
          <w:tab w:val="clear" w:pos="791"/>
          <w:tab w:val="left" w:pos="851"/>
          <w:tab w:val="num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0F1A0A">
        <w:rPr>
          <w:sz w:val="24"/>
          <w:szCs w:val="24"/>
        </w:rPr>
        <w:t>Работы выполняемые по</w:t>
      </w:r>
      <w:r w:rsidR="00791DFB">
        <w:rPr>
          <w:sz w:val="24"/>
          <w:szCs w:val="24"/>
        </w:rPr>
        <w:t xml:space="preserve"> огнезащитной обработке деревянных конструкций</w:t>
      </w:r>
      <w:r w:rsidRPr="000F1A0A">
        <w:rPr>
          <w:sz w:val="24"/>
          <w:szCs w:val="24"/>
        </w:rPr>
        <w:t xml:space="preserve"> </w:t>
      </w:r>
      <w:r w:rsidR="00A47584">
        <w:rPr>
          <w:sz w:val="24"/>
          <w:szCs w:val="24"/>
        </w:rPr>
        <w:t>должны произ</w:t>
      </w:r>
      <w:r w:rsidRPr="000F1A0A">
        <w:rPr>
          <w:sz w:val="24"/>
          <w:szCs w:val="24"/>
        </w:rPr>
        <w:t xml:space="preserve">водиться в </w:t>
      </w:r>
      <w:r>
        <w:rPr>
          <w:sz w:val="24"/>
          <w:szCs w:val="24"/>
        </w:rPr>
        <w:t>соответствии с нормативными документами.</w:t>
      </w:r>
    </w:p>
    <w:p w:rsidR="008821A9" w:rsidRPr="00521A52" w:rsidRDefault="008821A9" w:rsidP="008821A9">
      <w:pPr>
        <w:numPr>
          <w:ilvl w:val="1"/>
          <w:numId w:val="3"/>
        </w:numPr>
        <w:tabs>
          <w:tab w:val="clear" w:pos="791"/>
          <w:tab w:val="num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0F1A0A">
        <w:rPr>
          <w:sz w:val="24"/>
          <w:szCs w:val="24"/>
        </w:rPr>
        <w:t>Подрядчик определяется на основании проведения конкурса на выполнение данного вида работ.</w:t>
      </w:r>
    </w:p>
    <w:p w:rsidR="008821A9" w:rsidRPr="00C63916" w:rsidRDefault="008821A9" w:rsidP="008821A9">
      <w:pPr>
        <w:numPr>
          <w:ilvl w:val="1"/>
          <w:numId w:val="3"/>
        </w:numPr>
        <w:tabs>
          <w:tab w:val="clear" w:pos="791"/>
          <w:tab w:val="num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521A52">
        <w:rPr>
          <w:sz w:val="24"/>
          <w:szCs w:val="24"/>
        </w:rPr>
        <w:t xml:space="preserve">Все </w:t>
      </w:r>
      <w:r w:rsidR="00791DFB">
        <w:rPr>
          <w:sz w:val="24"/>
          <w:szCs w:val="24"/>
        </w:rPr>
        <w:t xml:space="preserve">объекты подлежащие </w:t>
      </w:r>
      <w:r w:rsidR="00A47584">
        <w:rPr>
          <w:sz w:val="24"/>
          <w:szCs w:val="24"/>
        </w:rPr>
        <w:t xml:space="preserve">огнезащитной </w:t>
      </w:r>
      <w:r w:rsidR="006E5434">
        <w:rPr>
          <w:sz w:val="24"/>
          <w:szCs w:val="24"/>
        </w:rPr>
        <w:t>обработке антипи</w:t>
      </w:r>
      <w:r w:rsidR="008E0BF0">
        <w:rPr>
          <w:sz w:val="24"/>
          <w:szCs w:val="24"/>
        </w:rPr>
        <w:t xml:space="preserve">ренами </w:t>
      </w:r>
      <w:r w:rsidR="006E5434">
        <w:rPr>
          <w:sz w:val="24"/>
          <w:szCs w:val="24"/>
        </w:rPr>
        <w:t xml:space="preserve">определяются </w:t>
      </w:r>
      <w:r w:rsidR="00076E3B">
        <w:rPr>
          <w:sz w:val="24"/>
          <w:szCs w:val="24"/>
        </w:rPr>
        <w:t>на основании протоколов испытаний по контролю качества огнезащитной обработки деревянных конструкций</w:t>
      </w:r>
      <w:r w:rsidRPr="00B54B1A">
        <w:rPr>
          <w:sz w:val="24"/>
          <w:szCs w:val="24"/>
        </w:rPr>
        <w:t xml:space="preserve">.  </w:t>
      </w:r>
      <w:r w:rsidRPr="00C63916">
        <w:rPr>
          <w:sz w:val="24"/>
          <w:szCs w:val="24"/>
        </w:rPr>
        <w:t xml:space="preserve">  </w:t>
      </w:r>
    </w:p>
    <w:p w:rsidR="008821A9" w:rsidRPr="00521A52" w:rsidRDefault="008821A9" w:rsidP="008821A9">
      <w:pPr>
        <w:numPr>
          <w:ilvl w:val="1"/>
          <w:numId w:val="3"/>
        </w:numPr>
        <w:tabs>
          <w:tab w:val="clear" w:pos="791"/>
          <w:tab w:val="num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521A52">
        <w:rPr>
          <w:sz w:val="24"/>
          <w:szCs w:val="24"/>
        </w:rPr>
        <w:t xml:space="preserve">Все условия работ определяются и регулируются на основе договора заключенного </w:t>
      </w:r>
      <w:r>
        <w:rPr>
          <w:sz w:val="24"/>
          <w:szCs w:val="24"/>
        </w:rPr>
        <w:t xml:space="preserve">между </w:t>
      </w:r>
      <w:r w:rsidRPr="00521A52">
        <w:rPr>
          <w:sz w:val="24"/>
          <w:szCs w:val="24"/>
        </w:rPr>
        <w:t>Заказчиком с победителем конкурса</w:t>
      </w:r>
      <w:r w:rsidR="00A47584">
        <w:rPr>
          <w:sz w:val="24"/>
          <w:szCs w:val="24"/>
        </w:rPr>
        <w:t xml:space="preserve"> (Подрядчиком)</w:t>
      </w:r>
      <w:r w:rsidRPr="00521A52">
        <w:rPr>
          <w:sz w:val="24"/>
          <w:szCs w:val="24"/>
        </w:rPr>
        <w:t>.</w:t>
      </w:r>
    </w:p>
    <w:p w:rsidR="008821A9" w:rsidRDefault="008821A9" w:rsidP="008821A9">
      <w:pPr>
        <w:pStyle w:val="a3"/>
        <w:numPr>
          <w:ilvl w:val="1"/>
          <w:numId w:val="3"/>
        </w:numPr>
        <w:tabs>
          <w:tab w:val="clear" w:pos="791"/>
          <w:tab w:val="num" w:pos="142"/>
          <w:tab w:val="left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Победитель  в конкурсе должен иметь право допуска  на данный вид деятельности в соответствии с действующим законодательством РФ и Уставом СРО, а так же опыт в выполнении данного вида работ, иметь собственную  базу, укомплектованную соответствующим оборудованием и опытными специалистами.</w:t>
      </w:r>
    </w:p>
    <w:p w:rsidR="008821A9" w:rsidRPr="00C609D5" w:rsidRDefault="008821A9" w:rsidP="008821A9">
      <w:pPr>
        <w:pStyle w:val="a3"/>
        <w:numPr>
          <w:ilvl w:val="1"/>
          <w:numId w:val="3"/>
        </w:numPr>
        <w:tabs>
          <w:tab w:val="clear" w:pos="791"/>
          <w:tab w:val="num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Комплекс работ проводится на территории </w:t>
      </w:r>
      <w:r w:rsidR="00791DFB">
        <w:rPr>
          <w:bCs/>
          <w:sz w:val="24"/>
          <w:szCs w:val="24"/>
        </w:rPr>
        <w:t>Заказчика</w:t>
      </w:r>
      <w:r>
        <w:rPr>
          <w:bCs/>
          <w:sz w:val="24"/>
          <w:szCs w:val="24"/>
        </w:rPr>
        <w:t>.</w:t>
      </w:r>
    </w:p>
    <w:p w:rsidR="008821A9" w:rsidRPr="00521A52" w:rsidRDefault="008821A9" w:rsidP="008821A9">
      <w:pPr>
        <w:pStyle w:val="a3"/>
        <w:numPr>
          <w:ilvl w:val="1"/>
          <w:numId w:val="3"/>
        </w:numPr>
        <w:tabs>
          <w:tab w:val="clear" w:pos="791"/>
          <w:tab w:val="num" w:pos="1134"/>
        </w:tabs>
        <w:spacing w:line="276" w:lineRule="auto"/>
        <w:ind w:left="0" w:firstLine="851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Доставка </w:t>
      </w:r>
      <w:r w:rsidR="00791DFB">
        <w:rPr>
          <w:bCs/>
          <w:sz w:val="24"/>
          <w:szCs w:val="24"/>
        </w:rPr>
        <w:t>необходимого оборудования</w:t>
      </w:r>
      <w:r w:rsidR="00A47584">
        <w:rPr>
          <w:bCs/>
          <w:sz w:val="24"/>
          <w:szCs w:val="24"/>
        </w:rPr>
        <w:t xml:space="preserve">, материалов </w:t>
      </w:r>
      <w:r w:rsidR="00791DFB">
        <w:rPr>
          <w:bCs/>
          <w:sz w:val="24"/>
          <w:szCs w:val="24"/>
        </w:rPr>
        <w:t xml:space="preserve"> и специалистов </w:t>
      </w:r>
      <w:r>
        <w:rPr>
          <w:bCs/>
          <w:sz w:val="24"/>
          <w:szCs w:val="24"/>
        </w:rPr>
        <w:t xml:space="preserve"> для выполнения комплекса работ осуществляется транспортом </w:t>
      </w:r>
      <w:r w:rsidR="00791DFB">
        <w:rPr>
          <w:bCs/>
          <w:sz w:val="24"/>
          <w:szCs w:val="24"/>
        </w:rPr>
        <w:t>Подрядчика</w:t>
      </w:r>
      <w:r>
        <w:rPr>
          <w:bCs/>
          <w:sz w:val="24"/>
          <w:szCs w:val="24"/>
        </w:rPr>
        <w:t xml:space="preserve">. </w:t>
      </w:r>
    </w:p>
    <w:p w:rsidR="008821A9" w:rsidRPr="00521A52" w:rsidRDefault="008821A9" w:rsidP="008821A9">
      <w:pPr>
        <w:pStyle w:val="a3"/>
        <w:spacing w:line="276" w:lineRule="auto"/>
        <w:ind w:left="0" w:firstLine="851"/>
        <w:jc w:val="both"/>
        <w:rPr>
          <w:sz w:val="24"/>
          <w:szCs w:val="24"/>
        </w:rPr>
      </w:pPr>
    </w:p>
    <w:p w:rsidR="008821A9" w:rsidRPr="00521A52" w:rsidRDefault="008821A9" w:rsidP="008821A9">
      <w:pPr>
        <w:pStyle w:val="a3"/>
        <w:spacing w:line="276" w:lineRule="auto"/>
        <w:ind w:left="0" w:firstLine="851"/>
        <w:jc w:val="both"/>
        <w:rPr>
          <w:sz w:val="24"/>
          <w:szCs w:val="24"/>
        </w:rPr>
      </w:pPr>
    </w:p>
    <w:p w:rsidR="008821A9" w:rsidRPr="00521A52" w:rsidRDefault="008821A9" w:rsidP="008821A9">
      <w:pPr>
        <w:pStyle w:val="a3"/>
        <w:numPr>
          <w:ilvl w:val="0"/>
          <w:numId w:val="2"/>
        </w:numPr>
        <w:tabs>
          <w:tab w:val="num" w:pos="993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521A52">
        <w:rPr>
          <w:b/>
          <w:sz w:val="24"/>
          <w:szCs w:val="24"/>
        </w:rPr>
        <w:t xml:space="preserve">Основание для </w:t>
      </w:r>
      <w:r>
        <w:rPr>
          <w:b/>
          <w:sz w:val="24"/>
          <w:szCs w:val="24"/>
        </w:rPr>
        <w:t>проведения комплекса работ</w:t>
      </w:r>
    </w:p>
    <w:p w:rsidR="008821A9" w:rsidRPr="006C5D82" w:rsidRDefault="008821A9" w:rsidP="008821A9">
      <w:pPr>
        <w:pStyle w:val="a3"/>
        <w:numPr>
          <w:ilvl w:val="0"/>
          <w:numId w:val="4"/>
        </w:numPr>
        <w:tabs>
          <w:tab w:val="num" w:pos="993"/>
        </w:tabs>
        <w:suppressAutoHyphens/>
        <w:spacing w:line="276" w:lineRule="auto"/>
        <w:ind w:left="0" w:firstLine="709"/>
        <w:jc w:val="both"/>
        <w:rPr>
          <w:i/>
          <w:iCs/>
          <w:color w:val="000000"/>
          <w:sz w:val="24"/>
          <w:szCs w:val="24"/>
        </w:rPr>
      </w:pPr>
      <w:r w:rsidRPr="006C5D82">
        <w:rPr>
          <w:sz w:val="24"/>
          <w:szCs w:val="24"/>
        </w:rPr>
        <w:lastRenderedPageBreak/>
        <w:t>Требования Правил пожарной безопасности в Российской Федерации (ППБ 01-03) (Утвержденные приказом Министерства Российской Федерации по делам гражданской обороны, чрезвычайным ситуациям и ликвидации последствий стихийных бедствий от 18 июня 2003 г. № 313)</w:t>
      </w:r>
    </w:p>
    <w:p w:rsidR="008821A9" w:rsidRPr="00521A52" w:rsidRDefault="008821A9" w:rsidP="008821A9">
      <w:pPr>
        <w:pStyle w:val="a3"/>
        <w:tabs>
          <w:tab w:val="num" w:pos="993"/>
        </w:tabs>
        <w:suppressAutoHyphens/>
        <w:spacing w:line="276" w:lineRule="auto"/>
        <w:ind w:left="709" w:firstLine="0"/>
        <w:jc w:val="both"/>
        <w:rPr>
          <w:iCs/>
          <w:color w:val="000000"/>
          <w:sz w:val="24"/>
          <w:szCs w:val="24"/>
        </w:rPr>
      </w:pPr>
    </w:p>
    <w:p w:rsidR="008821A9" w:rsidRDefault="008821A9" w:rsidP="008821A9">
      <w:pPr>
        <w:pStyle w:val="a3"/>
        <w:numPr>
          <w:ilvl w:val="0"/>
          <w:numId w:val="2"/>
        </w:numPr>
        <w:tabs>
          <w:tab w:val="num" w:pos="993"/>
          <w:tab w:val="left" w:pos="1276"/>
        </w:tabs>
        <w:suppressAutoHyphens/>
        <w:spacing w:line="276" w:lineRule="auto"/>
        <w:ind w:left="0" w:firstLine="709"/>
        <w:jc w:val="both"/>
        <w:rPr>
          <w:b/>
          <w:iCs/>
          <w:color w:val="000000"/>
          <w:sz w:val="24"/>
          <w:szCs w:val="24"/>
        </w:rPr>
      </w:pPr>
      <w:r w:rsidRPr="00521A52">
        <w:rPr>
          <w:b/>
          <w:iCs/>
          <w:color w:val="000000"/>
          <w:spacing w:val="-4"/>
          <w:sz w:val="24"/>
          <w:szCs w:val="24"/>
        </w:rPr>
        <w:t>Основные нормативно-технические документы</w:t>
      </w:r>
      <w:r w:rsidRPr="00521A52">
        <w:rPr>
          <w:b/>
          <w:iCs/>
          <w:color w:val="000000"/>
          <w:sz w:val="24"/>
          <w:szCs w:val="24"/>
        </w:rPr>
        <w:t xml:space="preserve"> (НТД), определяющие требования к</w:t>
      </w:r>
      <w:r>
        <w:rPr>
          <w:b/>
          <w:iCs/>
          <w:color w:val="000000"/>
          <w:sz w:val="24"/>
          <w:szCs w:val="24"/>
        </w:rPr>
        <w:t xml:space="preserve"> комплексу мероприятий.</w:t>
      </w:r>
    </w:p>
    <w:p w:rsidR="008821A9" w:rsidRDefault="00791DFB" w:rsidP="008821A9">
      <w:pPr>
        <w:pStyle w:val="a3"/>
        <w:numPr>
          <w:ilvl w:val="0"/>
          <w:numId w:val="7"/>
        </w:numPr>
        <w:tabs>
          <w:tab w:val="left" w:pos="1276"/>
        </w:tabs>
        <w:suppressAutoHyphens/>
        <w:spacing w:line="276" w:lineRule="auto"/>
        <w:ind w:hanging="11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ГОСТ 53292 – 2009 Огнезащитные составы и вещества для древесины и материалов на ее основе</w:t>
      </w:r>
      <w:r w:rsidR="008821A9" w:rsidRPr="006234F7">
        <w:rPr>
          <w:iCs/>
          <w:color w:val="000000"/>
          <w:sz w:val="24"/>
          <w:szCs w:val="24"/>
        </w:rPr>
        <w:t>.</w:t>
      </w:r>
    </w:p>
    <w:p w:rsidR="008821A9" w:rsidRPr="00AF26F3" w:rsidRDefault="008821A9" w:rsidP="008821A9">
      <w:pPr>
        <w:pStyle w:val="a3"/>
        <w:numPr>
          <w:ilvl w:val="0"/>
          <w:numId w:val="7"/>
        </w:numPr>
        <w:tabs>
          <w:tab w:val="left" w:pos="1276"/>
        </w:tabs>
        <w:suppressAutoHyphens/>
        <w:spacing w:line="276" w:lineRule="auto"/>
        <w:ind w:left="0" w:firstLine="709"/>
        <w:jc w:val="both"/>
        <w:rPr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ППБ в Российской Федерации 01-03</w:t>
      </w:r>
    </w:p>
    <w:p w:rsidR="008821A9" w:rsidRDefault="008821A9" w:rsidP="008821A9">
      <w:pPr>
        <w:pStyle w:val="a3"/>
        <w:numPr>
          <w:ilvl w:val="0"/>
          <w:numId w:val="7"/>
        </w:numPr>
        <w:tabs>
          <w:tab w:val="left" w:pos="1276"/>
        </w:tabs>
        <w:suppressAutoHyphens/>
        <w:spacing w:line="276" w:lineRule="auto"/>
        <w:ind w:left="0" w:firstLine="709"/>
        <w:jc w:val="both"/>
      </w:pPr>
      <w:r w:rsidRPr="00A47584">
        <w:rPr>
          <w:color w:val="000000"/>
          <w:sz w:val="24"/>
          <w:szCs w:val="24"/>
        </w:rPr>
        <w:t>РД 153.-34.0-03.301-00 (ВППБ 01-02-95*) Правила пожарной безопасности для энергетических предприятий</w:t>
      </w:r>
    </w:p>
    <w:p w:rsidR="008821A9" w:rsidRPr="00521A52" w:rsidRDefault="008821A9" w:rsidP="008821A9">
      <w:pPr>
        <w:pStyle w:val="31"/>
        <w:tabs>
          <w:tab w:val="left" w:pos="1134"/>
        </w:tabs>
        <w:suppressAutoHyphens/>
        <w:spacing w:line="276" w:lineRule="auto"/>
        <w:ind w:left="708" w:firstLine="0"/>
        <w:jc w:val="both"/>
        <w:rPr>
          <w:sz w:val="24"/>
          <w:szCs w:val="24"/>
        </w:rPr>
      </w:pPr>
    </w:p>
    <w:p w:rsidR="008821A9" w:rsidRDefault="008821A9" w:rsidP="008821A9">
      <w:pPr>
        <w:pStyle w:val="a3"/>
        <w:numPr>
          <w:ilvl w:val="0"/>
          <w:numId w:val="2"/>
        </w:numPr>
        <w:tabs>
          <w:tab w:val="num" w:pos="992"/>
          <w:tab w:val="left" w:pos="1276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521A52">
        <w:rPr>
          <w:b/>
          <w:sz w:val="24"/>
          <w:szCs w:val="24"/>
        </w:rPr>
        <w:t>Стадийность</w:t>
      </w:r>
      <w:r>
        <w:rPr>
          <w:b/>
          <w:sz w:val="24"/>
          <w:szCs w:val="24"/>
        </w:rPr>
        <w:t xml:space="preserve"> выполняемых работ</w:t>
      </w:r>
      <w:r w:rsidRPr="00521A52">
        <w:rPr>
          <w:b/>
          <w:sz w:val="24"/>
          <w:szCs w:val="24"/>
        </w:rPr>
        <w:t xml:space="preserve">. </w:t>
      </w:r>
    </w:p>
    <w:p w:rsidR="008821A9" w:rsidRDefault="00223C0F" w:rsidP="008821A9">
      <w:pPr>
        <w:pStyle w:val="a3"/>
        <w:numPr>
          <w:ilvl w:val="0"/>
          <w:numId w:val="8"/>
        </w:numPr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Подрядчик </w:t>
      </w:r>
      <w:r w:rsidR="008821A9">
        <w:rPr>
          <w:sz w:val="24"/>
          <w:szCs w:val="24"/>
        </w:rPr>
        <w:t>доставляет</w:t>
      </w:r>
      <w:r>
        <w:rPr>
          <w:sz w:val="24"/>
          <w:szCs w:val="24"/>
        </w:rPr>
        <w:t xml:space="preserve"> на объекты Заказчика </w:t>
      </w:r>
      <w:r w:rsidR="008821A9">
        <w:rPr>
          <w:sz w:val="24"/>
          <w:szCs w:val="24"/>
        </w:rPr>
        <w:t xml:space="preserve"> необходимое</w:t>
      </w:r>
      <w:r>
        <w:rPr>
          <w:sz w:val="24"/>
          <w:szCs w:val="24"/>
        </w:rPr>
        <w:t xml:space="preserve"> оборудование</w:t>
      </w:r>
      <w:r w:rsidR="00A47584">
        <w:rPr>
          <w:sz w:val="24"/>
          <w:szCs w:val="24"/>
        </w:rPr>
        <w:t xml:space="preserve">, материал </w:t>
      </w:r>
      <w:r>
        <w:rPr>
          <w:sz w:val="24"/>
          <w:szCs w:val="24"/>
        </w:rPr>
        <w:t xml:space="preserve"> и персонал</w:t>
      </w:r>
      <w:r w:rsidR="008821A9">
        <w:rPr>
          <w:sz w:val="24"/>
          <w:szCs w:val="24"/>
        </w:rPr>
        <w:t xml:space="preserve"> для проведения комплекса работ;</w:t>
      </w:r>
    </w:p>
    <w:p w:rsidR="00223C0F" w:rsidRDefault="00223C0F" w:rsidP="008821A9">
      <w:pPr>
        <w:pStyle w:val="a3"/>
        <w:numPr>
          <w:ilvl w:val="0"/>
          <w:numId w:val="8"/>
        </w:numPr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комплекс работ по огнезащитной обработке  деревянных конструкций объектов Заказчика в сроки установленные договором между Подрядчиком и Заказчиком.</w:t>
      </w:r>
    </w:p>
    <w:p w:rsidR="008821A9" w:rsidRPr="00253AB4" w:rsidRDefault="00253AB4" w:rsidP="00253AB4">
      <w:pPr>
        <w:pStyle w:val="a3"/>
        <w:numPr>
          <w:ilvl w:val="0"/>
          <w:numId w:val="8"/>
        </w:numPr>
        <w:tabs>
          <w:tab w:val="left" w:pos="1276"/>
        </w:tabs>
        <w:spacing w:line="276" w:lineRule="auto"/>
        <w:ind w:left="0" w:firstLine="709"/>
        <w:jc w:val="both"/>
        <w:rPr>
          <w:color w:val="000000"/>
          <w:szCs w:val="28"/>
        </w:rPr>
      </w:pPr>
      <w:r w:rsidRPr="00253AB4">
        <w:rPr>
          <w:sz w:val="24"/>
          <w:szCs w:val="24"/>
        </w:rPr>
        <w:t>Заказчик обеспечивает сохранность оборудования и материалов  на своей территории в тех случаях когда работа Подрядчиком по огнезащитной обработке объекта проводи</w:t>
      </w:r>
      <w:r>
        <w:rPr>
          <w:sz w:val="24"/>
          <w:szCs w:val="24"/>
        </w:rPr>
        <w:t>тся в течение</w:t>
      </w:r>
      <w:r w:rsidRPr="00253AB4">
        <w:rPr>
          <w:sz w:val="24"/>
          <w:szCs w:val="24"/>
        </w:rPr>
        <w:t xml:space="preserve"> нескольких дней.</w:t>
      </w:r>
    </w:p>
    <w:p w:rsidR="008821A9" w:rsidRPr="00521A52" w:rsidRDefault="008821A9" w:rsidP="008821A9">
      <w:pPr>
        <w:pStyle w:val="a3"/>
        <w:tabs>
          <w:tab w:val="left" w:pos="1276"/>
        </w:tabs>
        <w:spacing w:line="276" w:lineRule="auto"/>
        <w:ind w:left="2100" w:firstLine="0"/>
        <w:jc w:val="both"/>
        <w:rPr>
          <w:bCs/>
          <w:sz w:val="24"/>
          <w:szCs w:val="24"/>
        </w:rPr>
      </w:pPr>
    </w:p>
    <w:p w:rsidR="008821A9" w:rsidRDefault="008821A9" w:rsidP="008821A9">
      <w:pPr>
        <w:pStyle w:val="a3"/>
        <w:numPr>
          <w:ilvl w:val="0"/>
          <w:numId w:val="2"/>
        </w:numPr>
        <w:tabs>
          <w:tab w:val="num" w:pos="284"/>
          <w:tab w:val="left" w:pos="851"/>
          <w:tab w:val="left" w:pos="1134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290FB8">
        <w:rPr>
          <w:b/>
          <w:sz w:val="24"/>
          <w:szCs w:val="24"/>
        </w:rPr>
        <w:t>Основны</w:t>
      </w:r>
      <w:r>
        <w:rPr>
          <w:b/>
          <w:sz w:val="24"/>
          <w:szCs w:val="24"/>
        </w:rPr>
        <w:t>е требования к выполнению работ.</w:t>
      </w:r>
    </w:p>
    <w:p w:rsidR="008821A9" w:rsidRPr="00ED2470" w:rsidRDefault="008821A9" w:rsidP="008821A9">
      <w:pPr>
        <w:pStyle w:val="a3"/>
        <w:numPr>
          <w:ilvl w:val="1"/>
          <w:numId w:val="10"/>
        </w:numPr>
        <w:tabs>
          <w:tab w:val="left" w:pos="851"/>
          <w:tab w:val="left" w:pos="1134"/>
          <w:tab w:val="left" w:pos="1276"/>
        </w:tabs>
        <w:spacing w:line="276" w:lineRule="auto"/>
        <w:ind w:firstLine="349"/>
        <w:jc w:val="both"/>
        <w:rPr>
          <w:sz w:val="24"/>
          <w:szCs w:val="24"/>
        </w:rPr>
      </w:pPr>
      <w:r w:rsidRPr="00ED2470">
        <w:rPr>
          <w:sz w:val="24"/>
          <w:szCs w:val="24"/>
        </w:rPr>
        <w:t xml:space="preserve">Подрядчик осуществляет работу своим оборудованием, персоналом. </w:t>
      </w:r>
    </w:p>
    <w:p w:rsidR="008821A9" w:rsidRPr="00562CD4" w:rsidRDefault="008821A9" w:rsidP="008821A9">
      <w:pPr>
        <w:pStyle w:val="a3"/>
        <w:numPr>
          <w:ilvl w:val="1"/>
          <w:numId w:val="10"/>
        </w:numPr>
        <w:tabs>
          <w:tab w:val="left" w:pos="851"/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62CD4">
        <w:rPr>
          <w:sz w:val="24"/>
          <w:szCs w:val="24"/>
        </w:rPr>
        <w:t>Подрядчик ведет исполнительную документацию на протяжении всего периода комплекса работ. Подготавливает сметную документацию, акт выполненных работ</w:t>
      </w:r>
      <w:r>
        <w:rPr>
          <w:sz w:val="24"/>
          <w:szCs w:val="24"/>
        </w:rPr>
        <w:t>.</w:t>
      </w:r>
      <w:r w:rsidRPr="00562CD4">
        <w:rPr>
          <w:sz w:val="24"/>
          <w:szCs w:val="24"/>
        </w:rPr>
        <w:t xml:space="preserve"> </w:t>
      </w:r>
    </w:p>
    <w:p w:rsidR="008821A9" w:rsidRDefault="008821A9" w:rsidP="008821A9">
      <w:pPr>
        <w:pStyle w:val="a3"/>
        <w:numPr>
          <w:ilvl w:val="1"/>
          <w:numId w:val="10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62CD4">
        <w:rPr>
          <w:sz w:val="24"/>
          <w:szCs w:val="24"/>
        </w:rPr>
        <w:t>В оговоренное время</w:t>
      </w:r>
      <w:r>
        <w:rPr>
          <w:sz w:val="24"/>
          <w:szCs w:val="24"/>
        </w:rPr>
        <w:t>,</w:t>
      </w:r>
      <w:r w:rsidRPr="00562CD4">
        <w:rPr>
          <w:sz w:val="24"/>
          <w:szCs w:val="24"/>
        </w:rPr>
        <w:t xml:space="preserve"> Подрядчик передает Заказчику на территории </w:t>
      </w:r>
      <w:r w:rsidR="00223C0F">
        <w:rPr>
          <w:sz w:val="24"/>
          <w:szCs w:val="24"/>
        </w:rPr>
        <w:t xml:space="preserve">Заказчика </w:t>
      </w:r>
      <w:r w:rsidRPr="00562CD4">
        <w:rPr>
          <w:sz w:val="24"/>
          <w:szCs w:val="24"/>
        </w:rPr>
        <w:t>подготовленную докумен</w:t>
      </w:r>
      <w:r>
        <w:rPr>
          <w:sz w:val="24"/>
          <w:szCs w:val="24"/>
        </w:rPr>
        <w:t>тацию,</w:t>
      </w:r>
      <w:r w:rsidR="00223C0F">
        <w:rPr>
          <w:sz w:val="24"/>
          <w:szCs w:val="24"/>
        </w:rPr>
        <w:t>.</w:t>
      </w:r>
    </w:p>
    <w:p w:rsidR="008821A9" w:rsidRDefault="008821A9" w:rsidP="008821A9">
      <w:pPr>
        <w:pStyle w:val="a3"/>
        <w:numPr>
          <w:ilvl w:val="0"/>
          <w:numId w:val="2"/>
        </w:numPr>
        <w:tabs>
          <w:tab w:val="num" w:pos="284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290FB8">
        <w:rPr>
          <w:b/>
          <w:sz w:val="24"/>
          <w:szCs w:val="24"/>
        </w:rPr>
        <w:t>Правила контроля и приемки работ.</w:t>
      </w:r>
    </w:p>
    <w:p w:rsidR="008821A9" w:rsidRDefault="008821A9" w:rsidP="008821A9">
      <w:pPr>
        <w:pStyle w:val="a3"/>
        <w:numPr>
          <w:ilvl w:val="0"/>
          <w:numId w:val="9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5488B">
        <w:rPr>
          <w:sz w:val="24"/>
          <w:szCs w:val="24"/>
        </w:rPr>
        <w:t xml:space="preserve">Заказчик </w:t>
      </w:r>
      <w:r>
        <w:rPr>
          <w:sz w:val="24"/>
          <w:szCs w:val="24"/>
        </w:rPr>
        <w:t xml:space="preserve">(субподрядная организация, привлеченная Заказчиком) </w:t>
      </w:r>
      <w:r w:rsidRPr="0035488B">
        <w:rPr>
          <w:sz w:val="24"/>
          <w:szCs w:val="24"/>
        </w:rPr>
        <w:t xml:space="preserve">проводит контроль </w:t>
      </w:r>
      <w:r w:rsidR="00223C0F">
        <w:rPr>
          <w:sz w:val="24"/>
          <w:szCs w:val="24"/>
        </w:rPr>
        <w:t>выполнения  Подрядчиком работы</w:t>
      </w:r>
      <w:r w:rsidRPr="0035488B">
        <w:rPr>
          <w:sz w:val="24"/>
          <w:szCs w:val="24"/>
        </w:rPr>
        <w:t>.</w:t>
      </w:r>
    </w:p>
    <w:p w:rsidR="008821A9" w:rsidRDefault="008821A9" w:rsidP="008821A9">
      <w:pPr>
        <w:pStyle w:val="a3"/>
        <w:numPr>
          <w:ilvl w:val="0"/>
          <w:numId w:val="9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5488B">
        <w:rPr>
          <w:sz w:val="24"/>
          <w:szCs w:val="24"/>
        </w:rPr>
        <w:t xml:space="preserve">В случае отрицательного результата, Подрядчик полностью покрывает финансовые затраты которые понес Заказчик и проводит повторный комплекс работ </w:t>
      </w:r>
      <w:r w:rsidR="00050728">
        <w:rPr>
          <w:sz w:val="24"/>
          <w:szCs w:val="24"/>
        </w:rPr>
        <w:t>по огнезащитной обработке не прошедшим контрольную проверку объектов Заказчика.</w:t>
      </w:r>
    </w:p>
    <w:p w:rsidR="008821A9" w:rsidRPr="0035488B" w:rsidRDefault="008821A9" w:rsidP="008821A9">
      <w:pPr>
        <w:pStyle w:val="a3"/>
        <w:numPr>
          <w:ilvl w:val="0"/>
          <w:numId w:val="9"/>
        </w:numPr>
        <w:tabs>
          <w:tab w:val="left" w:pos="851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5488B">
        <w:rPr>
          <w:sz w:val="24"/>
          <w:szCs w:val="24"/>
        </w:rPr>
        <w:t>В случае неоднократного нарушения Подрядчиком своих обязательств по проведению комплекса работ</w:t>
      </w:r>
      <w:r w:rsidR="00050728">
        <w:rPr>
          <w:sz w:val="24"/>
          <w:szCs w:val="24"/>
        </w:rPr>
        <w:t>,</w:t>
      </w:r>
      <w:r w:rsidRPr="0035488B">
        <w:rPr>
          <w:sz w:val="24"/>
          <w:szCs w:val="24"/>
        </w:rPr>
        <w:t xml:space="preserve"> Заказчик проводит действия по расторжению отношений с Подрядчиком.  </w:t>
      </w:r>
    </w:p>
    <w:p w:rsidR="008821A9" w:rsidRPr="00290FB8" w:rsidRDefault="008821A9" w:rsidP="008821A9">
      <w:pPr>
        <w:pStyle w:val="a3"/>
        <w:tabs>
          <w:tab w:val="left" w:pos="993"/>
          <w:tab w:val="left" w:pos="1134"/>
        </w:tabs>
        <w:spacing w:line="276" w:lineRule="auto"/>
        <w:ind w:left="142" w:firstLine="0"/>
        <w:jc w:val="both"/>
        <w:rPr>
          <w:b/>
          <w:sz w:val="24"/>
          <w:szCs w:val="24"/>
        </w:rPr>
      </w:pPr>
    </w:p>
    <w:p w:rsidR="008821A9" w:rsidRPr="00290FB8" w:rsidRDefault="008821A9" w:rsidP="008821A9">
      <w:pPr>
        <w:pStyle w:val="a3"/>
        <w:numPr>
          <w:ilvl w:val="0"/>
          <w:numId w:val="2"/>
        </w:numPr>
        <w:tabs>
          <w:tab w:val="num" w:pos="284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290FB8">
        <w:rPr>
          <w:b/>
          <w:sz w:val="24"/>
          <w:szCs w:val="24"/>
        </w:rPr>
        <w:t>Требуемые сроки выполнения работ.</w:t>
      </w:r>
    </w:p>
    <w:p w:rsidR="008821A9" w:rsidRDefault="008821A9" w:rsidP="008821A9">
      <w:pPr>
        <w:pStyle w:val="a3"/>
        <w:numPr>
          <w:ilvl w:val="1"/>
          <w:numId w:val="11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B936E0">
        <w:rPr>
          <w:sz w:val="24"/>
          <w:szCs w:val="24"/>
        </w:rPr>
        <w:t xml:space="preserve">Комплекс работ </w:t>
      </w:r>
      <w:r w:rsidR="00050728">
        <w:rPr>
          <w:sz w:val="24"/>
          <w:szCs w:val="24"/>
        </w:rPr>
        <w:t xml:space="preserve">по огнезащитной  обработке объектов Заказчика </w:t>
      </w:r>
      <w:r w:rsidRPr="00B936E0">
        <w:rPr>
          <w:sz w:val="24"/>
          <w:szCs w:val="24"/>
        </w:rPr>
        <w:t xml:space="preserve"> осуществля</w:t>
      </w:r>
      <w:r w:rsidR="00050728">
        <w:rPr>
          <w:sz w:val="24"/>
          <w:szCs w:val="24"/>
        </w:rPr>
        <w:t>е</w:t>
      </w:r>
      <w:r w:rsidRPr="00B936E0">
        <w:rPr>
          <w:sz w:val="24"/>
          <w:szCs w:val="24"/>
        </w:rPr>
        <w:t>т</w:t>
      </w:r>
      <w:r w:rsidR="00050728">
        <w:rPr>
          <w:sz w:val="24"/>
          <w:szCs w:val="24"/>
        </w:rPr>
        <w:t>ся в сроки оговоренные в договоре между Заказчиком и Подрядчиком</w:t>
      </w:r>
      <w:r w:rsidRPr="00B936E0">
        <w:rPr>
          <w:sz w:val="24"/>
          <w:szCs w:val="24"/>
        </w:rPr>
        <w:t>.</w:t>
      </w:r>
    </w:p>
    <w:p w:rsidR="008821A9" w:rsidRPr="00B936E0" w:rsidRDefault="00050728" w:rsidP="008821A9">
      <w:pPr>
        <w:pStyle w:val="a3"/>
        <w:numPr>
          <w:ilvl w:val="1"/>
          <w:numId w:val="11"/>
        </w:numPr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возникновения форс-мажорных обстоятельств</w:t>
      </w:r>
      <w:r w:rsidR="006E5434">
        <w:rPr>
          <w:sz w:val="24"/>
          <w:szCs w:val="24"/>
        </w:rPr>
        <w:t xml:space="preserve"> количество обрабатываемых объектов Заказчика  </w:t>
      </w:r>
      <w:r w:rsidR="008E0BF0">
        <w:rPr>
          <w:sz w:val="24"/>
          <w:szCs w:val="24"/>
        </w:rPr>
        <w:t>может быть изменено по обоюдному согласию между Заказчиком и Подрядчиком.</w:t>
      </w:r>
      <w:r>
        <w:rPr>
          <w:sz w:val="24"/>
          <w:szCs w:val="24"/>
        </w:rPr>
        <w:t xml:space="preserve"> </w:t>
      </w:r>
    </w:p>
    <w:p w:rsidR="008821A9" w:rsidRPr="00290FB8" w:rsidRDefault="008821A9" w:rsidP="008821A9">
      <w:pPr>
        <w:pStyle w:val="a3"/>
        <w:numPr>
          <w:ilvl w:val="0"/>
          <w:numId w:val="2"/>
        </w:numPr>
        <w:tabs>
          <w:tab w:val="clear" w:pos="1020"/>
          <w:tab w:val="num" w:pos="426"/>
        </w:tabs>
        <w:spacing w:line="276" w:lineRule="auto"/>
        <w:ind w:hanging="311"/>
        <w:jc w:val="both"/>
        <w:rPr>
          <w:b/>
          <w:sz w:val="24"/>
          <w:szCs w:val="24"/>
        </w:rPr>
      </w:pPr>
      <w:r w:rsidRPr="00290FB8">
        <w:rPr>
          <w:b/>
          <w:sz w:val="24"/>
          <w:szCs w:val="24"/>
        </w:rPr>
        <w:t xml:space="preserve"> Оплат</w:t>
      </w:r>
      <w:r>
        <w:rPr>
          <w:b/>
          <w:sz w:val="24"/>
          <w:szCs w:val="24"/>
        </w:rPr>
        <w:t>а и финансирование</w:t>
      </w:r>
      <w:r w:rsidRPr="00290FB8">
        <w:rPr>
          <w:b/>
          <w:sz w:val="24"/>
          <w:szCs w:val="24"/>
        </w:rPr>
        <w:t>.</w:t>
      </w:r>
    </w:p>
    <w:p w:rsidR="008821A9" w:rsidRPr="00975A34" w:rsidRDefault="008821A9" w:rsidP="00975A34">
      <w:pPr>
        <w:pStyle w:val="a3"/>
        <w:spacing w:line="276" w:lineRule="auto"/>
        <w:ind w:left="0" w:firstLine="709"/>
        <w:jc w:val="both"/>
        <w:rPr>
          <w:bCs/>
          <w:color w:val="000000"/>
          <w:sz w:val="24"/>
          <w:szCs w:val="24"/>
        </w:rPr>
      </w:pPr>
      <w:r w:rsidRPr="00975A34">
        <w:rPr>
          <w:bCs/>
          <w:color w:val="000000"/>
          <w:sz w:val="24"/>
          <w:szCs w:val="24"/>
        </w:rPr>
        <w:tab/>
      </w:r>
      <w:r w:rsidR="00975A34" w:rsidRPr="00975A34">
        <w:rPr>
          <w:bCs/>
          <w:color w:val="000000"/>
          <w:sz w:val="24"/>
          <w:szCs w:val="24"/>
        </w:rPr>
        <w:t>Безналичный расчет, оплата производится  в течение 30 (тридцати) рабочих дней  с момента подписания сторонами актов выполненных работ</w:t>
      </w:r>
      <w:proofErr w:type="gramStart"/>
      <w:r w:rsidRPr="00975A34">
        <w:rPr>
          <w:bCs/>
          <w:color w:val="000000"/>
          <w:sz w:val="24"/>
          <w:szCs w:val="24"/>
        </w:rPr>
        <w:t xml:space="preserve"> </w:t>
      </w:r>
      <w:r w:rsidR="00975A34">
        <w:rPr>
          <w:bCs/>
          <w:color w:val="000000"/>
          <w:sz w:val="24"/>
          <w:szCs w:val="24"/>
        </w:rPr>
        <w:t>.</w:t>
      </w:r>
      <w:proofErr w:type="gramEnd"/>
    </w:p>
    <w:p w:rsidR="008821A9" w:rsidRPr="00290FB8" w:rsidRDefault="008821A9" w:rsidP="008821A9">
      <w:pPr>
        <w:pStyle w:val="a3"/>
        <w:numPr>
          <w:ilvl w:val="0"/>
          <w:numId w:val="2"/>
        </w:numPr>
        <w:tabs>
          <w:tab w:val="num" w:pos="284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290FB8">
        <w:rPr>
          <w:b/>
          <w:sz w:val="24"/>
          <w:szCs w:val="24"/>
        </w:rPr>
        <w:lastRenderedPageBreak/>
        <w:t>Экология и природоохранные мероприятия.</w:t>
      </w:r>
    </w:p>
    <w:p w:rsidR="008821A9" w:rsidRPr="00521A52" w:rsidRDefault="008821A9" w:rsidP="008821A9">
      <w:pPr>
        <w:pStyle w:val="a3"/>
        <w:spacing w:line="276" w:lineRule="auto"/>
        <w:ind w:left="0" w:firstLine="709"/>
        <w:jc w:val="both"/>
        <w:rPr>
          <w:sz w:val="24"/>
          <w:szCs w:val="24"/>
        </w:rPr>
      </w:pPr>
      <w:r w:rsidRPr="00521A52">
        <w:rPr>
          <w:sz w:val="24"/>
          <w:szCs w:val="24"/>
        </w:rPr>
        <w:t>Выполнение работ произвести в соответствии с</w:t>
      </w:r>
      <w:r w:rsidR="00D13FF3">
        <w:rPr>
          <w:sz w:val="24"/>
          <w:szCs w:val="24"/>
        </w:rPr>
        <w:t xml:space="preserve"> Сан ПиН 11-09-94 </w:t>
      </w:r>
      <w:r w:rsidR="00D13FF3" w:rsidRPr="00D13FF3">
        <w:rPr>
          <w:b/>
          <w:bCs/>
          <w:color w:val="000000"/>
          <w:sz w:val="24"/>
          <w:szCs w:val="24"/>
        </w:rPr>
        <w:t>«</w:t>
      </w:r>
      <w:r w:rsidR="00D13FF3" w:rsidRPr="00D13FF3">
        <w:rPr>
          <w:bCs/>
          <w:color w:val="000000"/>
          <w:sz w:val="24"/>
          <w:szCs w:val="24"/>
        </w:rPr>
        <w:t>Санитарные правила организации технологических процессов и гигиенические требования к производственному оборудованию</w:t>
      </w:r>
      <w:r w:rsidR="00D13FF3" w:rsidRPr="00D13FF3">
        <w:rPr>
          <w:b/>
          <w:bCs/>
          <w:color w:val="000000"/>
          <w:sz w:val="24"/>
          <w:szCs w:val="24"/>
        </w:rPr>
        <w:t>»</w:t>
      </w:r>
      <w:r w:rsidR="00D13FF3">
        <w:rPr>
          <w:sz w:val="24"/>
          <w:szCs w:val="24"/>
        </w:rPr>
        <w:t>.</w:t>
      </w:r>
      <w:r w:rsidRPr="00521A52">
        <w:rPr>
          <w:sz w:val="24"/>
          <w:szCs w:val="24"/>
        </w:rPr>
        <w:t xml:space="preserve"> </w:t>
      </w:r>
    </w:p>
    <w:p w:rsidR="008821A9" w:rsidRPr="00290FB8" w:rsidRDefault="008821A9" w:rsidP="008821A9">
      <w:pPr>
        <w:pStyle w:val="a3"/>
        <w:numPr>
          <w:ilvl w:val="0"/>
          <w:numId w:val="2"/>
        </w:numPr>
        <w:tabs>
          <w:tab w:val="num" w:pos="284"/>
          <w:tab w:val="left" w:pos="993"/>
          <w:tab w:val="left" w:pos="1134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290FB8">
        <w:rPr>
          <w:b/>
          <w:sz w:val="24"/>
          <w:szCs w:val="24"/>
        </w:rPr>
        <w:t>Гарантии исполнителя строительных работ.</w:t>
      </w:r>
    </w:p>
    <w:p w:rsidR="008821A9" w:rsidRPr="00521A52" w:rsidRDefault="00D13FF3" w:rsidP="00A47584">
      <w:pPr>
        <w:pStyle w:val="a3"/>
        <w:numPr>
          <w:ilvl w:val="1"/>
          <w:numId w:val="12"/>
        </w:numPr>
        <w:tabs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Подрядная </w:t>
      </w:r>
      <w:r w:rsidR="008821A9" w:rsidRPr="00521A52">
        <w:rPr>
          <w:sz w:val="24"/>
          <w:szCs w:val="24"/>
        </w:rPr>
        <w:t xml:space="preserve"> организация должна гарантировать соответствие </w:t>
      </w:r>
      <w:r w:rsidR="008821A9">
        <w:rPr>
          <w:sz w:val="24"/>
          <w:szCs w:val="24"/>
        </w:rPr>
        <w:t xml:space="preserve">выполняемых работ </w:t>
      </w:r>
      <w:r w:rsidR="008821A9" w:rsidRPr="00521A52">
        <w:rPr>
          <w:sz w:val="24"/>
          <w:szCs w:val="24"/>
        </w:rPr>
        <w:t>требованиям НТД</w:t>
      </w:r>
      <w:r w:rsidR="008821A9">
        <w:rPr>
          <w:sz w:val="24"/>
          <w:szCs w:val="24"/>
        </w:rPr>
        <w:t xml:space="preserve"> в течение </w:t>
      </w:r>
      <w:r w:rsidR="008821A9" w:rsidRPr="00521A52">
        <w:rPr>
          <w:sz w:val="24"/>
          <w:szCs w:val="24"/>
        </w:rPr>
        <w:t xml:space="preserve"> </w:t>
      </w:r>
      <w:r w:rsidR="00253AB4">
        <w:rPr>
          <w:sz w:val="24"/>
          <w:szCs w:val="24"/>
        </w:rPr>
        <w:t xml:space="preserve">гарантийного </w:t>
      </w:r>
      <w:r>
        <w:rPr>
          <w:sz w:val="24"/>
          <w:szCs w:val="24"/>
        </w:rPr>
        <w:t xml:space="preserve">срока указанного </w:t>
      </w:r>
      <w:r w:rsidR="00A47584">
        <w:rPr>
          <w:sz w:val="24"/>
          <w:szCs w:val="24"/>
        </w:rPr>
        <w:t xml:space="preserve">в </w:t>
      </w:r>
      <w:r w:rsidR="008E0BF0">
        <w:rPr>
          <w:sz w:val="24"/>
          <w:szCs w:val="24"/>
        </w:rPr>
        <w:t>сертифи</w:t>
      </w:r>
      <w:r>
        <w:rPr>
          <w:sz w:val="24"/>
          <w:szCs w:val="24"/>
        </w:rPr>
        <w:t>ка</w:t>
      </w:r>
      <w:r w:rsidR="00A47584">
        <w:rPr>
          <w:sz w:val="24"/>
          <w:szCs w:val="24"/>
        </w:rPr>
        <w:t>те</w:t>
      </w:r>
      <w:r>
        <w:rPr>
          <w:sz w:val="24"/>
          <w:szCs w:val="24"/>
        </w:rPr>
        <w:t xml:space="preserve"> соответствия</w:t>
      </w:r>
      <w:r w:rsidR="00253AB4">
        <w:rPr>
          <w:sz w:val="24"/>
          <w:szCs w:val="24"/>
        </w:rPr>
        <w:t xml:space="preserve"> (паспорта) </w:t>
      </w:r>
      <w:r>
        <w:rPr>
          <w:sz w:val="24"/>
          <w:szCs w:val="24"/>
        </w:rPr>
        <w:t xml:space="preserve"> </w:t>
      </w:r>
      <w:r w:rsidR="00A47584">
        <w:rPr>
          <w:sz w:val="24"/>
          <w:szCs w:val="24"/>
        </w:rPr>
        <w:t xml:space="preserve"> использованного огнезащитного состава  </w:t>
      </w:r>
      <w:r>
        <w:rPr>
          <w:sz w:val="24"/>
          <w:szCs w:val="24"/>
        </w:rPr>
        <w:t xml:space="preserve"> </w:t>
      </w:r>
      <w:r w:rsidR="008821A9">
        <w:rPr>
          <w:sz w:val="24"/>
          <w:szCs w:val="24"/>
        </w:rPr>
        <w:t>с момента оформления Подрядчиком и Заказчиком акта выполненных работ</w:t>
      </w:r>
      <w:r w:rsidR="008821A9" w:rsidRPr="00521A52">
        <w:rPr>
          <w:sz w:val="24"/>
          <w:szCs w:val="24"/>
        </w:rPr>
        <w:t>.</w:t>
      </w:r>
    </w:p>
    <w:p w:rsidR="008821A9" w:rsidRDefault="008821A9" w:rsidP="008821A9">
      <w:pPr>
        <w:pStyle w:val="a3"/>
        <w:tabs>
          <w:tab w:val="left" w:pos="1276"/>
        </w:tabs>
        <w:spacing w:line="276" w:lineRule="auto"/>
        <w:ind w:left="709" w:firstLine="0"/>
        <w:jc w:val="both"/>
        <w:rPr>
          <w:sz w:val="24"/>
          <w:szCs w:val="24"/>
        </w:rPr>
      </w:pPr>
    </w:p>
    <w:p w:rsidR="008821A9" w:rsidRDefault="008821A9" w:rsidP="008821A9">
      <w:pPr>
        <w:pStyle w:val="a3"/>
        <w:tabs>
          <w:tab w:val="left" w:pos="1276"/>
        </w:tabs>
        <w:spacing w:line="276" w:lineRule="auto"/>
        <w:ind w:left="709" w:firstLine="0"/>
        <w:jc w:val="both"/>
        <w:rPr>
          <w:sz w:val="24"/>
          <w:szCs w:val="24"/>
        </w:rPr>
      </w:pPr>
    </w:p>
    <w:p w:rsidR="008821A9" w:rsidRDefault="008821A9" w:rsidP="008821A9">
      <w:pPr>
        <w:pStyle w:val="a3"/>
        <w:tabs>
          <w:tab w:val="left" w:pos="1276"/>
        </w:tabs>
        <w:spacing w:line="276" w:lineRule="auto"/>
        <w:ind w:left="709" w:firstLine="0"/>
        <w:jc w:val="both"/>
        <w:rPr>
          <w:sz w:val="24"/>
          <w:szCs w:val="24"/>
        </w:rPr>
      </w:pPr>
    </w:p>
    <w:p w:rsidR="008E0BF0" w:rsidRDefault="008821A9" w:rsidP="008821A9">
      <w:pPr>
        <w:pStyle w:val="a3"/>
        <w:tabs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8E0BF0">
        <w:rPr>
          <w:sz w:val="24"/>
          <w:szCs w:val="24"/>
        </w:rPr>
        <w:t>управления производственного контроля</w:t>
      </w:r>
    </w:p>
    <w:p w:rsidR="008821A9" w:rsidRPr="00D11EB9" w:rsidRDefault="008E0BF0" w:rsidP="008821A9">
      <w:pPr>
        <w:pStyle w:val="a3"/>
        <w:tabs>
          <w:tab w:val="left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 охраны труда</w:t>
      </w:r>
      <w:r w:rsidR="008821A9"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С.А. Симон</w:t>
      </w:r>
    </w:p>
    <w:p w:rsidR="008821A9" w:rsidRPr="00521A52" w:rsidRDefault="008821A9" w:rsidP="008821A9">
      <w:pPr>
        <w:pStyle w:val="a3"/>
        <w:tabs>
          <w:tab w:val="left" w:pos="1276"/>
        </w:tabs>
        <w:spacing w:line="276" w:lineRule="auto"/>
        <w:ind w:left="851" w:firstLine="709"/>
        <w:jc w:val="both"/>
        <w:rPr>
          <w:sz w:val="24"/>
          <w:szCs w:val="24"/>
        </w:rPr>
      </w:pPr>
    </w:p>
    <w:p w:rsidR="008821A9" w:rsidRPr="00521A52" w:rsidRDefault="008821A9" w:rsidP="008821A9">
      <w:pPr>
        <w:pStyle w:val="a3"/>
        <w:tabs>
          <w:tab w:val="left" w:pos="1276"/>
        </w:tabs>
        <w:spacing w:line="276" w:lineRule="auto"/>
        <w:ind w:left="851" w:firstLine="709"/>
        <w:jc w:val="both"/>
        <w:rPr>
          <w:sz w:val="24"/>
          <w:szCs w:val="24"/>
        </w:rPr>
      </w:pPr>
    </w:p>
    <w:p w:rsidR="008821A9" w:rsidRPr="00521A52" w:rsidRDefault="008821A9" w:rsidP="008821A9">
      <w:pPr>
        <w:pStyle w:val="a3"/>
        <w:tabs>
          <w:tab w:val="left" w:pos="1276"/>
        </w:tabs>
        <w:spacing w:line="276" w:lineRule="auto"/>
        <w:ind w:left="851" w:firstLine="709"/>
        <w:jc w:val="both"/>
        <w:rPr>
          <w:sz w:val="24"/>
          <w:szCs w:val="24"/>
        </w:rPr>
      </w:pPr>
    </w:p>
    <w:p w:rsidR="008821A9" w:rsidRPr="00521A52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Pr="00521A52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Pr="00521A52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Pr="00521A52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24"/>
          <w:szCs w:val="24"/>
        </w:rPr>
      </w:pPr>
    </w:p>
    <w:p w:rsidR="008821A9" w:rsidRDefault="008821A9" w:rsidP="008821A9">
      <w:pPr>
        <w:spacing w:line="276" w:lineRule="auto"/>
        <w:ind w:firstLine="709"/>
        <w:rPr>
          <w:sz w:val="18"/>
          <w:szCs w:val="18"/>
        </w:rPr>
      </w:pPr>
      <w:r>
        <w:rPr>
          <w:sz w:val="18"/>
          <w:szCs w:val="18"/>
        </w:rPr>
        <w:t>С.В. Фокин,</w:t>
      </w:r>
    </w:p>
    <w:p w:rsidR="008821A9" w:rsidRPr="00DC3A39" w:rsidRDefault="008821A9" w:rsidP="008821A9">
      <w:pPr>
        <w:spacing w:line="276" w:lineRule="auto"/>
        <w:ind w:firstLine="709"/>
        <w:rPr>
          <w:sz w:val="18"/>
          <w:szCs w:val="18"/>
        </w:rPr>
      </w:pPr>
      <w:r>
        <w:rPr>
          <w:sz w:val="18"/>
          <w:szCs w:val="18"/>
        </w:rPr>
        <w:t>(4752)578137</w:t>
      </w:r>
    </w:p>
    <w:p w:rsidR="008821A9" w:rsidRDefault="008821A9" w:rsidP="008821A9"/>
    <w:p w:rsidR="00C009C2" w:rsidRDefault="00C009C2"/>
    <w:sectPr w:rsidR="00C009C2" w:rsidSect="00F2033B">
      <w:headerReference w:type="even" r:id="rId8"/>
      <w:headerReference w:type="default" r:id="rId9"/>
      <w:pgSz w:w="12240" w:h="15840" w:code="1"/>
      <w:pgMar w:top="567" w:right="567" w:bottom="567" w:left="99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1E5" w:rsidRDefault="001011E5" w:rsidP="005C0D19">
      <w:r>
        <w:separator/>
      </w:r>
    </w:p>
  </w:endnote>
  <w:endnote w:type="continuationSeparator" w:id="0">
    <w:p w:rsidR="001011E5" w:rsidRDefault="001011E5" w:rsidP="005C0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1E5" w:rsidRDefault="001011E5" w:rsidP="005C0D19">
      <w:r>
        <w:separator/>
      </w:r>
    </w:p>
  </w:footnote>
  <w:footnote w:type="continuationSeparator" w:id="0">
    <w:p w:rsidR="001011E5" w:rsidRDefault="001011E5" w:rsidP="005C0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9C" w:rsidRDefault="00A40F8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040F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D689C" w:rsidRDefault="001011E5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9C" w:rsidRPr="008A6613" w:rsidRDefault="00A40F8F">
    <w:pPr>
      <w:pStyle w:val="a5"/>
      <w:framePr w:wrap="around" w:vAnchor="text" w:hAnchor="margin" w:xAlign="center" w:y="1"/>
      <w:rPr>
        <w:rStyle w:val="a7"/>
      </w:rPr>
    </w:pPr>
    <w:r w:rsidRPr="008A6613">
      <w:rPr>
        <w:rStyle w:val="a7"/>
      </w:rPr>
      <w:fldChar w:fldCharType="begin"/>
    </w:r>
    <w:r w:rsidR="00C040F9" w:rsidRPr="008A6613">
      <w:rPr>
        <w:rStyle w:val="a7"/>
      </w:rPr>
      <w:instrText xml:space="preserve">PAGE  </w:instrText>
    </w:r>
    <w:r w:rsidRPr="008A6613">
      <w:rPr>
        <w:rStyle w:val="a7"/>
      </w:rPr>
      <w:fldChar w:fldCharType="separate"/>
    </w:r>
    <w:r w:rsidR="00975A34">
      <w:rPr>
        <w:rStyle w:val="a7"/>
        <w:noProof/>
      </w:rPr>
      <w:t>2</w:t>
    </w:r>
    <w:r w:rsidRPr="008A6613">
      <w:rPr>
        <w:rStyle w:val="a7"/>
      </w:rPr>
      <w:fldChar w:fldCharType="end"/>
    </w:r>
  </w:p>
  <w:p w:rsidR="00AD689C" w:rsidRDefault="001011E5">
    <w:pPr>
      <w:pStyle w:val="a5"/>
      <w:ind w:right="360"/>
      <w:rPr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414F0"/>
    <w:multiLevelType w:val="hybridMultilevel"/>
    <w:tmpl w:val="DB4442C4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87C6FC7"/>
    <w:multiLevelType w:val="multilevel"/>
    <w:tmpl w:val="F65CC99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C645BC"/>
    <w:multiLevelType w:val="multilevel"/>
    <w:tmpl w:val="FC32B66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98A5BB9"/>
    <w:multiLevelType w:val="multilevel"/>
    <w:tmpl w:val="1E62E72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9C05307"/>
    <w:multiLevelType w:val="hybridMultilevel"/>
    <w:tmpl w:val="F38007BE"/>
    <w:lvl w:ilvl="0" w:tplc="9158767E">
      <w:start w:val="65535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BB31C9"/>
    <w:multiLevelType w:val="hybridMultilevel"/>
    <w:tmpl w:val="40F2F75E"/>
    <w:lvl w:ilvl="0" w:tplc="DAB8705C">
      <w:start w:val="1"/>
      <w:numFmt w:val="decimal"/>
      <w:lvlText w:val="6.%1"/>
      <w:lvlJc w:val="left"/>
      <w:pPr>
        <w:ind w:left="7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A042CBD"/>
    <w:multiLevelType w:val="multilevel"/>
    <w:tmpl w:val="07602A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94B384C"/>
    <w:multiLevelType w:val="hybridMultilevel"/>
    <w:tmpl w:val="7DE2D996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F0794E"/>
    <w:multiLevelType w:val="multilevel"/>
    <w:tmpl w:val="FF0AB9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78813BC1"/>
    <w:multiLevelType w:val="hybridMultilevel"/>
    <w:tmpl w:val="594E6E0A"/>
    <w:lvl w:ilvl="0" w:tplc="9158767E">
      <w:start w:val="65535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0"/>
  </w:num>
  <w:num w:numId="5">
    <w:abstractNumId w:val="3"/>
  </w:num>
  <w:num w:numId="6">
    <w:abstractNumId w:val="1"/>
  </w:num>
  <w:num w:numId="7">
    <w:abstractNumId w:val="11"/>
  </w:num>
  <w:num w:numId="8">
    <w:abstractNumId w:val="4"/>
  </w:num>
  <w:num w:numId="9">
    <w:abstractNumId w:val="5"/>
  </w:num>
  <w:num w:numId="10">
    <w:abstractNumId w:val="7"/>
  </w:num>
  <w:num w:numId="11">
    <w:abstractNumId w:val="1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1A9"/>
    <w:rsid w:val="000006AC"/>
    <w:rsid w:val="00006DE5"/>
    <w:rsid w:val="00015E39"/>
    <w:rsid w:val="00020D1C"/>
    <w:rsid w:val="00034435"/>
    <w:rsid w:val="00050728"/>
    <w:rsid w:val="00054D0C"/>
    <w:rsid w:val="000708FB"/>
    <w:rsid w:val="00074009"/>
    <w:rsid w:val="000758C9"/>
    <w:rsid w:val="00076E3B"/>
    <w:rsid w:val="00080FEB"/>
    <w:rsid w:val="00082804"/>
    <w:rsid w:val="0008621E"/>
    <w:rsid w:val="00097527"/>
    <w:rsid w:val="000A044E"/>
    <w:rsid w:val="000A263E"/>
    <w:rsid w:val="000A7C3B"/>
    <w:rsid w:val="000C3FC7"/>
    <w:rsid w:val="000D1872"/>
    <w:rsid w:val="000D535A"/>
    <w:rsid w:val="000E75BA"/>
    <w:rsid w:val="001011E5"/>
    <w:rsid w:val="00121893"/>
    <w:rsid w:val="00122D9C"/>
    <w:rsid w:val="001261B7"/>
    <w:rsid w:val="00126C05"/>
    <w:rsid w:val="00141E39"/>
    <w:rsid w:val="001470F5"/>
    <w:rsid w:val="00155D5F"/>
    <w:rsid w:val="0016480D"/>
    <w:rsid w:val="00164A22"/>
    <w:rsid w:val="001876EC"/>
    <w:rsid w:val="001E4605"/>
    <w:rsid w:val="00206EB9"/>
    <w:rsid w:val="002147E2"/>
    <w:rsid w:val="00223C0F"/>
    <w:rsid w:val="00224099"/>
    <w:rsid w:val="00244988"/>
    <w:rsid w:val="0025056B"/>
    <w:rsid w:val="00251B62"/>
    <w:rsid w:val="002524CC"/>
    <w:rsid w:val="0025399F"/>
    <w:rsid w:val="00253AB4"/>
    <w:rsid w:val="00256484"/>
    <w:rsid w:val="002610C5"/>
    <w:rsid w:val="002A6483"/>
    <w:rsid w:val="002B0D8A"/>
    <w:rsid w:val="002B2405"/>
    <w:rsid w:val="002B36C7"/>
    <w:rsid w:val="002D6995"/>
    <w:rsid w:val="002E300C"/>
    <w:rsid w:val="002E5623"/>
    <w:rsid w:val="002F7AC9"/>
    <w:rsid w:val="00304BFF"/>
    <w:rsid w:val="0030721B"/>
    <w:rsid w:val="00307D01"/>
    <w:rsid w:val="003152D8"/>
    <w:rsid w:val="00325422"/>
    <w:rsid w:val="00343D2E"/>
    <w:rsid w:val="00353F57"/>
    <w:rsid w:val="00354500"/>
    <w:rsid w:val="003800EE"/>
    <w:rsid w:val="003970F8"/>
    <w:rsid w:val="003A6845"/>
    <w:rsid w:val="003B4B96"/>
    <w:rsid w:val="003B76DA"/>
    <w:rsid w:val="003E1265"/>
    <w:rsid w:val="003E22E6"/>
    <w:rsid w:val="00402900"/>
    <w:rsid w:val="00410BBA"/>
    <w:rsid w:val="0042097F"/>
    <w:rsid w:val="004337E2"/>
    <w:rsid w:val="004658E9"/>
    <w:rsid w:val="004822B0"/>
    <w:rsid w:val="0048311A"/>
    <w:rsid w:val="00484000"/>
    <w:rsid w:val="00492BB3"/>
    <w:rsid w:val="004A1BC2"/>
    <w:rsid w:val="004A708B"/>
    <w:rsid w:val="004F28F4"/>
    <w:rsid w:val="00510B7B"/>
    <w:rsid w:val="00512C6E"/>
    <w:rsid w:val="00514827"/>
    <w:rsid w:val="005639CA"/>
    <w:rsid w:val="00582D10"/>
    <w:rsid w:val="00590700"/>
    <w:rsid w:val="005A2CB2"/>
    <w:rsid w:val="005C0D19"/>
    <w:rsid w:val="005D65FB"/>
    <w:rsid w:val="005E1218"/>
    <w:rsid w:val="005E398B"/>
    <w:rsid w:val="005E5244"/>
    <w:rsid w:val="005E74A6"/>
    <w:rsid w:val="00604C44"/>
    <w:rsid w:val="00613D1D"/>
    <w:rsid w:val="00620015"/>
    <w:rsid w:val="00643EEB"/>
    <w:rsid w:val="00647DC6"/>
    <w:rsid w:val="006671C0"/>
    <w:rsid w:val="0068171F"/>
    <w:rsid w:val="00683F6B"/>
    <w:rsid w:val="006A0D01"/>
    <w:rsid w:val="006B006A"/>
    <w:rsid w:val="006C260C"/>
    <w:rsid w:val="006C72FB"/>
    <w:rsid w:val="006D0105"/>
    <w:rsid w:val="006E5434"/>
    <w:rsid w:val="006E68A0"/>
    <w:rsid w:val="007134DA"/>
    <w:rsid w:val="0072373B"/>
    <w:rsid w:val="007319BE"/>
    <w:rsid w:val="007469F1"/>
    <w:rsid w:val="007669BE"/>
    <w:rsid w:val="00770881"/>
    <w:rsid w:val="00791DFB"/>
    <w:rsid w:val="00792AFD"/>
    <w:rsid w:val="0079384C"/>
    <w:rsid w:val="00795416"/>
    <w:rsid w:val="007C2154"/>
    <w:rsid w:val="007C669D"/>
    <w:rsid w:val="007E379D"/>
    <w:rsid w:val="00814F34"/>
    <w:rsid w:val="00820965"/>
    <w:rsid w:val="008228AF"/>
    <w:rsid w:val="00822AE4"/>
    <w:rsid w:val="008231A9"/>
    <w:rsid w:val="00832982"/>
    <w:rsid w:val="00847F8A"/>
    <w:rsid w:val="008541FC"/>
    <w:rsid w:val="00866AF4"/>
    <w:rsid w:val="00866EF7"/>
    <w:rsid w:val="008821A9"/>
    <w:rsid w:val="00896EA3"/>
    <w:rsid w:val="008A704C"/>
    <w:rsid w:val="008C38B6"/>
    <w:rsid w:val="008C3BB3"/>
    <w:rsid w:val="008D41F8"/>
    <w:rsid w:val="008E0BF0"/>
    <w:rsid w:val="008F5190"/>
    <w:rsid w:val="008F7069"/>
    <w:rsid w:val="008F7DAA"/>
    <w:rsid w:val="009026B7"/>
    <w:rsid w:val="00904F23"/>
    <w:rsid w:val="0090603D"/>
    <w:rsid w:val="00911782"/>
    <w:rsid w:val="00926E92"/>
    <w:rsid w:val="0092794B"/>
    <w:rsid w:val="00931179"/>
    <w:rsid w:val="0093172B"/>
    <w:rsid w:val="0093359A"/>
    <w:rsid w:val="00936068"/>
    <w:rsid w:val="00937B4D"/>
    <w:rsid w:val="009427CB"/>
    <w:rsid w:val="00943278"/>
    <w:rsid w:val="009542E0"/>
    <w:rsid w:val="009650FC"/>
    <w:rsid w:val="00965561"/>
    <w:rsid w:val="00967B38"/>
    <w:rsid w:val="00975A34"/>
    <w:rsid w:val="00990600"/>
    <w:rsid w:val="009B1FDB"/>
    <w:rsid w:val="009B7013"/>
    <w:rsid w:val="009D2188"/>
    <w:rsid w:val="009E5E04"/>
    <w:rsid w:val="00A16FFD"/>
    <w:rsid w:val="00A307A2"/>
    <w:rsid w:val="00A40F8F"/>
    <w:rsid w:val="00A47584"/>
    <w:rsid w:val="00A62FCD"/>
    <w:rsid w:val="00A8099F"/>
    <w:rsid w:val="00AD4D46"/>
    <w:rsid w:val="00AE17F9"/>
    <w:rsid w:val="00AE385D"/>
    <w:rsid w:val="00AF229D"/>
    <w:rsid w:val="00AF5601"/>
    <w:rsid w:val="00B0409A"/>
    <w:rsid w:val="00B05C3E"/>
    <w:rsid w:val="00B07D5E"/>
    <w:rsid w:val="00B10732"/>
    <w:rsid w:val="00B139B3"/>
    <w:rsid w:val="00B147AF"/>
    <w:rsid w:val="00B158BB"/>
    <w:rsid w:val="00B16A15"/>
    <w:rsid w:val="00B174C0"/>
    <w:rsid w:val="00B3551B"/>
    <w:rsid w:val="00B441A4"/>
    <w:rsid w:val="00B47EEF"/>
    <w:rsid w:val="00B52E52"/>
    <w:rsid w:val="00B560D9"/>
    <w:rsid w:val="00B570BD"/>
    <w:rsid w:val="00B733CF"/>
    <w:rsid w:val="00B7738F"/>
    <w:rsid w:val="00B8266E"/>
    <w:rsid w:val="00B914B0"/>
    <w:rsid w:val="00BB40AC"/>
    <w:rsid w:val="00BC79AD"/>
    <w:rsid w:val="00C009C2"/>
    <w:rsid w:val="00C040F9"/>
    <w:rsid w:val="00C06014"/>
    <w:rsid w:val="00C071CD"/>
    <w:rsid w:val="00C10284"/>
    <w:rsid w:val="00C33601"/>
    <w:rsid w:val="00C3386F"/>
    <w:rsid w:val="00C34CF5"/>
    <w:rsid w:val="00C354A5"/>
    <w:rsid w:val="00C37B5D"/>
    <w:rsid w:val="00C4124A"/>
    <w:rsid w:val="00C55AE5"/>
    <w:rsid w:val="00C70997"/>
    <w:rsid w:val="00C73397"/>
    <w:rsid w:val="00C83B0E"/>
    <w:rsid w:val="00C849BC"/>
    <w:rsid w:val="00C9087D"/>
    <w:rsid w:val="00C956C3"/>
    <w:rsid w:val="00CA433C"/>
    <w:rsid w:val="00CC4454"/>
    <w:rsid w:val="00CC4FA7"/>
    <w:rsid w:val="00CC7D5A"/>
    <w:rsid w:val="00CD70FF"/>
    <w:rsid w:val="00CE17BA"/>
    <w:rsid w:val="00CF1246"/>
    <w:rsid w:val="00D0422E"/>
    <w:rsid w:val="00D13FF3"/>
    <w:rsid w:val="00D25296"/>
    <w:rsid w:val="00D44201"/>
    <w:rsid w:val="00D54666"/>
    <w:rsid w:val="00DA03E4"/>
    <w:rsid w:val="00DA5FDD"/>
    <w:rsid w:val="00DB1C37"/>
    <w:rsid w:val="00DB7771"/>
    <w:rsid w:val="00DB7F6C"/>
    <w:rsid w:val="00DD428C"/>
    <w:rsid w:val="00DD479E"/>
    <w:rsid w:val="00DE3F74"/>
    <w:rsid w:val="00DF1E02"/>
    <w:rsid w:val="00E0101D"/>
    <w:rsid w:val="00E02886"/>
    <w:rsid w:val="00E14C91"/>
    <w:rsid w:val="00E16E09"/>
    <w:rsid w:val="00E34554"/>
    <w:rsid w:val="00E4230C"/>
    <w:rsid w:val="00E444E1"/>
    <w:rsid w:val="00E46BD8"/>
    <w:rsid w:val="00E63AC5"/>
    <w:rsid w:val="00E678DA"/>
    <w:rsid w:val="00E72C3D"/>
    <w:rsid w:val="00E926A3"/>
    <w:rsid w:val="00E96BA8"/>
    <w:rsid w:val="00EA192B"/>
    <w:rsid w:val="00EA1C8A"/>
    <w:rsid w:val="00EA5AE6"/>
    <w:rsid w:val="00EB78D1"/>
    <w:rsid w:val="00EC1FCD"/>
    <w:rsid w:val="00ED3416"/>
    <w:rsid w:val="00EF10AF"/>
    <w:rsid w:val="00F00290"/>
    <w:rsid w:val="00F02D25"/>
    <w:rsid w:val="00F230E5"/>
    <w:rsid w:val="00F24721"/>
    <w:rsid w:val="00F27172"/>
    <w:rsid w:val="00F31D32"/>
    <w:rsid w:val="00F50B24"/>
    <w:rsid w:val="00F71C49"/>
    <w:rsid w:val="00F8003D"/>
    <w:rsid w:val="00FA0176"/>
    <w:rsid w:val="00FA4E4B"/>
    <w:rsid w:val="00FB0568"/>
    <w:rsid w:val="00FC256D"/>
    <w:rsid w:val="00FD6C67"/>
    <w:rsid w:val="00FF32A3"/>
    <w:rsid w:val="00FF5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21A9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821A9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821A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821A9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821A9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821A9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821A9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821A9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821A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1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821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821A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821A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821A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821A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821A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821A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821A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8821A9"/>
    <w:pPr>
      <w:ind w:left="720" w:hanging="7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821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8821A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821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821A9"/>
  </w:style>
  <w:style w:type="paragraph" w:styleId="21">
    <w:name w:val="Body Text Indent 2"/>
    <w:basedOn w:val="a"/>
    <w:link w:val="22"/>
    <w:rsid w:val="008821A9"/>
    <w:pPr>
      <w:ind w:left="504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8821A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8821A9"/>
    <w:pPr>
      <w:ind w:firstLine="709"/>
    </w:pPr>
    <w:rPr>
      <w:sz w:val="26"/>
    </w:rPr>
  </w:style>
  <w:style w:type="character" w:customStyle="1" w:styleId="32">
    <w:name w:val="Основной текст с отступом 3 Знак"/>
    <w:basedOn w:val="a0"/>
    <w:link w:val="31"/>
    <w:rsid w:val="008821A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21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2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Фокин</dc:creator>
  <cp:keywords/>
  <dc:description/>
  <cp:lastModifiedBy>runova_mu</cp:lastModifiedBy>
  <cp:revision>3</cp:revision>
  <cp:lastPrinted>2012-04-13T10:12:00Z</cp:lastPrinted>
  <dcterms:created xsi:type="dcterms:W3CDTF">2012-03-28T12:30:00Z</dcterms:created>
  <dcterms:modified xsi:type="dcterms:W3CDTF">2012-04-13T10:12:00Z</dcterms:modified>
</cp:coreProperties>
</file>